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98705" w14:textId="3D079D0D" w:rsidR="00CF0339" w:rsidRDefault="00CF0339">
      <w:pPr>
        <w:spacing w:before="0" w:after="200" w:line="276" w:lineRule="auto"/>
        <w:jc w:val="left"/>
      </w:pPr>
      <w:ins w:id="0" w:author="Author">
        <w:r w:rsidRPr="002E0612">
          <w:rPr>
            <w:rFonts w:ascii="Calibri" w:eastAsia="Cambria" w:hAnsi="Calibri"/>
            <w:noProof/>
            <w:color w:val="000000"/>
            <w:kern w:val="20"/>
            <w:sz w:val="22"/>
            <w:szCs w:val="20"/>
            <w:lang w:val="de-DE" w:eastAsia="de-DE"/>
          </w:rPr>
          <mc:AlternateContent>
            <mc:Choice Requires="wps">
              <w:drawing>
                <wp:anchor distT="0" distB="0" distL="114300" distR="114300" simplePos="0" relativeHeight="251658241" behindDoc="1" locked="1" layoutInCell="1" allowOverlap="1" wp14:anchorId="6820C261" wp14:editId="39F4F320">
                  <wp:simplePos x="0" y="0"/>
                  <wp:positionH relativeFrom="page">
                    <wp:posOffset>372745</wp:posOffset>
                  </wp:positionH>
                  <wp:positionV relativeFrom="page">
                    <wp:posOffset>719455</wp:posOffset>
                  </wp:positionV>
                  <wp:extent cx="7012940" cy="8147050"/>
                  <wp:effectExtent l="0" t="0" r="16510" b="25400"/>
                  <wp:wrapNone/>
                  <wp:docPr id="20" name="Rectangl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012940" cy="8147050"/>
                          </a:xfrm>
                          <a:prstGeom prst="rect">
                            <a:avLst/>
                          </a:prstGeom>
                          <a:solidFill>
                            <a:srgbClr val="5C87B1"/>
                          </a:solidFill>
                          <a:ln>
                            <a:solidFill>
                              <a:srgbClr val="5C87B1"/>
                            </a:solidFill>
                          </a:ln>
                        </wps:spPr>
                        <wps:txbx>
                          <w:txbxContent>
                            <w:tbl>
                              <w:tblPr>
                                <w:tblStyle w:val="TableGrid"/>
                                <w:tblW w:w="11260"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Change w:id="1" w:author="Author">
                                  <w:tblPr>
                                    <w:tblStyle w:val="TableGrid"/>
                                    <w:tblW w:w="10491"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
                                </w:tblPrChange>
                              </w:tblPr>
                              <w:tblGrid>
                                <w:gridCol w:w="2616"/>
                                <w:gridCol w:w="8644"/>
                                <w:tblGridChange w:id="2">
                                  <w:tblGrid>
                                    <w:gridCol w:w="2616"/>
                                    <w:gridCol w:w="2922"/>
                                    <w:gridCol w:w="2438"/>
                                    <w:gridCol w:w="3284"/>
                                    <w:gridCol w:w="4769"/>
                                  </w:tblGrid>
                                </w:tblGridChange>
                              </w:tblGrid>
                              <w:tr w:rsidR="00CF0339" w:rsidRPr="002E0612" w14:paraId="51318A8C" w14:textId="77777777" w:rsidTr="00E96270">
                                <w:trPr>
                                  <w:trHeight w:val="1262"/>
                                  <w:trPrChange w:id="3" w:author="Author">
                                    <w:trPr>
                                      <w:gridBefore w:val="2"/>
                                    </w:trPr>
                                  </w:trPrChange>
                                </w:trPr>
                                <w:tc>
                                  <w:tcPr>
                                    <w:tcW w:w="2616" w:type="dxa"/>
                                    <w:tcMar>
                                      <w:top w:w="340" w:type="dxa"/>
                                      <w:left w:w="0" w:type="dxa"/>
                                      <w:right w:w="284" w:type="dxa"/>
                                    </w:tcMar>
                                    <w:tcPrChange w:id="4" w:author="Author">
                                      <w:tcPr>
                                        <w:tcW w:w="2438" w:type="dxa"/>
                                        <w:tcMar>
                                          <w:top w:w="340" w:type="dxa"/>
                                          <w:left w:w="0" w:type="dxa"/>
                                          <w:right w:w="284" w:type="dxa"/>
                                        </w:tcMar>
                                      </w:tcPr>
                                    </w:tcPrChange>
                                  </w:tcPr>
                                  <w:p w14:paraId="0532D648" w14:textId="77777777" w:rsidR="00CF0339" w:rsidRPr="002E0612" w:rsidRDefault="00CF0339" w:rsidP="002E0612">
                                    <w:pPr>
                                      <w:spacing w:before="160" w:after="160"/>
                                      <w:jc w:val="right"/>
                                      <w:rPr>
                                        <w:rFonts w:ascii="Calibri" w:hAnsi="Calibri"/>
                                        <w:color w:val="000000"/>
                                        <w:kern w:val="20"/>
                                        <w:sz w:val="22"/>
                                        <w:lang w:eastAsia="ja-JP"/>
                                      </w:rPr>
                                    </w:pPr>
                                  </w:p>
                                  <w:p w14:paraId="0A5333C5" w14:textId="77777777" w:rsidR="00CF0339" w:rsidRPr="002E0612" w:rsidRDefault="00CF0339" w:rsidP="002E0612">
                                    <w:pPr>
                                      <w:spacing w:before="160" w:after="160"/>
                                      <w:rPr>
                                        <w:rFonts w:ascii="Calibri" w:hAnsi="Calibri"/>
                                        <w:b/>
                                        <w:color w:val="FFFFFF"/>
                                        <w:kern w:val="20"/>
                                        <w:sz w:val="28"/>
                                        <w:szCs w:val="28"/>
                                        <w:lang w:eastAsia="ja-JP"/>
                                      </w:rPr>
                                    </w:pPr>
                                  </w:p>
                                </w:tc>
                                <w:tc>
                                  <w:tcPr>
                                    <w:tcW w:w="8644" w:type="dxa"/>
                                    <w:tcMar>
                                      <w:left w:w="284" w:type="dxa"/>
                                      <w:right w:w="0" w:type="dxa"/>
                                    </w:tcMar>
                                    <w:tcPrChange w:id="5" w:author="Author">
                                      <w:tcPr>
                                        <w:tcW w:w="8053" w:type="dxa"/>
                                        <w:gridSpan w:val="2"/>
                                        <w:tcMar>
                                          <w:left w:w="284" w:type="dxa"/>
                                          <w:right w:w="0" w:type="dxa"/>
                                        </w:tcMar>
                                      </w:tcPr>
                                    </w:tcPrChange>
                                  </w:tcPr>
                                  <w:p w14:paraId="34F5B51B" w14:textId="77777777" w:rsidR="00CF0339" w:rsidRPr="002E0612" w:rsidRDefault="00CF0339" w:rsidP="002E0612">
                                    <w:pPr>
                                      <w:spacing w:before="0" w:after="0"/>
                                      <w:contextualSpacing/>
                                      <w:jc w:val="left"/>
                                      <w:rPr>
                                        <w:rFonts w:ascii="Calibri" w:eastAsia="Times New Roman" w:hAnsi="Calibri" w:cs="Calibri"/>
                                        <w:b/>
                                        <w:caps/>
                                        <w:color w:val="FFFFFF"/>
                                        <w:kern w:val="28"/>
                                        <w:sz w:val="48"/>
                                        <w:szCs w:val="52"/>
                                        <w:lang w:eastAsia="ja-JP"/>
                                      </w:rPr>
                                    </w:pPr>
                                  </w:p>
                                </w:tc>
                              </w:tr>
                              <w:tr w:rsidR="00CF0339" w:rsidRPr="002E0612" w14:paraId="59223DC2" w14:textId="77777777" w:rsidTr="00E96270">
                                <w:trPr>
                                  <w:trHeight w:hRule="exact" w:val="7718"/>
                                  <w:trPrChange w:id="6" w:author="Author">
                                    <w:trPr>
                                      <w:gridBefore w:val="2"/>
                                      <w:trHeight w:hRule="exact" w:val="6662"/>
                                    </w:trPr>
                                  </w:trPrChange>
                                </w:trPr>
                                <w:tc>
                                  <w:tcPr>
                                    <w:tcW w:w="2616" w:type="dxa"/>
                                    <w:tcPrChange w:id="7" w:author="Author">
                                      <w:tcPr>
                                        <w:tcW w:w="2438" w:type="dxa"/>
                                      </w:tcPr>
                                    </w:tcPrChange>
                                  </w:tcPr>
                                  <w:p w14:paraId="749D1079" w14:textId="77777777" w:rsidR="00CF0339" w:rsidRPr="002E0612" w:rsidRDefault="00CF0339" w:rsidP="002E0612">
                                    <w:pPr>
                                      <w:spacing w:before="160" w:after="160" w:line="288" w:lineRule="auto"/>
                                      <w:jc w:val="left"/>
                                      <w:rPr>
                                        <w:rFonts w:ascii="Calibri" w:hAnsi="Calibri"/>
                                        <w:color w:val="000000"/>
                                        <w:kern w:val="20"/>
                                        <w:sz w:val="22"/>
                                        <w:lang w:eastAsia="ja-JP"/>
                                      </w:rPr>
                                    </w:pPr>
                                  </w:p>
                                </w:tc>
                                <w:tc>
                                  <w:tcPr>
                                    <w:tcW w:w="8644" w:type="dxa"/>
                                    <w:tcMar>
                                      <w:left w:w="284" w:type="dxa"/>
                                      <w:right w:w="0" w:type="dxa"/>
                                    </w:tcMar>
                                    <w:tcPrChange w:id="8" w:author="Author">
                                      <w:tcPr>
                                        <w:tcW w:w="8053" w:type="dxa"/>
                                        <w:gridSpan w:val="2"/>
                                        <w:tcMar>
                                          <w:left w:w="284" w:type="dxa"/>
                                          <w:right w:w="0" w:type="dxa"/>
                                        </w:tcMar>
                                      </w:tcPr>
                                    </w:tcPrChange>
                                  </w:tcPr>
                                  <w:p w14:paraId="488DD636" w14:textId="6C2F4EB1" w:rsidR="00CF0339" w:rsidRPr="005A141D" w:rsidRDefault="00CF0339" w:rsidP="002E0612">
                                    <w:pPr>
                                      <w:spacing w:before="0" w:after="0"/>
                                      <w:contextualSpacing/>
                                      <w:jc w:val="left"/>
                                      <w:rPr>
                                        <w:rStyle w:val="Style10"/>
                                        <w:rFonts w:cstheme="majorHAnsi"/>
                                        <w:caps w:val="0"/>
                                      </w:rPr>
                                    </w:pPr>
                                    <w:r w:rsidRPr="00CF0339">
                                      <w:rPr>
                                        <w:rFonts w:ascii="Calibri" w:eastAsia="Times New Roman" w:hAnsi="Calibri" w:cs="Cambria"/>
                                        <w:b/>
                                        <w:color w:val="EEECE1" w:themeColor="background2"/>
                                        <w:kern w:val="28"/>
                                        <w:sz w:val="48"/>
                                        <w:szCs w:val="48"/>
                                        <w:lang w:val="en-US" w:eastAsia="ja-JP"/>
                                      </w:rPr>
                                      <w:t>Draft Commission Implementing Regulation (EU)</w:t>
                                    </w:r>
                                  </w:p>
                                  <w:p w14:paraId="4EFCC807" w14:textId="1BADC773" w:rsidR="001870E2" w:rsidRPr="001870E2" w:rsidRDefault="001870E2" w:rsidP="001870E2">
                                    <w:pPr>
                                      <w:spacing w:before="0" w:after="0"/>
                                      <w:contextualSpacing/>
                                      <w:jc w:val="left"/>
                                      <w:rPr>
                                        <w:rFonts w:asciiTheme="minorHAnsi" w:hAnsiTheme="minorHAnsi" w:cstheme="minorHAnsi"/>
                                        <w:b/>
                                        <w:color w:val="EEECE1" w:themeColor="background2"/>
                                        <w:sz w:val="48"/>
                                        <w:szCs w:val="48"/>
                                        <w:lang w:val="en-US"/>
                                      </w:rPr>
                                    </w:pPr>
                                    <w:r w:rsidRPr="001870E2">
                                      <w:rPr>
                                        <w:rFonts w:asciiTheme="minorHAnsi" w:hAnsiTheme="minorHAnsi" w:cstheme="minorHAnsi"/>
                                        <w:b/>
                                        <w:color w:val="EEECE1" w:themeColor="background2"/>
                                        <w:sz w:val="48"/>
                                        <w:szCs w:val="48"/>
                                        <w:lang w:val="en-US"/>
                                      </w:rPr>
                                      <w:t xml:space="preserve">laying down implementing technical standards for the application of Directive 2009/138/EC </w:t>
                                    </w:r>
                                    <w:sdt>
                                      <w:sdtPr>
                                        <w:rPr>
                                          <w:rFonts w:asciiTheme="minorHAnsi" w:hAnsiTheme="minorHAnsi" w:cstheme="minorHAnsi"/>
                                          <w:b/>
                                          <w:color w:val="EEECE1" w:themeColor="background2"/>
                                          <w:sz w:val="48"/>
                                          <w:szCs w:val="48"/>
                                          <w:lang w:val="en-US"/>
                                        </w:rPr>
                                        <w:alias w:val="Subtitle"/>
                                        <w:tag w:val="Subtitle"/>
                                        <w:id w:val="-1002892107"/>
                                        <w:placeholder>
                                          <w:docPart w:val="A5EC7E669E444718A05CC127D900EA69"/>
                                        </w:placeholder>
                                        <w:text/>
                                      </w:sdtPr>
                                      <w:sdtEndPr/>
                                      <w:sdtContent>
                                        <w:r w:rsidRPr="001870E2">
                                          <w:rPr>
                                            <w:rFonts w:asciiTheme="minorHAnsi" w:hAnsiTheme="minorHAnsi" w:cstheme="minorHAnsi"/>
                                            <w:b/>
                                            <w:color w:val="EEECE1" w:themeColor="background2"/>
                                            <w:sz w:val="48"/>
                                            <w:szCs w:val="48"/>
                                            <w:lang w:val="en-US"/>
                                          </w:rPr>
                                          <w:t>with regard to the templates for the submission by insurance and reinsurance undertakings to their supervisory authorities and repealing Implementing Regulation (EU) 2023/894</w:t>
                                        </w:r>
                                      </w:sdtContent>
                                    </w:sdt>
                                  </w:p>
                                  <w:p w14:paraId="736AF77D" w14:textId="264FA16D" w:rsidR="00CF0339" w:rsidRPr="00CF0339" w:rsidRDefault="00CF0339" w:rsidP="00CF0339">
                                    <w:pPr>
                                      <w:numPr>
                                        <w:ilvl w:val="1"/>
                                        <w:numId w:val="0"/>
                                      </w:numPr>
                                      <w:spacing w:before="360" w:after="160" w:line="288" w:lineRule="auto"/>
                                      <w:ind w:hanging="1"/>
                                      <w:jc w:val="left"/>
                                      <w:rPr>
                                        <w:rFonts w:asciiTheme="minorHAnsi" w:eastAsia="Times New Roman" w:hAnsiTheme="minorHAnsi" w:cstheme="majorHAnsi"/>
                                        <w:b/>
                                        <w:caps/>
                                        <w:color w:val="EEECE1" w:themeColor="background2"/>
                                        <w:sz w:val="48"/>
                                        <w:szCs w:val="48"/>
                                        <w:lang w:val="en-US" w:eastAsia="ja-JP"/>
                                      </w:rPr>
                                    </w:pPr>
                                  </w:p>
                                  <w:p w14:paraId="045FB0F5" w14:textId="4B3E0FDF" w:rsidR="00CF0339" w:rsidRPr="005A141D" w:rsidRDefault="00CF0339" w:rsidP="002E0612">
                                    <w:pPr>
                                      <w:numPr>
                                        <w:ilvl w:val="1"/>
                                        <w:numId w:val="0"/>
                                      </w:numPr>
                                      <w:spacing w:before="360" w:after="160" w:line="288" w:lineRule="auto"/>
                                      <w:ind w:hanging="1"/>
                                      <w:jc w:val="left"/>
                                      <w:rPr>
                                        <w:rStyle w:val="Style10"/>
                                        <w:rFonts w:cstheme="majorHAnsi"/>
                                        <w:szCs w:val="48"/>
                                        <w:lang w:val="en-US"/>
                                      </w:rPr>
                                    </w:pPr>
                                  </w:p>
                                  <w:p w14:paraId="66146A96" w14:textId="77777777" w:rsidR="00CF0339" w:rsidRPr="005A141D" w:rsidRDefault="00CF0339" w:rsidP="002E0612">
                                    <w:pPr>
                                      <w:spacing w:before="160" w:after="160" w:line="288" w:lineRule="auto"/>
                                      <w:rPr>
                                        <w:rStyle w:val="Style10"/>
                                        <w:rFonts w:eastAsia="Times New Roman" w:cstheme="majorHAnsi"/>
                                        <w:szCs w:val="48"/>
                                        <w:lang w:val="en-US"/>
                                      </w:rPr>
                                    </w:pPr>
                                  </w:p>
                                  <w:p w14:paraId="3849F68D" w14:textId="77777777" w:rsidR="00CF0339" w:rsidRPr="005A141D" w:rsidRDefault="00CF0339" w:rsidP="002E0612">
                                    <w:pPr>
                                      <w:spacing w:before="160" w:after="160" w:line="288" w:lineRule="auto"/>
                                      <w:rPr>
                                        <w:rStyle w:val="Style10"/>
                                        <w:rFonts w:eastAsia="Times New Roman" w:cstheme="majorHAnsi"/>
                                        <w:szCs w:val="48"/>
                                        <w:lang w:val="en-US"/>
                                      </w:rPr>
                                    </w:pPr>
                                  </w:p>
                                  <w:p w14:paraId="088454F2" w14:textId="77777777" w:rsidR="00CF0339" w:rsidRPr="005A141D" w:rsidRDefault="00CF0339" w:rsidP="002E0612">
                                    <w:pPr>
                                      <w:spacing w:before="160" w:after="160" w:line="288" w:lineRule="auto"/>
                                      <w:rPr>
                                        <w:rStyle w:val="Style10"/>
                                        <w:rFonts w:eastAsia="Times New Roman" w:cstheme="majorHAnsi"/>
                                        <w:szCs w:val="48"/>
                                        <w:lang w:val="en-US"/>
                                      </w:rPr>
                                    </w:pPr>
                                  </w:p>
                                  <w:p w14:paraId="57BB7399" w14:textId="77777777" w:rsidR="00CF0339" w:rsidRPr="005A141D" w:rsidRDefault="00CF0339" w:rsidP="002E0612">
                                    <w:pPr>
                                      <w:spacing w:before="160" w:after="160" w:line="288" w:lineRule="auto"/>
                                      <w:rPr>
                                        <w:rStyle w:val="Style10"/>
                                        <w:rFonts w:eastAsia="Times New Roman" w:cstheme="majorHAnsi"/>
                                        <w:szCs w:val="48"/>
                                        <w:lang w:val="en-US"/>
                                      </w:rPr>
                                    </w:pPr>
                                  </w:p>
                                  <w:p w14:paraId="4D4E8A73" w14:textId="77777777" w:rsidR="00CF0339" w:rsidRPr="005A141D" w:rsidRDefault="00CF0339" w:rsidP="002E0612">
                                    <w:pPr>
                                      <w:spacing w:before="0" w:after="0"/>
                                      <w:jc w:val="left"/>
                                      <w:rPr>
                                        <w:rStyle w:val="Style10"/>
                                        <w:rFonts w:eastAsia="Times New Roman" w:cstheme="majorHAnsi"/>
                                        <w:szCs w:val="48"/>
                                        <w:lang w:val="en-US"/>
                                      </w:rPr>
                                    </w:pPr>
                                  </w:p>
                                </w:tc>
                              </w:tr>
                              <w:tr w:rsidR="00CF0339" w:rsidRPr="002E0612" w14:paraId="5A57519F" w14:textId="77777777" w:rsidTr="00E96270">
                                <w:trPr>
                                  <w:trHeight w:hRule="exact" w:val="1887"/>
                                  <w:trPrChange w:id="9" w:author="Author">
                                    <w:trPr>
                                      <w:gridBefore w:val="2"/>
                                      <w:trHeight w:hRule="exact" w:val="1629"/>
                                    </w:trPr>
                                  </w:trPrChange>
                                </w:trPr>
                                <w:tc>
                                  <w:tcPr>
                                    <w:tcW w:w="2616" w:type="dxa"/>
                                    <w:tcPrChange w:id="10" w:author="Author">
                                      <w:tcPr>
                                        <w:tcW w:w="2438" w:type="dxa"/>
                                      </w:tcPr>
                                    </w:tcPrChange>
                                  </w:tcPr>
                                  <w:p w14:paraId="11A82F78" w14:textId="77777777" w:rsidR="00CF0339" w:rsidRPr="002E0612" w:rsidRDefault="00CF0339" w:rsidP="002E0612">
                                    <w:pPr>
                                      <w:spacing w:before="160" w:after="160" w:line="288" w:lineRule="auto"/>
                                      <w:jc w:val="left"/>
                                      <w:rPr>
                                        <w:rFonts w:ascii="Calibri" w:hAnsi="Calibri"/>
                                        <w:color w:val="000000"/>
                                        <w:kern w:val="20"/>
                                        <w:sz w:val="22"/>
                                        <w:lang w:eastAsia="ja-JP"/>
                                      </w:rPr>
                                    </w:pPr>
                                  </w:p>
                                </w:tc>
                                <w:tc>
                                  <w:tcPr>
                                    <w:tcW w:w="8644" w:type="dxa"/>
                                    <w:shd w:val="clear" w:color="auto" w:fill="auto"/>
                                    <w:tcMar>
                                      <w:left w:w="284" w:type="dxa"/>
                                      <w:right w:w="0" w:type="dxa"/>
                                    </w:tcMar>
                                    <w:tcPrChange w:id="11" w:author="Author">
                                      <w:tcPr>
                                        <w:tcW w:w="8053" w:type="dxa"/>
                                        <w:gridSpan w:val="2"/>
                                        <w:shd w:val="clear" w:color="auto" w:fill="auto"/>
                                        <w:tcMar>
                                          <w:left w:w="284" w:type="dxa"/>
                                          <w:right w:w="0" w:type="dxa"/>
                                        </w:tcMar>
                                      </w:tcPr>
                                    </w:tcPrChange>
                                  </w:tcPr>
                                  <w:p w14:paraId="7C31C8F6" w14:textId="77777777" w:rsidR="00CF0339" w:rsidRDefault="00CF0339" w:rsidP="002E0612">
                                    <w:pPr>
                                      <w:spacing w:before="0" w:after="0"/>
                                      <w:jc w:val="left"/>
                                      <w:rPr>
                                        <w:rFonts w:ascii="Calibri" w:hAnsi="Calibri"/>
                                        <w:color w:val="FFFFFF"/>
                                        <w:kern w:val="20"/>
                                        <w:sz w:val="26"/>
                                        <w:szCs w:val="26"/>
                                        <w:lang w:eastAsia="ja-JP"/>
                                      </w:rPr>
                                    </w:pPr>
                                  </w:p>
                                  <w:p w14:paraId="1CF77251" w14:textId="77777777" w:rsidR="00CF0339" w:rsidRDefault="00CF0339" w:rsidP="002E0612">
                                    <w:pPr>
                                      <w:spacing w:before="0" w:after="0"/>
                                      <w:jc w:val="left"/>
                                      <w:rPr>
                                        <w:ins w:id="12" w:author="Author"/>
                                        <w:rFonts w:ascii="Calibri" w:hAnsi="Calibri"/>
                                        <w:color w:val="FFFFFF"/>
                                        <w:kern w:val="20"/>
                                        <w:sz w:val="26"/>
                                        <w:szCs w:val="26"/>
                                        <w:lang w:eastAsia="ja-JP"/>
                                      </w:rPr>
                                    </w:pPr>
                                  </w:p>
                                  <w:p w14:paraId="5BE94519" w14:textId="77777777" w:rsidR="00CF0339" w:rsidRDefault="00CF0339" w:rsidP="002E0612">
                                    <w:pPr>
                                      <w:spacing w:before="0" w:after="0"/>
                                      <w:jc w:val="left"/>
                                      <w:rPr>
                                        <w:ins w:id="13" w:author="Author"/>
                                        <w:rFonts w:ascii="Calibri" w:hAnsi="Calibri"/>
                                        <w:color w:val="FFFFFF"/>
                                        <w:kern w:val="20"/>
                                        <w:sz w:val="26"/>
                                        <w:szCs w:val="26"/>
                                        <w:lang w:eastAsia="ja-JP"/>
                                      </w:rPr>
                                    </w:pPr>
                                  </w:p>
                                  <w:p w14:paraId="1F0CA85A" w14:textId="70CE0A6A" w:rsidR="00CF0339" w:rsidRPr="002E0612" w:rsidRDefault="00CF0339" w:rsidP="002E0612">
                                    <w:pPr>
                                      <w:spacing w:before="0" w:after="0"/>
                                      <w:jc w:val="left"/>
                                      <w:rPr>
                                        <w:rFonts w:ascii="Calibri" w:hAnsi="Calibri"/>
                                        <w:color w:val="FFFFFF"/>
                                        <w:kern w:val="20"/>
                                        <w:sz w:val="26"/>
                                        <w:szCs w:val="26"/>
                                        <w:lang w:eastAsia="ja-JP"/>
                                      </w:rPr>
                                    </w:pPr>
                                  </w:p>
                                  <w:p w14:paraId="43A3371F" w14:textId="34BAEAF6" w:rsidR="00CF0339" w:rsidRDefault="00684439" w:rsidP="002E0612">
                                    <w:pPr>
                                      <w:spacing w:before="0" w:after="0"/>
                                      <w:jc w:val="left"/>
                                      <w:rPr>
                                        <w:rFonts w:ascii="Calibri" w:hAnsi="Calibri"/>
                                        <w:b/>
                                        <w:caps/>
                                        <w:color w:val="FFFFFF"/>
                                        <w:kern w:val="20"/>
                                        <w:sz w:val="26"/>
                                        <w:szCs w:val="26"/>
                                        <w:shd w:val="clear" w:color="auto" w:fill="5C87B1"/>
                                        <w:lang w:val="en-US" w:eastAsia="ja-JP"/>
                                      </w:rPr>
                                    </w:pPr>
                                    <w:sdt>
                                      <w:sdtPr>
                                        <w:rPr>
                                          <w:rFonts w:ascii="Calibri" w:hAnsi="Calibri"/>
                                          <w:b/>
                                          <w:caps/>
                                          <w:color w:val="FFFFFF"/>
                                          <w:kern w:val="20"/>
                                          <w:sz w:val="26"/>
                                          <w:szCs w:val="26"/>
                                          <w:shd w:val="clear" w:color="auto" w:fill="5C87B1"/>
                                          <w:lang w:val="en-US" w:eastAsia="ja-JP"/>
                                        </w:rPr>
                                        <w:alias w:val="Confidentiality Level"/>
                                        <w:tag w:val="ERIS_ConfidentialityLevel"/>
                                        <w:id w:val="783312811"/>
                                        <w:placeholder>
                                          <w:docPart w:val="DE2745CDAD4643FCA5464602BCEBF4DE"/>
                                        </w:placeholder>
                                        <w:dropDownList>
                                          <w:listItem w:value="[Confidentiality Level]"/>
                                        </w:dropDownList>
                                      </w:sdtPr>
                                      <w:sdtEndPr/>
                                      <w:sdtContent>
                                        <w:r w:rsidR="00CF0339" w:rsidRPr="002E0612">
                                          <w:rPr>
                                            <w:rFonts w:ascii="Calibri" w:hAnsi="Calibri"/>
                                            <w:caps/>
                                            <w:color w:val="FFFFFF"/>
                                            <w:kern w:val="20"/>
                                            <w:sz w:val="26"/>
                                            <w:szCs w:val="26"/>
                                            <w:shd w:val="clear" w:color="auto" w:fill="5C87B1"/>
                                            <w:lang w:val="en-US" w:eastAsia="ja-JP"/>
                                          </w:rPr>
                                          <w:t>EIOPA Regular Use</w:t>
                                        </w:r>
                                      </w:sdtContent>
                                    </w:sdt>
                                  </w:p>
                                  <w:p w14:paraId="1E51E283" w14:textId="488979A9" w:rsidR="00BE329D" w:rsidRPr="002E0612" w:rsidRDefault="00BE329D" w:rsidP="002E0612">
                                    <w:pPr>
                                      <w:spacing w:before="0" w:after="0"/>
                                      <w:jc w:val="left"/>
                                      <w:rPr>
                                        <w:rFonts w:ascii="Calibri" w:hAnsi="Calibri"/>
                                        <w:caps/>
                                        <w:color w:val="FFFFFF"/>
                                        <w:kern w:val="20"/>
                                        <w:sz w:val="26"/>
                                        <w:szCs w:val="26"/>
                                        <w:shd w:val="clear" w:color="auto" w:fill="5C87B1"/>
                                        <w:lang w:val="en-US" w:eastAsia="ja-JP"/>
                                      </w:rPr>
                                    </w:pPr>
                                    <w:r w:rsidRPr="00BE329D">
                                      <w:rPr>
                                        <w:rFonts w:ascii="Calibri" w:hAnsi="Calibri"/>
                                        <w:color w:val="FFFFFF"/>
                                        <w:kern w:val="20"/>
                                        <w:sz w:val="26"/>
                                        <w:szCs w:val="26"/>
                                        <w:lang w:val="en-US" w:eastAsia="ja-JP"/>
                                      </w:rPr>
                                      <w:t>EIOPA-BoS-25-236</w:t>
                                    </w:r>
                                  </w:p>
                                  <w:p w14:paraId="2DA6395B" w14:textId="38D9F617" w:rsidR="00BE329D" w:rsidRDefault="00684439" w:rsidP="002E0612">
                                    <w:pPr>
                                      <w:spacing w:before="0" w:after="0" w:line="288" w:lineRule="auto"/>
                                      <w:jc w:val="left"/>
                                      <w:rPr>
                                        <w:rFonts w:ascii="Calibri" w:hAnsi="Calibri"/>
                                        <w:color w:val="FFFFFF"/>
                                        <w:kern w:val="20"/>
                                        <w:sz w:val="26"/>
                                        <w:lang w:eastAsia="ja-JP"/>
                                      </w:rPr>
                                    </w:pPr>
                                    <w:sdt>
                                      <w:sdtPr>
                                        <w:rPr>
                                          <w:rFonts w:ascii="Calibri" w:hAnsi="Calibri"/>
                                          <w:color w:val="FFFFFF"/>
                                          <w:kern w:val="20"/>
                                          <w:sz w:val="26"/>
                                          <w:lang w:val="en-US" w:eastAsia="ja-JP"/>
                                        </w:rPr>
                                        <w:alias w:val="DocDate"/>
                                        <w:tag w:val="DocDate"/>
                                        <w:id w:val="1383292429"/>
                                        <w:placeholder>
                                          <w:docPart w:val="FEDE58632D7A49748826F640DDFD245A"/>
                                        </w:placeholder>
                                        <w:showingPlcHdr/>
                                        <w:date w:fullDate="2025-05-23T00:00:00Z">
                                          <w:dateFormat w:val="dd MMMM yyyy"/>
                                          <w:lid w:val="en-GB"/>
                                          <w:storeMappedDataAs w:val="dateTime"/>
                                          <w:calendar w:val="gregorian"/>
                                        </w:date>
                                      </w:sdtPr>
                                      <w:sdtEndPr>
                                        <w:rPr>
                                          <w:sz w:val="22"/>
                                        </w:rPr>
                                      </w:sdtEndPr>
                                      <w:sdtContent>
                                        <w:r w:rsidR="00BE329D" w:rsidRPr="00510389">
                                          <w:rPr>
                                            <w:rStyle w:val="PlaceholderText"/>
                                          </w:rPr>
                                          <w:t>Click or tap to enter a date.</w:t>
                                        </w:r>
                                      </w:sdtContent>
                                    </w:sdt>
                                  </w:p>
                                  <w:p w14:paraId="3C568145" w14:textId="4987E3D2" w:rsidR="00BE329D" w:rsidRDefault="00BE329D" w:rsidP="002E0612">
                                    <w:pPr>
                                      <w:spacing w:before="0" w:after="0" w:line="288" w:lineRule="auto"/>
                                      <w:jc w:val="left"/>
                                      <w:rPr>
                                        <w:rFonts w:ascii="Calibri" w:hAnsi="Calibri"/>
                                        <w:color w:val="FFFFFF"/>
                                        <w:kern w:val="20"/>
                                        <w:sz w:val="26"/>
                                        <w:lang w:val="en-US" w:eastAsia="ja-JP"/>
                                      </w:rPr>
                                    </w:pPr>
                                  </w:p>
                                  <w:p w14:paraId="2E6E58F4" w14:textId="610981C3" w:rsidR="00CF0339" w:rsidRPr="002E0612" w:rsidRDefault="00CF0339" w:rsidP="002E0612">
                                    <w:pPr>
                                      <w:spacing w:before="0" w:after="0" w:line="288" w:lineRule="auto"/>
                                      <w:jc w:val="left"/>
                                      <w:rPr>
                                        <w:rFonts w:ascii="Calibri" w:hAnsi="Calibri"/>
                                        <w:color w:val="000000"/>
                                        <w:kern w:val="20"/>
                                        <w:sz w:val="22"/>
                                        <w:lang w:val="en-US" w:eastAsia="ja-JP"/>
                                      </w:rPr>
                                    </w:pPr>
                                  </w:p>
                                </w:tc>
                              </w:tr>
                            </w:tbl>
                            <w:p w14:paraId="62E31774" w14:textId="77777777" w:rsidR="00CF0339" w:rsidRPr="00287AAE" w:rsidRDefault="00CF0339" w:rsidP="00CF0339">
                              <w:pPr>
                                <w:pStyle w:val="Title"/>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820C261" id="Rectangle 20" o:spid="_x0000_s1026" style="position:absolute;margin-left:29.35pt;margin-top:56.65pt;width:552.2pt;height:641.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" fillcolor="#5c87b1" strokecolor="#5c87b1">
                  <o:lock v:ext="edit" aspectratio="t"/>
                  <v:textbox>
                    <w:txbxContent>
                      <w:tbl>
                        <w:tblPr>
                          <w:tblStyle w:val="TableGrid"/>
                          <w:tblW w:w="11260"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Change w:id="14" w:author="Author">
                            <w:tblPr>
                              <w:tblStyle w:val="TableGrid"/>
                              <w:tblW w:w="10491"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
                          </w:tblPrChange>
                        </w:tblPr>
                        <w:tblGrid>
                          <w:gridCol w:w="2616"/>
                          <w:gridCol w:w="8644"/>
                          <w:tblGridChange w:id="15">
                            <w:tblGrid>
                              <w:gridCol w:w="2616"/>
                              <w:gridCol w:w="2922"/>
                              <w:gridCol w:w="2438"/>
                              <w:gridCol w:w="3284"/>
                              <w:gridCol w:w="4769"/>
                            </w:tblGrid>
                          </w:tblGridChange>
                        </w:tblGrid>
                        <w:tr w:rsidR="00CF0339" w:rsidRPr="002E0612" w14:paraId="51318A8C" w14:textId="77777777" w:rsidTr="00E96270">
                          <w:trPr>
                            <w:trHeight w:val="1262"/>
                            <w:trPrChange w:id="16" w:author="Author">
                              <w:trPr>
                                <w:gridBefore w:val="2"/>
                              </w:trPr>
                            </w:trPrChange>
                          </w:trPr>
                          <w:tc>
                            <w:tcPr>
                              <w:tcW w:w="2616" w:type="dxa"/>
                              <w:tcMar>
                                <w:top w:w="340" w:type="dxa"/>
                                <w:left w:w="0" w:type="dxa"/>
                                <w:right w:w="284" w:type="dxa"/>
                              </w:tcMar>
                              <w:tcPrChange w:id="17" w:author="Author">
                                <w:tcPr>
                                  <w:tcW w:w="2438" w:type="dxa"/>
                                  <w:tcMar>
                                    <w:top w:w="340" w:type="dxa"/>
                                    <w:left w:w="0" w:type="dxa"/>
                                    <w:right w:w="284" w:type="dxa"/>
                                  </w:tcMar>
                                </w:tcPr>
                              </w:tcPrChange>
                            </w:tcPr>
                            <w:p w14:paraId="0532D648" w14:textId="77777777" w:rsidR="00CF0339" w:rsidRPr="002E0612" w:rsidRDefault="00CF0339" w:rsidP="002E0612">
                              <w:pPr>
                                <w:spacing w:before="160" w:after="160"/>
                                <w:jc w:val="right"/>
                                <w:rPr>
                                  <w:rFonts w:ascii="Calibri" w:hAnsi="Calibri"/>
                                  <w:color w:val="000000"/>
                                  <w:kern w:val="20"/>
                                  <w:sz w:val="22"/>
                                  <w:lang w:eastAsia="ja-JP"/>
                                </w:rPr>
                              </w:pPr>
                            </w:p>
                            <w:p w14:paraId="0A5333C5" w14:textId="77777777" w:rsidR="00CF0339" w:rsidRPr="002E0612" w:rsidRDefault="00CF0339" w:rsidP="002E0612">
                              <w:pPr>
                                <w:spacing w:before="160" w:after="160"/>
                                <w:rPr>
                                  <w:rFonts w:ascii="Calibri" w:hAnsi="Calibri"/>
                                  <w:b/>
                                  <w:color w:val="FFFFFF"/>
                                  <w:kern w:val="20"/>
                                  <w:sz w:val="28"/>
                                  <w:szCs w:val="28"/>
                                  <w:lang w:eastAsia="ja-JP"/>
                                </w:rPr>
                              </w:pPr>
                            </w:p>
                          </w:tc>
                          <w:tc>
                            <w:tcPr>
                              <w:tcW w:w="8644" w:type="dxa"/>
                              <w:tcMar>
                                <w:left w:w="284" w:type="dxa"/>
                                <w:right w:w="0" w:type="dxa"/>
                              </w:tcMar>
                              <w:tcPrChange w:id="18" w:author="Author">
                                <w:tcPr>
                                  <w:tcW w:w="8053" w:type="dxa"/>
                                  <w:gridSpan w:val="2"/>
                                  <w:tcMar>
                                    <w:left w:w="284" w:type="dxa"/>
                                    <w:right w:w="0" w:type="dxa"/>
                                  </w:tcMar>
                                </w:tcPr>
                              </w:tcPrChange>
                            </w:tcPr>
                            <w:p w14:paraId="34F5B51B" w14:textId="77777777" w:rsidR="00CF0339" w:rsidRPr="002E0612" w:rsidRDefault="00CF0339" w:rsidP="002E0612">
                              <w:pPr>
                                <w:spacing w:before="0" w:after="0"/>
                                <w:contextualSpacing/>
                                <w:jc w:val="left"/>
                                <w:rPr>
                                  <w:rFonts w:ascii="Calibri" w:eastAsia="Times New Roman" w:hAnsi="Calibri" w:cs="Calibri"/>
                                  <w:b/>
                                  <w:caps/>
                                  <w:color w:val="FFFFFF"/>
                                  <w:kern w:val="28"/>
                                  <w:sz w:val="48"/>
                                  <w:szCs w:val="52"/>
                                  <w:lang w:eastAsia="ja-JP"/>
                                </w:rPr>
                              </w:pPr>
                            </w:p>
                          </w:tc>
                        </w:tr>
                        <w:tr w:rsidR="00CF0339" w:rsidRPr="002E0612" w14:paraId="59223DC2" w14:textId="77777777" w:rsidTr="00E96270">
                          <w:trPr>
                            <w:trHeight w:hRule="exact" w:val="7718"/>
                            <w:trPrChange w:id="19" w:author="Author">
                              <w:trPr>
                                <w:gridBefore w:val="2"/>
                                <w:trHeight w:hRule="exact" w:val="6662"/>
                              </w:trPr>
                            </w:trPrChange>
                          </w:trPr>
                          <w:tc>
                            <w:tcPr>
                              <w:tcW w:w="2616" w:type="dxa"/>
                              <w:tcPrChange w:id="20" w:author="Author">
                                <w:tcPr>
                                  <w:tcW w:w="2438" w:type="dxa"/>
                                </w:tcPr>
                              </w:tcPrChange>
                            </w:tcPr>
                            <w:p w14:paraId="749D1079" w14:textId="77777777" w:rsidR="00CF0339" w:rsidRPr="002E0612" w:rsidRDefault="00CF0339" w:rsidP="002E0612">
                              <w:pPr>
                                <w:spacing w:before="160" w:after="160" w:line="288" w:lineRule="auto"/>
                                <w:jc w:val="left"/>
                                <w:rPr>
                                  <w:rFonts w:ascii="Calibri" w:hAnsi="Calibri"/>
                                  <w:color w:val="000000"/>
                                  <w:kern w:val="20"/>
                                  <w:sz w:val="22"/>
                                  <w:lang w:eastAsia="ja-JP"/>
                                </w:rPr>
                              </w:pPr>
                            </w:p>
                          </w:tc>
                          <w:tc>
                            <w:tcPr>
                              <w:tcW w:w="8644" w:type="dxa"/>
                              <w:tcMar>
                                <w:left w:w="284" w:type="dxa"/>
                                <w:right w:w="0" w:type="dxa"/>
                              </w:tcMar>
                              <w:tcPrChange w:id="21" w:author="Author">
                                <w:tcPr>
                                  <w:tcW w:w="8053" w:type="dxa"/>
                                  <w:gridSpan w:val="2"/>
                                  <w:tcMar>
                                    <w:left w:w="284" w:type="dxa"/>
                                    <w:right w:w="0" w:type="dxa"/>
                                  </w:tcMar>
                                </w:tcPr>
                              </w:tcPrChange>
                            </w:tcPr>
                            <w:p w14:paraId="488DD636" w14:textId="6C2F4EB1" w:rsidR="00CF0339" w:rsidRPr="005A141D" w:rsidRDefault="00CF0339" w:rsidP="002E0612">
                              <w:pPr>
                                <w:spacing w:before="0" w:after="0"/>
                                <w:contextualSpacing/>
                                <w:jc w:val="left"/>
                                <w:rPr>
                                  <w:rStyle w:val="Style10"/>
                                  <w:rFonts w:cstheme="majorHAnsi"/>
                                  <w:caps w:val="0"/>
                                </w:rPr>
                              </w:pPr>
                              <w:r w:rsidRPr="00CF0339">
                                <w:rPr>
                                  <w:rFonts w:ascii="Calibri" w:eastAsia="Times New Roman" w:hAnsi="Calibri" w:cs="Cambria"/>
                                  <w:b/>
                                  <w:color w:val="EEECE1" w:themeColor="background2"/>
                                  <w:kern w:val="28"/>
                                  <w:sz w:val="48"/>
                                  <w:szCs w:val="48"/>
                                  <w:lang w:val="en-US" w:eastAsia="ja-JP"/>
                                </w:rPr>
                                <w:t>Draft Commission Implementing Regulation (EU)</w:t>
                              </w:r>
                            </w:p>
                            <w:p w14:paraId="4EFCC807" w14:textId="1BADC773" w:rsidR="001870E2" w:rsidRPr="001870E2" w:rsidRDefault="001870E2" w:rsidP="001870E2">
                              <w:pPr>
                                <w:spacing w:before="0" w:after="0"/>
                                <w:contextualSpacing/>
                                <w:jc w:val="left"/>
                                <w:rPr>
                                  <w:rFonts w:asciiTheme="minorHAnsi" w:hAnsiTheme="minorHAnsi" w:cstheme="minorHAnsi"/>
                                  <w:b/>
                                  <w:color w:val="EEECE1" w:themeColor="background2"/>
                                  <w:sz w:val="48"/>
                                  <w:szCs w:val="48"/>
                                  <w:lang w:val="en-US"/>
                                </w:rPr>
                              </w:pPr>
                              <w:r w:rsidRPr="001870E2">
                                <w:rPr>
                                  <w:rFonts w:asciiTheme="minorHAnsi" w:hAnsiTheme="minorHAnsi" w:cstheme="minorHAnsi"/>
                                  <w:b/>
                                  <w:color w:val="EEECE1" w:themeColor="background2"/>
                                  <w:sz w:val="48"/>
                                  <w:szCs w:val="48"/>
                                  <w:lang w:val="en-US"/>
                                </w:rPr>
                                <w:t xml:space="preserve">laying down implementing technical standards for the application of Directive 2009/138/EC </w:t>
                              </w:r>
                              <w:sdt>
                                <w:sdtPr>
                                  <w:rPr>
                                    <w:rFonts w:asciiTheme="minorHAnsi" w:hAnsiTheme="minorHAnsi" w:cstheme="minorHAnsi"/>
                                    <w:b/>
                                    <w:color w:val="EEECE1" w:themeColor="background2"/>
                                    <w:sz w:val="48"/>
                                    <w:szCs w:val="48"/>
                                    <w:lang w:val="en-US"/>
                                  </w:rPr>
                                  <w:alias w:val="Subtitle"/>
                                  <w:tag w:val="Subtitle"/>
                                  <w:id w:val="-1002892107"/>
                                  <w:placeholder>
                                    <w:docPart w:val="A5EC7E669E444718A05CC127D900EA69"/>
                                  </w:placeholder>
                                  <w:text/>
                                </w:sdtPr>
                                <w:sdtEndPr/>
                                <w:sdtContent>
                                  <w:r w:rsidRPr="001870E2">
                                    <w:rPr>
                                      <w:rFonts w:asciiTheme="minorHAnsi" w:hAnsiTheme="minorHAnsi" w:cstheme="minorHAnsi"/>
                                      <w:b/>
                                      <w:color w:val="EEECE1" w:themeColor="background2"/>
                                      <w:sz w:val="48"/>
                                      <w:szCs w:val="48"/>
                                      <w:lang w:val="en-US"/>
                                    </w:rPr>
                                    <w:t>with regard to the templates for the submission by insurance and reinsurance undertakings to their supervisory authorities and repealing Implementing Regulation (EU) 2023/894</w:t>
                                  </w:r>
                                </w:sdtContent>
                              </w:sdt>
                            </w:p>
                            <w:p w14:paraId="736AF77D" w14:textId="264FA16D" w:rsidR="00CF0339" w:rsidRPr="00CF0339" w:rsidRDefault="00CF0339" w:rsidP="00CF0339">
                              <w:pPr>
                                <w:numPr>
                                  <w:ilvl w:val="1"/>
                                  <w:numId w:val="0"/>
                                </w:numPr>
                                <w:spacing w:before="360" w:after="160" w:line="288" w:lineRule="auto"/>
                                <w:ind w:hanging="1"/>
                                <w:jc w:val="left"/>
                                <w:rPr>
                                  <w:rFonts w:asciiTheme="minorHAnsi" w:eastAsia="Times New Roman" w:hAnsiTheme="minorHAnsi" w:cstheme="majorHAnsi"/>
                                  <w:b/>
                                  <w:caps/>
                                  <w:color w:val="EEECE1" w:themeColor="background2"/>
                                  <w:sz w:val="48"/>
                                  <w:szCs w:val="48"/>
                                  <w:lang w:val="en-US" w:eastAsia="ja-JP"/>
                                </w:rPr>
                              </w:pPr>
                            </w:p>
                            <w:p w14:paraId="045FB0F5" w14:textId="4B3E0FDF" w:rsidR="00CF0339" w:rsidRPr="005A141D" w:rsidRDefault="00CF0339" w:rsidP="002E0612">
                              <w:pPr>
                                <w:numPr>
                                  <w:ilvl w:val="1"/>
                                  <w:numId w:val="0"/>
                                </w:numPr>
                                <w:spacing w:before="360" w:after="160" w:line="288" w:lineRule="auto"/>
                                <w:ind w:hanging="1"/>
                                <w:jc w:val="left"/>
                                <w:rPr>
                                  <w:rStyle w:val="Style10"/>
                                  <w:rFonts w:cstheme="majorHAnsi"/>
                                  <w:szCs w:val="48"/>
                                  <w:lang w:val="en-US"/>
                                </w:rPr>
                              </w:pPr>
                            </w:p>
                            <w:p w14:paraId="66146A96" w14:textId="77777777" w:rsidR="00CF0339" w:rsidRPr="005A141D" w:rsidRDefault="00CF0339" w:rsidP="002E0612">
                              <w:pPr>
                                <w:spacing w:before="160" w:after="160" w:line="288" w:lineRule="auto"/>
                                <w:rPr>
                                  <w:rStyle w:val="Style10"/>
                                  <w:rFonts w:eastAsia="Times New Roman" w:cstheme="majorHAnsi"/>
                                  <w:szCs w:val="48"/>
                                  <w:lang w:val="en-US"/>
                                </w:rPr>
                              </w:pPr>
                            </w:p>
                            <w:p w14:paraId="3849F68D" w14:textId="77777777" w:rsidR="00CF0339" w:rsidRPr="005A141D" w:rsidRDefault="00CF0339" w:rsidP="002E0612">
                              <w:pPr>
                                <w:spacing w:before="160" w:after="160" w:line="288" w:lineRule="auto"/>
                                <w:rPr>
                                  <w:rStyle w:val="Style10"/>
                                  <w:rFonts w:eastAsia="Times New Roman" w:cstheme="majorHAnsi"/>
                                  <w:szCs w:val="48"/>
                                  <w:lang w:val="en-US"/>
                                </w:rPr>
                              </w:pPr>
                            </w:p>
                            <w:p w14:paraId="088454F2" w14:textId="77777777" w:rsidR="00CF0339" w:rsidRPr="005A141D" w:rsidRDefault="00CF0339" w:rsidP="002E0612">
                              <w:pPr>
                                <w:spacing w:before="160" w:after="160" w:line="288" w:lineRule="auto"/>
                                <w:rPr>
                                  <w:rStyle w:val="Style10"/>
                                  <w:rFonts w:eastAsia="Times New Roman" w:cstheme="majorHAnsi"/>
                                  <w:szCs w:val="48"/>
                                  <w:lang w:val="en-US"/>
                                </w:rPr>
                              </w:pPr>
                            </w:p>
                            <w:p w14:paraId="57BB7399" w14:textId="77777777" w:rsidR="00CF0339" w:rsidRPr="005A141D" w:rsidRDefault="00CF0339" w:rsidP="002E0612">
                              <w:pPr>
                                <w:spacing w:before="160" w:after="160" w:line="288" w:lineRule="auto"/>
                                <w:rPr>
                                  <w:rStyle w:val="Style10"/>
                                  <w:rFonts w:eastAsia="Times New Roman" w:cstheme="majorHAnsi"/>
                                  <w:szCs w:val="48"/>
                                  <w:lang w:val="en-US"/>
                                </w:rPr>
                              </w:pPr>
                            </w:p>
                            <w:p w14:paraId="4D4E8A73" w14:textId="77777777" w:rsidR="00CF0339" w:rsidRPr="005A141D" w:rsidRDefault="00CF0339" w:rsidP="002E0612">
                              <w:pPr>
                                <w:spacing w:before="0" w:after="0"/>
                                <w:jc w:val="left"/>
                                <w:rPr>
                                  <w:rStyle w:val="Style10"/>
                                  <w:rFonts w:eastAsia="Times New Roman" w:cstheme="majorHAnsi"/>
                                  <w:szCs w:val="48"/>
                                  <w:lang w:val="en-US"/>
                                </w:rPr>
                              </w:pPr>
                            </w:p>
                          </w:tc>
                        </w:tr>
                        <w:tr w:rsidR="00CF0339" w:rsidRPr="002E0612" w14:paraId="5A57519F" w14:textId="77777777" w:rsidTr="00E96270">
                          <w:trPr>
                            <w:trHeight w:hRule="exact" w:val="1887"/>
                            <w:trPrChange w:id="22" w:author="Author">
                              <w:trPr>
                                <w:gridBefore w:val="2"/>
                                <w:trHeight w:hRule="exact" w:val="1629"/>
                              </w:trPr>
                            </w:trPrChange>
                          </w:trPr>
                          <w:tc>
                            <w:tcPr>
                              <w:tcW w:w="2616" w:type="dxa"/>
                              <w:tcPrChange w:id="23" w:author="Author">
                                <w:tcPr>
                                  <w:tcW w:w="2438" w:type="dxa"/>
                                </w:tcPr>
                              </w:tcPrChange>
                            </w:tcPr>
                            <w:p w14:paraId="11A82F78" w14:textId="77777777" w:rsidR="00CF0339" w:rsidRPr="002E0612" w:rsidRDefault="00CF0339" w:rsidP="002E0612">
                              <w:pPr>
                                <w:spacing w:before="160" w:after="160" w:line="288" w:lineRule="auto"/>
                                <w:jc w:val="left"/>
                                <w:rPr>
                                  <w:rFonts w:ascii="Calibri" w:hAnsi="Calibri"/>
                                  <w:color w:val="000000"/>
                                  <w:kern w:val="20"/>
                                  <w:sz w:val="22"/>
                                  <w:lang w:eastAsia="ja-JP"/>
                                </w:rPr>
                              </w:pPr>
                            </w:p>
                          </w:tc>
                          <w:tc>
                            <w:tcPr>
                              <w:tcW w:w="8644" w:type="dxa"/>
                              <w:shd w:val="clear" w:color="auto" w:fill="auto"/>
                              <w:tcMar>
                                <w:left w:w="284" w:type="dxa"/>
                                <w:right w:w="0" w:type="dxa"/>
                              </w:tcMar>
                              <w:tcPrChange w:id="24" w:author="Author">
                                <w:tcPr>
                                  <w:tcW w:w="8053" w:type="dxa"/>
                                  <w:gridSpan w:val="2"/>
                                  <w:shd w:val="clear" w:color="auto" w:fill="auto"/>
                                  <w:tcMar>
                                    <w:left w:w="284" w:type="dxa"/>
                                    <w:right w:w="0" w:type="dxa"/>
                                  </w:tcMar>
                                </w:tcPr>
                              </w:tcPrChange>
                            </w:tcPr>
                            <w:p w14:paraId="7C31C8F6" w14:textId="77777777" w:rsidR="00CF0339" w:rsidRDefault="00CF0339" w:rsidP="002E0612">
                              <w:pPr>
                                <w:spacing w:before="0" w:after="0"/>
                                <w:jc w:val="left"/>
                                <w:rPr>
                                  <w:rFonts w:ascii="Calibri" w:hAnsi="Calibri"/>
                                  <w:color w:val="FFFFFF"/>
                                  <w:kern w:val="20"/>
                                  <w:sz w:val="26"/>
                                  <w:szCs w:val="26"/>
                                  <w:lang w:eastAsia="ja-JP"/>
                                </w:rPr>
                              </w:pPr>
                            </w:p>
                            <w:p w14:paraId="1CF77251" w14:textId="77777777" w:rsidR="00CF0339" w:rsidRDefault="00CF0339" w:rsidP="002E0612">
                              <w:pPr>
                                <w:spacing w:before="0" w:after="0"/>
                                <w:jc w:val="left"/>
                                <w:rPr>
                                  <w:ins w:id="25" w:author="Author"/>
                                  <w:rFonts w:ascii="Calibri" w:hAnsi="Calibri"/>
                                  <w:color w:val="FFFFFF"/>
                                  <w:kern w:val="20"/>
                                  <w:sz w:val="26"/>
                                  <w:szCs w:val="26"/>
                                  <w:lang w:eastAsia="ja-JP"/>
                                </w:rPr>
                              </w:pPr>
                            </w:p>
                            <w:p w14:paraId="5BE94519" w14:textId="77777777" w:rsidR="00CF0339" w:rsidRDefault="00CF0339" w:rsidP="002E0612">
                              <w:pPr>
                                <w:spacing w:before="0" w:after="0"/>
                                <w:jc w:val="left"/>
                                <w:rPr>
                                  <w:ins w:id="26" w:author="Author"/>
                                  <w:rFonts w:ascii="Calibri" w:hAnsi="Calibri"/>
                                  <w:color w:val="FFFFFF"/>
                                  <w:kern w:val="20"/>
                                  <w:sz w:val="26"/>
                                  <w:szCs w:val="26"/>
                                  <w:lang w:eastAsia="ja-JP"/>
                                </w:rPr>
                              </w:pPr>
                            </w:p>
                            <w:p w14:paraId="1F0CA85A" w14:textId="70CE0A6A" w:rsidR="00CF0339" w:rsidRPr="002E0612" w:rsidRDefault="00CF0339" w:rsidP="002E0612">
                              <w:pPr>
                                <w:spacing w:before="0" w:after="0"/>
                                <w:jc w:val="left"/>
                                <w:rPr>
                                  <w:rFonts w:ascii="Calibri" w:hAnsi="Calibri"/>
                                  <w:color w:val="FFFFFF"/>
                                  <w:kern w:val="20"/>
                                  <w:sz w:val="26"/>
                                  <w:szCs w:val="26"/>
                                  <w:lang w:eastAsia="ja-JP"/>
                                </w:rPr>
                              </w:pPr>
                            </w:p>
                            <w:p w14:paraId="43A3371F" w14:textId="34BAEAF6" w:rsidR="00CF0339" w:rsidRDefault="00684439" w:rsidP="002E0612">
                              <w:pPr>
                                <w:spacing w:before="0" w:after="0"/>
                                <w:jc w:val="left"/>
                                <w:rPr>
                                  <w:rFonts w:ascii="Calibri" w:hAnsi="Calibri"/>
                                  <w:b/>
                                  <w:caps/>
                                  <w:color w:val="FFFFFF"/>
                                  <w:kern w:val="20"/>
                                  <w:sz w:val="26"/>
                                  <w:szCs w:val="26"/>
                                  <w:shd w:val="clear" w:color="auto" w:fill="5C87B1"/>
                                  <w:lang w:val="en-US" w:eastAsia="ja-JP"/>
                                </w:rPr>
                              </w:pPr>
                              <w:sdt>
                                <w:sdtPr>
                                  <w:rPr>
                                    <w:rFonts w:ascii="Calibri" w:hAnsi="Calibri"/>
                                    <w:b/>
                                    <w:caps/>
                                    <w:color w:val="FFFFFF"/>
                                    <w:kern w:val="20"/>
                                    <w:sz w:val="26"/>
                                    <w:szCs w:val="26"/>
                                    <w:shd w:val="clear" w:color="auto" w:fill="5C87B1"/>
                                    <w:lang w:val="en-US" w:eastAsia="ja-JP"/>
                                  </w:rPr>
                                  <w:alias w:val="Confidentiality Level"/>
                                  <w:tag w:val="ERIS_ConfidentialityLevel"/>
                                  <w:id w:val="783312811"/>
                                  <w:placeholder>
                                    <w:docPart w:val="DE2745CDAD4643FCA5464602BCEBF4DE"/>
                                  </w:placeholder>
                                  <w:dropDownList>
                                    <w:listItem w:value="[Confidentiality Level]"/>
                                  </w:dropDownList>
                                </w:sdtPr>
                                <w:sdtEndPr/>
                                <w:sdtContent>
                                  <w:r w:rsidR="00CF0339" w:rsidRPr="002E0612">
                                    <w:rPr>
                                      <w:rFonts w:ascii="Calibri" w:hAnsi="Calibri"/>
                                      <w:caps/>
                                      <w:color w:val="FFFFFF"/>
                                      <w:kern w:val="20"/>
                                      <w:sz w:val="26"/>
                                      <w:szCs w:val="26"/>
                                      <w:shd w:val="clear" w:color="auto" w:fill="5C87B1"/>
                                      <w:lang w:val="en-US" w:eastAsia="ja-JP"/>
                                    </w:rPr>
                                    <w:t>EIOPA Regular Use</w:t>
                                  </w:r>
                                </w:sdtContent>
                              </w:sdt>
                            </w:p>
                            <w:p w14:paraId="1E51E283" w14:textId="488979A9" w:rsidR="00BE329D" w:rsidRPr="002E0612" w:rsidRDefault="00BE329D" w:rsidP="002E0612">
                              <w:pPr>
                                <w:spacing w:before="0" w:after="0"/>
                                <w:jc w:val="left"/>
                                <w:rPr>
                                  <w:rFonts w:ascii="Calibri" w:hAnsi="Calibri"/>
                                  <w:caps/>
                                  <w:color w:val="FFFFFF"/>
                                  <w:kern w:val="20"/>
                                  <w:sz w:val="26"/>
                                  <w:szCs w:val="26"/>
                                  <w:shd w:val="clear" w:color="auto" w:fill="5C87B1"/>
                                  <w:lang w:val="en-US" w:eastAsia="ja-JP"/>
                                </w:rPr>
                              </w:pPr>
                              <w:r w:rsidRPr="00BE329D">
                                <w:rPr>
                                  <w:rFonts w:ascii="Calibri" w:hAnsi="Calibri"/>
                                  <w:color w:val="FFFFFF"/>
                                  <w:kern w:val="20"/>
                                  <w:sz w:val="26"/>
                                  <w:szCs w:val="26"/>
                                  <w:lang w:val="en-US" w:eastAsia="ja-JP"/>
                                </w:rPr>
                                <w:t>EIOPA-BoS-25-236</w:t>
                              </w:r>
                            </w:p>
                            <w:p w14:paraId="2DA6395B" w14:textId="38D9F617" w:rsidR="00BE329D" w:rsidRDefault="00684439" w:rsidP="002E0612">
                              <w:pPr>
                                <w:spacing w:before="0" w:after="0" w:line="288" w:lineRule="auto"/>
                                <w:jc w:val="left"/>
                                <w:rPr>
                                  <w:rFonts w:ascii="Calibri" w:hAnsi="Calibri"/>
                                  <w:color w:val="FFFFFF"/>
                                  <w:kern w:val="20"/>
                                  <w:sz w:val="26"/>
                                  <w:lang w:eastAsia="ja-JP"/>
                                </w:rPr>
                              </w:pPr>
                              <w:sdt>
                                <w:sdtPr>
                                  <w:rPr>
                                    <w:rFonts w:ascii="Calibri" w:hAnsi="Calibri"/>
                                    <w:color w:val="FFFFFF"/>
                                    <w:kern w:val="20"/>
                                    <w:sz w:val="26"/>
                                    <w:lang w:val="en-US" w:eastAsia="ja-JP"/>
                                  </w:rPr>
                                  <w:alias w:val="DocDate"/>
                                  <w:tag w:val="DocDate"/>
                                  <w:id w:val="1383292429"/>
                                  <w:placeholder>
                                    <w:docPart w:val="FEDE58632D7A49748826F640DDFD245A"/>
                                  </w:placeholder>
                                  <w:showingPlcHdr/>
                                  <w:date w:fullDate="2025-05-23T00:00:00Z">
                                    <w:dateFormat w:val="dd MMMM yyyy"/>
                                    <w:lid w:val="en-GB"/>
                                    <w:storeMappedDataAs w:val="dateTime"/>
                                    <w:calendar w:val="gregorian"/>
                                  </w:date>
                                </w:sdtPr>
                                <w:sdtEndPr>
                                  <w:rPr>
                                    <w:sz w:val="22"/>
                                  </w:rPr>
                                </w:sdtEndPr>
                                <w:sdtContent>
                                  <w:r w:rsidR="00BE329D" w:rsidRPr="00510389">
                                    <w:rPr>
                                      <w:rStyle w:val="PlaceholderText"/>
                                    </w:rPr>
                                    <w:t>Click or tap to enter a date.</w:t>
                                  </w:r>
                                </w:sdtContent>
                              </w:sdt>
                            </w:p>
                            <w:p w14:paraId="3C568145" w14:textId="4987E3D2" w:rsidR="00BE329D" w:rsidRDefault="00BE329D" w:rsidP="002E0612">
                              <w:pPr>
                                <w:spacing w:before="0" w:after="0" w:line="288" w:lineRule="auto"/>
                                <w:jc w:val="left"/>
                                <w:rPr>
                                  <w:rFonts w:ascii="Calibri" w:hAnsi="Calibri"/>
                                  <w:color w:val="FFFFFF"/>
                                  <w:kern w:val="20"/>
                                  <w:sz w:val="26"/>
                                  <w:lang w:val="en-US" w:eastAsia="ja-JP"/>
                                </w:rPr>
                              </w:pPr>
                            </w:p>
                            <w:p w14:paraId="2E6E58F4" w14:textId="610981C3" w:rsidR="00CF0339" w:rsidRPr="002E0612" w:rsidRDefault="00CF0339" w:rsidP="002E0612">
                              <w:pPr>
                                <w:spacing w:before="0" w:after="0" w:line="288" w:lineRule="auto"/>
                                <w:jc w:val="left"/>
                                <w:rPr>
                                  <w:rFonts w:ascii="Calibri" w:hAnsi="Calibri"/>
                                  <w:color w:val="000000"/>
                                  <w:kern w:val="20"/>
                                  <w:sz w:val="22"/>
                                  <w:lang w:val="en-US" w:eastAsia="ja-JP"/>
                                </w:rPr>
                              </w:pPr>
                            </w:p>
                          </w:tc>
                        </w:tr>
                      </w:tbl>
                      <w:p w14:paraId="62E31774" w14:textId="77777777" w:rsidR="00CF0339" w:rsidRPr="00287AAE" w:rsidRDefault="00CF0339" w:rsidP="00CF0339">
                        <w:pPr>
                          <w:pStyle w:val="Title"/>
                        </w:pPr>
                      </w:p>
                    </w:txbxContent>
                  </v:textbox>
                  <w10:wrap anchorx="page" anchory="page"/>
                  <w10:anchorlock/>
                </v:rect>
              </w:pict>
            </mc:Fallback>
          </mc:AlternateContent>
        </w:r>
        <w:r w:rsidRPr="002E0612">
          <w:rPr>
            <w:rFonts w:eastAsia="Cambria"/>
            <w:noProof/>
            <w:color w:val="000000"/>
            <w:kern w:val="20"/>
            <w:szCs w:val="24"/>
            <w:lang w:val="de-DE" w:eastAsia="de-DE"/>
          </w:rPr>
          <mc:AlternateContent>
            <mc:Choice Requires="wps">
              <w:drawing>
                <wp:anchor distT="45720" distB="45720" distL="114300" distR="114300" simplePos="0" relativeHeight="251658240" behindDoc="0" locked="0" layoutInCell="1" allowOverlap="1" wp14:anchorId="2F4DBCAD" wp14:editId="15DF4156">
                  <wp:simplePos x="0" y="0"/>
                  <wp:positionH relativeFrom="column">
                    <wp:posOffset>1671955</wp:posOffset>
                  </wp:positionH>
                  <wp:positionV relativeFrom="paragraph">
                    <wp:posOffset>8204200</wp:posOffset>
                  </wp:positionV>
                  <wp:extent cx="4779645" cy="475615"/>
                  <wp:effectExtent l="0" t="0" r="0" b="635"/>
                  <wp:wrapSquare wrapText="bothSides"/>
                  <wp:docPr id="1153596599" name="Text Box 1153596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9645" cy="475615"/>
                          </a:xfrm>
                          <a:prstGeom prst="rect">
                            <a:avLst/>
                          </a:prstGeom>
                          <a:noFill/>
                          <a:ln w="9525">
                            <a:noFill/>
                            <a:miter lim="800000"/>
                            <a:headEnd/>
                            <a:tailEnd/>
                          </a:ln>
                        </wps:spPr>
                        <wps:txbx>
                          <w:txbxContent>
                            <w:p w14:paraId="76FD4AF0" w14:textId="77777777" w:rsidR="00CF0339" w:rsidRDefault="00CF0339" w:rsidP="00CF0339">
                              <w:pPr>
                                <w:spacing w:after="0"/>
                                <w:jc w:val="right"/>
                              </w:pPr>
                              <w:r w:rsidRPr="00E96270">
                                <w:rPr>
                                  <w:sz w:val="18"/>
                                  <w:szCs w:val="18"/>
                                  <w:rPrChange w:id="27" w:author="Author">
                                    <w:rPr>
                                      <w:sz w:val="18"/>
                                      <w:szCs w:val="18"/>
                                      <w:lang w:val="de-DE"/>
                                    </w:rPr>
                                  </w:rPrChange>
                                </w:rPr>
                                <w:t xml:space="preserve">                                           </w:t>
                              </w:r>
                              <w:r w:rsidRPr="00E96270">
                                <w:rPr>
                                  <w:i/>
                                  <w:sz w:val="14"/>
                                  <w:szCs w:val="14"/>
                                  <w:rPrChange w:id="28" w:author="Author">
                                    <w:rPr>
                                      <w:i/>
                                      <w:sz w:val="14"/>
                                      <w:szCs w:val="14"/>
                                      <w:lang w:val="de-DE"/>
                                    </w:rPr>
                                  </w:rPrChange>
                                </w:rPr>
                                <w:t xml:space="preserve">Handling instructions for documents with security markings: </w:t>
                              </w:r>
                              <w:r>
                                <w:fldChar w:fldCharType="begin"/>
                              </w:r>
                              <w:r>
                                <w:instrText>HYPERLINK "https://www.eiopa.europa.eu/sites/default/files/publications/other_documents/summary_eiopa_information.pdf"</w:instrText>
                              </w:r>
                              <w:r>
                                <w:fldChar w:fldCharType="separate"/>
                              </w:r>
                              <w:r w:rsidRPr="00E96270">
                                <w:rPr>
                                  <w:rStyle w:val="Hyperlink"/>
                                  <w:i/>
                                  <w:sz w:val="14"/>
                                  <w:szCs w:val="14"/>
                                  <w:rPrChange w:id="29" w:author="Author">
                                    <w:rPr>
                                      <w:rStyle w:val="Hyperlink"/>
                                      <w:i/>
                                      <w:sz w:val="14"/>
                                      <w:szCs w:val="14"/>
                                      <w:lang w:val="de-DE"/>
                                    </w:rPr>
                                  </w:rPrChange>
                                </w:rPr>
                                <w:t>https://www.eiopa.europa.eu/sites/default/files/publications/other_documents/summary_eiopa_information.pdf</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DBCAD" id="_x0000_t202" coordsize="21600,21600" o:spt="202" path="m,l,21600r21600,l21600,xe">
                  <v:stroke joinstyle="miter"/>
                  <v:path gradientshapeok="t" o:connecttype="rect"/>
                </v:shapetype>
                <v:shape id="Text Box 1153596599" o:spid="_x0000_s1027" type="#_x0000_t202" style="position:absolute;margin-left:131.65pt;margin-top:646pt;width:376.35pt;height:37.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" filled="f" stroked="f">
                  <v:textbox>
                    <w:txbxContent>
                      <w:p w14:paraId="76FD4AF0" w14:textId="77777777" w:rsidR="00CF0339" w:rsidRDefault="00CF0339" w:rsidP="00CF0339">
                        <w:pPr>
                          <w:spacing w:after="0"/>
                          <w:jc w:val="right"/>
                        </w:pPr>
                        <w:r w:rsidRPr="00E96270">
                          <w:rPr>
                            <w:sz w:val="18"/>
                            <w:szCs w:val="18"/>
                            <w:rPrChange w:id="30" w:author="Author">
                              <w:rPr>
                                <w:sz w:val="18"/>
                                <w:szCs w:val="18"/>
                                <w:lang w:val="de-DE"/>
                              </w:rPr>
                            </w:rPrChange>
                          </w:rPr>
                          <w:t xml:space="preserve">                                           </w:t>
                        </w:r>
                        <w:r w:rsidRPr="00E96270">
                          <w:rPr>
                            <w:i/>
                            <w:sz w:val="14"/>
                            <w:szCs w:val="14"/>
                            <w:rPrChange w:id="31" w:author="Author">
                              <w:rPr>
                                <w:i/>
                                <w:sz w:val="14"/>
                                <w:szCs w:val="14"/>
                                <w:lang w:val="de-DE"/>
                              </w:rPr>
                            </w:rPrChange>
                          </w:rPr>
                          <w:t xml:space="preserve">Handling instructions for documents with security markings: </w:t>
                        </w:r>
                        <w:r>
                          <w:fldChar w:fldCharType="begin"/>
                        </w:r>
                        <w:r>
                          <w:instrText>HYPERLINK "https://www.eiopa.europa.eu/sites/default/files/publications/other_documents/summary_eiopa_information.pdf"</w:instrText>
                        </w:r>
                        <w:r>
                          <w:fldChar w:fldCharType="separate"/>
                        </w:r>
                        <w:r w:rsidRPr="00E96270">
                          <w:rPr>
                            <w:rStyle w:val="Hyperlink"/>
                            <w:i/>
                            <w:sz w:val="14"/>
                            <w:szCs w:val="14"/>
                            <w:rPrChange w:id="32" w:author="Author">
                              <w:rPr>
                                <w:rStyle w:val="Hyperlink"/>
                                <w:i/>
                                <w:sz w:val="14"/>
                                <w:szCs w:val="14"/>
                                <w:lang w:val="de-DE"/>
                              </w:rPr>
                            </w:rPrChange>
                          </w:rPr>
                          <w:t>https://www.eiopa.europa.eu/sites/default/files/publications/other_documents/summary_eiopa_information.pdf</w:t>
                        </w:r>
                        <w:r>
                          <w:fldChar w:fldCharType="end"/>
                        </w:r>
                      </w:p>
                    </w:txbxContent>
                  </v:textbox>
                  <w10:wrap type="square"/>
                </v:shape>
              </w:pict>
            </mc:Fallback>
          </mc:AlternateContent>
        </w:r>
        <w:r w:rsidRPr="002E0612">
          <w:rPr>
            <w:rFonts w:ascii="Calibri" w:eastAsia="Cambria" w:hAnsi="Calibri"/>
            <w:noProof/>
            <w:color w:val="000000"/>
            <w:kern w:val="20"/>
            <w:sz w:val="12"/>
            <w:szCs w:val="20"/>
            <w:lang w:val="de-DE" w:eastAsia="de-DE"/>
          </w:rPr>
          <w:drawing>
            <wp:anchor distT="0" distB="0" distL="114300" distR="114300" simplePos="0" relativeHeight="251658242" behindDoc="1" locked="1" layoutInCell="1" allowOverlap="1" wp14:anchorId="7000CC04" wp14:editId="08106397">
              <wp:simplePos x="0" y="0"/>
              <wp:positionH relativeFrom="column">
                <wp:posOffset>4276725</wp:posOffset>
              </wp:positionH>
              <wp:positionV relativeFrom="bottomMargin">
                <wp:posOffset>-247015</wp:posOffset>
              </wp:positionV>
              <wp:extent cx="2159635" cy="691515"/>
              <wp:effectExtent l="0" t="0" r="0" b="0"/>
              <wp:wrapNone/>
              <wp:docPr id="1347758604" name="Picture 1347758604"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758604" name="Picture 1347758604" descr="A black and white logo&#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59635" cy="69151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ins>
    </w:p>
    <w:p w14:paraId="6354C70A" w14:textId="77777777" w:rsidR="00CF0339" w:rsidRDefault="00CF0339">
      <w:pPr>
        <w:spacing w:before="0" w:after="200" w:line="276" w:lineRule="auto"/>
        <w:jc w:val="left"/>
      </w:pPr>
    </w:p>
    <w:p w14:paraId="7D4C0CCE" w14:textId="77777777" w:rsidR="00CF0339" w:rsidRDefault="00CF0339">
      <w:pPr>
        <w:spacing w:before="0" w:after="200" w:line="276" w:lineRule="auto"/>
        <w:jc w:val="left"/>
      </w:pPr>
    </w:p>
    <w:p w14:paraId="2425336F" w14:textId="77777777" w:rsidR="00CF0339" w:rsidRDefault="00CF0339">
      <w:pPr>
        <w:spacing w:before="0" w:after="200" w:line="276" w:lineRule="auto"/>
        <w:jc w:val="left"/>
      </w:pPr>
    </w:p>
    <w:p w14:paraId="3878F347" w14:textId="77777777" w:rsidR="00CF0339" w:rsidRDefault="00CF0339">
      <w:pPr>
        <w:spacing w:before="0" w:after="200" w:line="276" w:lineRule="auto"/>
        <w:jc w:val="left"/>
      </w:pPr>
    </w:p>
    <w:p w14:paraId="5B669E8B" w14:textId="77777777" w:rsidR="00CF0339" w:rsidRDefault="00CF0339">
      <w:pPr>
        <w:spacing w:before="0" w:after="200" w:line="276" w:lineRule="auto"/>
        <w:jc w:val="left"/>
      </w:pPr>
    </w:p>
    <w:p w14:paraId="3801D0CF" w14:textId="77777777" w:rsidR="00CF0339" w:rsidRDefault="00CF0339">
      <w:pPr>
        <w:spacing w:before="0" w:after="200" w:line="276" w:lineRule="auto"/>
        <w:jc w:val="left"/>
      </w:pPr>
    </w:p>
    <w:p w14:paraId="1DA17432" w14:textId="77777777" w:rsidR="00CF0339" w:rsidRDefault="00CF0339">
      <w:pPr>
        <w:spacing w:before="0" w:after="200" w:line="276" w:lineRule="auto"/>
        <w:jc w:val="left"/>
      </w:pPr>
    </w:p>
    <w:p w14:paraId="148C8BD3" w14:textId="77777777" w:rsidR="00CF0339" w:rsidRDefault="00CF0339">
      <w:pPr>
        <w:spacing w:before="0" w:after="200" w:line="276" w:lineRule="auto"/>
        <w:jc w:val="left"/>
      </w:pPr>
    </w:p>
    <w:p w14:paraId="07370499" w14:textId="6B0163D3" w:rsidR="00CF0339" w:rsidRDefault="00CF0339">
      <w:pPr>
        <w:spacing w:before="0" w:after="200" w:line="276" w:lineRule="auto"/>
        <w:jc w:val="left"/>
      </w:pPr>
    </w:p>
    <w:p w14:paraId="1D727476" w14:textId="77777777" w:rsidR="00CF0339" w:rsidRDefault="00CF0339">
      <w:pPr>
        <w:spacing w:before="0" w:after="200" w:line="276" w:lineRule="auto"/>
        <w:jc w:val="left"/>
        <w:rPr>
          <w:ins w:id="33" w:author="Author"/>
        </w:rPr>
      </w:pPr>
    </w:p>
    <w:p w14:paraId="5A5B6115" w14:textId="0EBCF8A6" w:rsidR="00152894" w:rsidRPr="00C679EB" w:rsidRDefault="00152894" w:rsidP="00DF1A88">
      <w:pPr>
        <w:pStyle w:val="Pagedecouverture"/>
      </w:pPr>
    </w:p>
    <w:p w14:paraId="5A5B6116" w14:textId="77777777" w:rsidR="00B47E95" w:rsidRPr="00C679EB" w:rsidRDefault="00B47E95">
      <w:pPr>
        <w:sectPr w:rsidR="00B47E95" w:rsidRPr="00C679EB" w:rsidSect="006F6AF8">
          <w:footerReference w:type="default" r:id="rId14"/>
          <w:pgSz w:w="11907" w:h="16839"/>
          <w:pgMar w:top="1134" w:right="1417" w:bottom="1134" w:left="1417" w:header="709" w:footer="709" w:gutter="0"/>
          <w:pgNumType w:start="0"/>
          <w:cols w:space="720"/>
          <w:docGrid w:linePitch="360"/>
        </w:sectPr>
      </w:pPr>
    </w:p>
    <w:p w14:paraId="18BC9B17" w14:textId="11E9F788" w:rsidR="00925030" w:rsidRPr="00925030" w:rsidRDefault="00925030" w:rsidP="00925030">
      <w:pPr>
        <w:pStyle w:val="Typedudocument"/>
        <w:rPr>
          <w:b w:val="0"/>
          <w:bCs/>
          <w:color w:val="FF0000"/>
        </w:rPr>
      </w:pPr>
      <w:r w:rsidRPr="00925030">
        <w:rPr>
          <w:b w:val="0"/>
          <w:bCs/>
          <w:color w:val="FF0000"/>
        </w:rPr>
        <w:lastRenderedPageBreak/>
        <w:t>Disclaimer: Although EIOPA is proposing to issue a new legal act, repealing the ITS 2023/894, the text of the new legal act is largely based on the current legal text and therefore the text is presented in track changes to show the new drafting</w:t>
      </w:r>
    </w:p>
    <w:p w14:paraId="359D4F59" w14:textId="77777777" w:rsidR="00925030" w:rsidRDefault="00925030" w:rsidP="00DF1A88">
      <w:pPr>
        <w:pStyle w:val="Typedudocument"/>
      </w:pPr>
    </w:p>
    <w:p w14:paraId="5A5B6117" w14:textId="53BDDB92" w:rsidR="00B47E95" w:rsidRPr="00C679EB" w:rsidRDefault="00DF1A88" w:rsidP="00DF1A88">
      <w:pPr>
        <w:pStyle w:val="Typedudocument"/>
      </w:pPr>
      <w:r w:rsidRPr="00DF1A88">
        <w:t>COMMISSION IMPLEMENTING REGULATION (EU) …/...</w:t>
      </w:r>
    </w:p>
    <w:p w14:paraId="5A5B6118" w14:textId="77777777" w:rsidR="00B47E95" w:rsidRPr="00C679EB" w:rsidRDefault="00DF1A88" w:rsidP="00DF1A88">
      <w:pPr>
        <w:pStyle w:val="Datedadoption"/>
      </w:pPr>
      <w:r w:rsidRPr="00DF1A88">
        <w:t xml:space="preserve">of </w:t>
      </w:r>
      <w:r w:rsidRPr="00DF1A88">
        <w:rPr>
          <w:rStyle w:val="Marker2"/>
        </w:rPr>
        <w:t>XXX</w:t>
      </w:r>
    </w:p>
    <w:p w14:paraId="5A5B6119" w14:textId="5096A4F7" w:rsidR="00B47E95" w:rsidRPr="00C679EB" w:rsidRDefault="00DF1A88" w:rsidP="00DF1A88">
      <w:pPr>
        <w:pStyle w:val="Titreobjet"/>
      </w:pPr>
      <w:r w:rsidRPr="00DF1A88">
        <w:t>laying down implementing technical standards for the application of Directive 2009/138/EC of the European Parliament and the Council with regard to the templates for the submission by insurance and reinsurance undertakings to their supervisory authorities of information necessary for their supervision and repealing Implementing Regulation (EU) 20</w:t>
      </w:r>
      <w:r w:rsidR="00EE7802">
        <w:t>23</w:t>
      </w:r>
      <w:r w:rsidRPr="00DF1A88">
        <w:t>/</w:t>
      </w:r>
      <w:r w:rsidR="00EE7802">
        <w:t>89</w:t>
      </w:r>
      <w:r w:rsidRPr="00DF1A88">
        <w:t>4</w:t>
      </w:r>
    </w:p>
    <w:p w14:paraId="5A5B611A" w14:textId="77777777" w:rsidR="00B47E95" w:rsidRPr="00CC644B" w:rsidRDefault="00DF1A88" w:rsidP="00DF1A88">
      <w:pPr>
        <w:pStyle w:val="IntrtEEE"/>
      </w:pPr>
      <w:r w:rsidRPr="00DF1A88">
        <w:t>(Text with EEA relevance)</w:t>
      </w:r>
    </w:p>
    <w:p w14:paraId="5A5B611B" w14:textId="77777777" w:rsidR="00B47E95" w:rsidRPr="00CB57DC" w:rsidRDefault="00B47E95" w:rsidP="0043747E">
      <w:pPr>
        <w:pStyle w:val="Institutionquiagit"/>
      </w:pPr>
      <w:r w:rsidRPr="00CB57DC">
        <w:t>THE EUROPEAN COMMISSION,</w:t>
      </w:r>
    </w:p>
    <w:p w14:paraId="5A5B611C" w14:textId="77777777" w:rsidR="00B47E95" w:rsidRPr="00CB57DC" w:rsidRDefault="00B47E95" w:rsidP="0043747E">
      <w:r w:rsidRPr="00CB57DC">
        <w:rPr>
          <w:color w:val="000000"/>
        </w:rPr>
        <w:t>Having regard to the Treaty on the Functioning of the European Union</w:t>
      </w:r>
      <w:r w:rsidRPr="00CB57DC">
        <w:t>,</w:t>
      </w:r>
    </w:p>
    <w:p w14:paraId="5A5B611D" w14:textId="77777777" w:rsidR="00B47E95" w:rsidRPr="00CC644B" w:rsidRDefault="00B47E95" w:rsidP="0043747E">
      <w:r w:rsidRPr="00CB57DC">
        <w:rPr>
          <w:rFonts w:eastAsia="Times New Roman"/>
          <w:color w:val="000000"/>
          <w:szCs w:val="24"/>
          <w:lang w:eastAsia="en-GB"/>
        </w:rPr>
        <w:t>Having regard to Directive 2009/138/EC of 25 November 2009 of the European Parliament and of the Council on the taking up and pursuit of the business of Insurance and Reinsurance (Solvency II)</w:t>
      </w:r>
      <w:r w:rsidRPr="00C679EB">
        <w:rPr>
          <w:rStyle w:val="FootnoteReference"/>
        </w:rPr>
        <w:footnoteReference w:id="2"/>
      </w:r>
      <w:r w:rsidRPr="00C679EB">
        <w:t xml:space="preserve">, </w:t>
      </w:r>
      <w:r w:rsidRPr="00C679EB">
        <w:rPr>
          <w:rFonts w:eastAsia="Times New Roman"/>
          <w:color w:val="000000"/>
          <w:szCs w:val="24"/>
          <w:lang w:eastAsia="en-GB"/>
        </w:rPr>
        <w:t xml:space="preserve">and in particular Article 35(10), </w:t>
      </w:r>
      <w:r w:rsidR="00CB57DC" w:rsidRPr="00C679EB">
        <w:rPr>
          <w:rFonts w:eastAsia="Times New Roman"/>
          <w:color w:val="000000"/>
          <w:szCs w:val="24"/>
          <w:lang w:eastAsia="en-GB"/>
        </w:rPr>
        <w:t>third subparagraph</w:t>
      </w:r>
      <w:r w:rsidR="00CB57DC">
        <w:rPr>
          <w:rFonts w:eastAsia="Times New Roman"/>
          <w:color w:val="000000"/>
          <w:szCs w:val="24"/>
          <w:lang w:eastAsia="en-GB"/>
        </w:rPr>
        <w:t xml:space="preserve">, </w:t>
      </w:r>
      <w:r w:rsidRPr="00C679EB">
        <w:rPr>
          <w:rFonts w:eastAsia="Times New Roman"/>
          <w:color w:val="000000"/>
          <w:szCs w:val="24"/>
          <w:lang w:eastAsia="en-GB"/>
        </w:rPr>
        <w:t>Article 244(6)</w:t>
      </w:r>
      <w:r w:rsidR="00CB57DC">
        <w:rPr>
          <w:rFonts w:eastAsia="Times New Roman"/>
          <w:color w:val="000000"/>
          <w:szCs w:val="24"/>
          <w:lang w:eastAsia="en-GB"/>
        </w:rPr>
        <w:t>,</w:t>
      </w:r>
      <w:r w:rsidRPr="00C679EB">
        <w:rPr>
          <w:rFonts w:eastAsia="Times New Roman"/>
          <w:color w:val="000000"/>
          <w:szCs w:val="24"/>
          <w:lang w:eastAsia="en-GB"/>
        </w:rPr>
        <w:t xml:space="preserve"> </w:t>
      </w:r>
      <w:r w:rsidR="00CB57DC">
        <w:rPr>
          <w:rFonts w:eastAsia="Times New Roman"/>
          <w:color w:val="000000"/>
          <w:szCs w:val="24"/>
          <w:lang w:eastAsia="en-GB"/>
        </w:rPr>
        <w:t>third subparagraph,</w:t>
      </w:r>
      <w:r w:rsidR="00CB57DC" w:rsidRPr="00C679EB">
        <w:rPr>
          <w:rFonts w:eastAsia="Times New Roman"/>
          <w:color w:val="000000"/>
          <w:szCs w:val="24"/>
          <w:lang w:eastAsia="en-GB"/>
        </w:rPr>
        <w:t xml:space="preserve"> </w:t>
      </w:r>
      <w:r w:rsidRPr="00C679EB">
        <w:rPr>
          <w:rFonts w:eastAsia="Times New Roman"/>
          <w:color w:val="000000"/>
          <w:szCs w:val="24"/>
          <w:lang w:eastAsia="en-GB"/>
        </w:rPr>
        <w:t>and Article 245(6)</w:t>
      </w:r>
      <w:r w:rsidR="00CB57DC">
        <w:rPr>
          <w:rFonts w:eastAsia="Times New Roman"/>
          <w:color w:val="000000"/>
          <w:szCs w:val="24"/>
          <w:lang w:eastAsia="en-GB"/>
        </w:rPr>
        <w:t>,</w:t>
      </w:r>
      <w:r w:rsidRPr="00C679EB">
        <w:rPr>
          <w:rFonts w:eastAsia="Times New Roman"/>
          <w:color w:val="000000"/>
          <w:szCs w:val="24"/>
          <w:lang w:eastAsia="en-GB"/>
        </w:rPr>
        <w:t xml:space="preserve"> </w:t>
      </w:r>
      <w:r w:rsidR="00CB57DC">
        <w:rPr>
          <w:rFonts w:eastAsia="Times New Roman"/>
          <w:color w:val="000000"/>
          <w:szCs w:val="24"/>
          <w:lang w:eastAsia="en-GB"/>
        </w:rPr>
        <w:t>second subparagraph,</w:t>
      </w:r>
      <w:r w:rsidR="00CB57DC" w:rsidRPr="00C679EB">
        <w:rPr>
          <w:rFonts w:eastAsia="Times New Roman"/>
          <w:color w:val="000000"/>
          <w:szCs w:val="24"/>
          <w:lang w:eastAsia="en-GB"/>
        </w:rPr>
        <w:t xml:space="preserve"> </w:t>
      </w:r>
      <w:r w:rsidRPr="00C679EB">
        <w:rPr>
          <w:rFonts w:eastAsia="Times New Roman"/>
          <w:color w:val="000000"/>
          <w:szCs w:val="24"/>
          <w:lang w:eastAsia="en-GB"/>
        </w:rPr>
        <w:t>thereof,</w:t>
      </w:r>
    </w:p>
    <w:p w14:paraId="5A5B611E" w14:textId="77777777" w:rsidR="00B47E95" w:rsidRPr="00CB57DC" w:rsidRDefault="00B47E95" w:rsidP="0043747E">
      <w:r w:rsidRPr="00CB57DC">
        <w:t>Whereas:</w:t>
      </w:r>
    </w:p>
    <w:p w14:paraId="7C250769" w14:textId="77777777" w:rsidR="007B23BD" w:rsidRDefault="007837B0" w:rsidP="005941EE">
      <w:pPr>
        <w:pStyle w:val="Considrant"/>
        <w:numPr>
          <w:ilvl w:val="0"/>
          <w:numId w:val="10"/>
        </w:numPr>
        <w:rPr>
          <w:ins w:id="34" w:author="Author"/>
          <w:lang w:eastAsia="en-GB"/>
        </w:rPr>
      </w:pPr>
      <w:r w:rsidRPr="007837B0">
        <w:rPr>
          <w:lang w:eastAsia="en-GB"/>
        </w:rPr>
        <w:t xml:space="preserve">Information received through reporting is essential for </w:t>
      </w:r>
      <w:del w:id="35" w:author="Author">
        <w:r w:rsidRPr="007837B0" w:rsidDel="00B24C65">
          <w:rPr>
            <w:lang w:eastAsia="en-GB"/>
          </w:rPr>
          <w:delText>risk based</w:delText>
        </w:r>
      </w:del>
      <w:ins w:id="36" w:author="Author">
        <w:r w:rsidR="00B24C65" w:rsidRPr="007837B0">
          <w:rPr>
            <w:lang w:eastAsia="en-GB"/>
          </w:rPr>
          <w:t>risk-based</w:t>
        </w:r>
      </w:ins>
      <w:r w:rsidRPr="007837B0">
        <w:rPr>
          <w:lang w:eastAsia="en-GB"/>
        </w:rPr>
        <w:t xml:space="preserve"> supervision and policyholder protection. To this end, supervisors need to receive meaningful data within reasonable timelines. </w:t>
      </w:r>
    </w:p>
    <w:p w14:paraId="0D53EBEB" w14:textId="0924B887" w:rsidR="00D04925" w:rsidDel="005941EE" w:rsidRDefault="007640AC" w:rsidP="005941EE">
      <w:pPr>
        <w:pStyle w:val="Considrant"/>
        <w:numPr>
          <w:ilvl w:val="0"/>
          <w:numId w:val="10"/>
        </w:numPr>
        <w:rPr>
          <w:del w:id="37" w:author="Author"/>
          <w:lang w:eastAsia="en-GB"/>
        </w:rPr>
      </w:pPr>
      <w:ins w:id="38" w:author="Author">
        <w:r>
          <w:rPr>
            <w:lang w:eastAsia="en-GB"/>
          </w:rPr>
          <w:t xml:space="preserve">Furthermore, it is important to </w:t>
        </w:r>
        <w:r w:rsidR="00FD70F3">
          <w:rPr>
            <w:lang w:eastAsia="en-GB"/>
          </w:rPr>
          <w:t xml:space="preserve">regularly review and, where appropriate, </w:t>
        </w:r>
        <w:del w:id="39" w:author="Author">
          <w:r w:rsidR="00FD70F3" w:rsidDel="007B23BD">
            <w:rPr>
              <w:lang w:eastAsia="en-GB"/>
            </w:rPr>
            <w:delText xml:space="preserve">to </w:delText>
          </w:r>
        </w:del>
        <w:r>
          <w:rPr>
            <w:lang w:eastAsia="en-GB"/>
          </w:rPr>
          <w:t>streamline those requirements</w:t>
        </w:r>
        <w:del w:id="40" w:author="Author">
          <w:r w:rsidDel="007B23BD">
            <w:rPr>
              <w:lang w:eastAsia="en-GB"/>
            </w:rPr>
            <w:delText xml:space="preserve">, in order </w:delText>
          </w:r>
        </w:del>
        <w:r w:rsidR="007B23BD">
          <w:rPr>
            <w:lang w:eastAsia="en-GB"/>
          </w:rPr>
          <w:t xml:space="preserve"> </w:t>
        </w:r>
        <w:r>
          <w:rPr>
            <w:lang w:eastAsia="en-GB"/>
          </w:rPr>
          <w:t>to ensure that they fulfil their intended purpose and to limit the administrative burden</w:t>
        </w:r>
        <w:r w:rsidR="007B23BD">
          <w:rPr>
            <w:lang w:eastAsia="en-GB"/>
          </w:rPr>
          <w:t xml:space="preserve"> on the insurance industry</w:t>
        </w:r>
        <w:r w:rsidR="00D04925">
          <w:rPr>
            <w:lang w:eastAsia="en-GB"/>
          </w:rPr>
          <w:t>.</w:t>
        </w:r>
      </w:ins>
      <w:r w:rsidR="00FD29BD">
        <w:rPr>
          <w:lang w:eastAsia="en-GB"/>
        </w:rPr>
        <w:t xml:space="preserve"> </w:t>
      </w:r>
    </w:p>
    <w:p w14:paraId="77DAFF00" w14:textId="19F59A29" w:rsidR="005941EE" w:rsidDel="007B23BD" w:rsidRDefault="005941EE">
      <w:pPr>
        <w:pStyle w:val="Considrant"/>
        <w:numPr>
          <w:ilvl w:val="0"/>
          <w:numId w:val="0"/>
        </w:numPr>
        <w:rPr>
          <w:ins w:id="41" w:author="Author"/>
          <w:del w:id="42" w:author="Author"/>
          <w:lang w:eastAsia="en-GB"/>
        </w:rPr>
        <w:pPrChange w:id="43" w:author="Author">
          <w:pPr>
            <w:pStyle w:val="Considrant"/>
            <w:numPr>
              <w:numId w:val="10"/>
            </w:numPr>
          </w:pPr>
        </w:pPrChange>
      </w:pPr>
    </w:p>
    <w:p w14:paraId="19BCFBB9" w14:textId="62C6C2DD" w:rsidR="00B2631D" w:rsidRDefault="00D04925" w:rsidP="007C6F12">
      <w:pPr>
        <w:pStyle w:val="Considrant"/>
        <w:numPr>
          <w:ilvl w:val="0"/>
          <w:numId w:val="0"/>
        </w:numPr>
        <w:ind w:left="709"/>
        <w:rPr>
          <w:lang w:eastAsia="en-GB"/>
        </w:rPr>
      </w:pPr>
      <w:ins w:id="44" w:author="Author">
        <w:del w:id="45" w:author="Author">
          <w:r w:rsidDel="007B23BD">
            <w:rPr>
              <w:lang w:eastAsia="en-GB"/>
            </w:rPr>
            <w:delText>(2</w:delText>
          </w:r>
          <w:r w:rsidDel="005941EE">
            <w:rPr>
              <w:lang w:eastAsia="en-GB"/>
            </w:rPr>
            <w:delText xml:space="preserve">) </w:delText>
          </w:r>
        </w:del>
        <w:r w:rsidR="00BA244A">
          <w:rPr>
            <w:lang w:eastAsia="en-GB"/>
          </w:rPr>
          <w:t>To that</w:t>
        </w:r>
        <w:r w:rsidR="00351EB0">
          <w:rPr>
            <w:lang w:eastAsia="en-GB"/>
          </w:rPr>
          <w:t xml:space="preserve"> end</w:t>
        </w:r>
        <w:del w:id="46" w:author="Author">
          <w:r w:rsidR="00351EB0" w:rsidDel="005941EE">
            <w:rPr>
              <w:lang w:eastAsia="en-GB"/>
            </w:rPr>
            <w:delText xml:space="preserve"> </w:delText>
          </w:r>
        </w:del>
      </w:ins>
      <w:del w:id="47" w:author="Author">
        <w:r w:rsidR="007837B0" w:rsidRPr="007837B0" w:rsidDel="00BA244A">
          <w:rPr>
            <w:lang w:eastAsia="en-GB"/>
          </w:rPr>
          <w:delText xml:space="preserve">In order to ensure that the reporting requirements stay up to date </w:delText>
        </w:r>
        <w:r w:rsidR="007837B0" w:rsidRPr="007837B0" w:rsidDel="007640AC">
          <w:rPr>
            <w:lang w:eastAsia="en-GB"/>
          </w:rPr>
          <w:delText>and</w:delText>
        </w:r>
        <w:r w:rsidR="007837B0" w:rsidRPr="007837B0" w:rsidDel="00BA244A">
          <w:rPr>
            <w:lang w:eastAsia="en-GB"/>
          </w:rPr>
          <w:delText xml:space="preserve"> reflect emerging risks and evolving practices</w:delText>
        </w:r>
      </w:del>
      <w:r w:rsidR="007837B0" w:rsidRPr="007837B0">
        <w:rPr>
          <w:lang w:eastAsia="en-GB"/>
        </w:rPr>
        <w:t xml:space="preserve">, it is necessary to substantially revise </w:t>
      </w:r>
      <w:ins w:id="48" w:author="Author">
        <w:r w:rsidR="007B23BD">
          <w:rPr>
            <w:lang w:eastAsia="en-GB"/>
          </w:rPr>
          <w:t xml:space="preserve">the </w:t>
        </w:r>
      </w:ins>
      <w:r w:rsidR="007837B0" w:rsidRPr="007837B0">
        <w:rPr>
          <w:lang w:eastAsia="en-GB"/>
        </w:rPr>
        <w:lastRenderedPageBreak/>
        <w:t>reporting templates provided by Implem</w:t>
      </w:r>
      <w:r w:rsidR="00FD6148">
        <w:rPr>
          <w:lang w:eastAsia="en-GB"/>
        </w:rPr>
        <w:t>enting Regulation (EU) 20</w:t>
      </w:r>
      <w:ins w:id="49" w:author="Author">
        <w:r w:rsidR="007640AC">
          <w:rPr>
            <w:lang w:eastAsia="en-GB"/>
          </w:rPr>
          <w:t>23</w:t>
        </w:r>
      </w:ins>
      <w:del w:id="50" w:author="Author">
        <w:r w:rsidR="00FD6148" w:rsidDel="007640AC">
          <w:rPr>
            <w:lang w:eastAsia="en-GB"/>
          </w:rPr>
          <w:delText>15</w:delText>
        </w:r>
      </w:del>
      <w:r w:rsidR="00FD6148">
        <w:rPr>
          <w:lang w:eastAsia="en-GB"/>
        </w:rPr>
        <w:t>/</w:t>
      </w:r>
      <w:ins w:id="51" w:author="Author">
        <w:r w:rsidR="007640AC">
          <w:rPr>
            <w:lang w:eastAsia="en-GB"/>
          </w:rPr>
          <w:t>894</w:t>
        </w:r>
        <w:r w:rsidR="0026600C">
          <w:rPr>
            <w:rStyle w:val="FootnoteReference"/>
            <w:lang w:eastAsia="en-GB"/>
          </w:rPr>
          <w:footnoteReference w:id="3"/>
        </w:r>
        <w:r w:rsidR="007B23BD">
          <w:rPr>
            <w:lang w:eastAsia="en-GB"/>
          </w:rPr>
          <w:t>, in particular with regard to</w:t>
        </w:r>
        <w:del w:id="55" w:author="Author">
          <w:r w:rsidR="005941EE" w:rsidDel="007B23BD">
            <w:rPr>
              <w:lang w:eastAsia="en-GB"/>
            </w:rPr>
            <w:delText xml:space="preserve"> following</w:delText>
          </w:r>
        </w:del>
        <w:r w:rsidR="005941EE">
          <w:rPr>
            <w:lang w:eastAsia="en-GB"/>
          </w:rPr>
          <w:t xml:space="preserve"> the review of </w:t>
        </w:r>
        <w:r w:rsidR="007B23BD">
          <w:rPr>
            <w:lang w:eastAsia="en-GB"/>
          </w:rPr>
          <w:t>Directive 2009/138/EC</w:t>
        </w:r>
        <w:r w:rsidR="0026600C">
          <w:rPr>
            <w:rStyle w:val="FootnoteReference"/>
            <w:lang w:eastAsia="en-GB"/>
          </w:rPr>
          <w:footnoteReference w:id="4"/>
        </w:r>
        <w:r w:rsidR="007B23BD">
          <w:rPr>
            <w:lang w:eastAsia="en-GB"/>
          </w:rPr>
          <w:t xml:space="preserve"> </w:t>
        </w:r>
      </w:ins>
      <w:r w:rsidR="007837B0" w:rsidRPr="007837B0">
        <w:rPr>
          <w:lang w:eastAsia="en-GB"/>
        </w:rPr>
        <w:t xml:space="preserve">. </w:t>
      </w:r>
    </w:p>
    <w:p w14:paraId="5A5B611F" w14:textId="7704FFF7" w:rsidR="003673D4" w:rsidDel="00BA244A" w:rsidRDefault="00E36D61" w:rsidP="00E36D61">
      <w:pPr>
        <w:pStyle w:val="Considrant"/>
        <w:numPr>
          <w:ilvl w:val="0"/>
          <w:numId w:val="0"/>
        </w:numPr>
        <w:rPr>
          <w:ins w:id="58" w:author="Author"/>
          <w:del w:id="59" w:author="Author"/>
          <w:lang w:eastAsia="en-GB"/>
        </w:rPr>
      </w:pPr>
      <w:ins w:id="60" w:author="Author">
        <w:r w:rsidRPr="00B2631D">
          <w:rPr>
            <w:lang w:eastAsia="en-GB"/>
          </w:rPr>
          <w:t>Th</w:t>
        </w:r>
        <w:r>
          <w:rPr>
            <w:lang w:eastAsia="en-GB"/>
          </w:rPr>
          <w:t>is</w:t>
        </w:r>
        <w:r w:rsidRPr="00B2631D">
          <w:rPr>
            <w:lang w:eastAsia="en-GB"/>
          </w:rPr>
          <w:t xml:space="preserve"> review </w:t>
        </w:r>
        <w:r>
          <w:rPr>
            <w:lang w:eastAsia="en-GB"/>
          </w:rPr>
          <w:t>p</w:t>
        </w:r>
        <w:r w:rsidRPr="00B2631D">
          <w:rPr>
            <w:lang w:eastAsia="en-GB"/>
          </w:rPr>
          <w:t xml:space="preserve">rovides the </w:t>
        </w:r>
        <w:r>
          <w:rPr>
            <w:lang w:eastAsia="en-GB"/>
          </w:rPr>
          <w:t>opportunity</w:t>
        </w:r>
        <w:r w:rsidRPr="00B2631D">
          <w:rPr>
            <w:lang w:eastAsia="en-GB"/>
          </w:rPr>
          <w:t xml:space="preserve"> to contribute to </w:t>
        </w:r>
        <w:r>
          <w:rPr>
            <w:lang w:eastAsia="en-GB"/>
          </w:rPr>
          <w:t>the European Commission</w:t>
        </w:r>
        <w:r w:rsidRPr="00B2631D">
          <w:rPr>
            <w:lang w:eastAsia="en-GB"/>
          </w:rPr>
          <w:t xml:space="preserve">’s goal </w:t>
        </w:r>
        <w:r>
          <w:rPr>
            <w:lang w:eastAsia="en-GB"/>
          </w:rPr>
          <w:t xml:space="preserve">to </w:t>
        </w:r>
        <w:r w:rsidRPr="00B2631D">
          <w:rPr>
            <w:lang w:eastAsia="en-GB"/>
          </w:rPr>
          <w:t>reduc</w:t>
        </w:r>
        <w:r>
          <w:rPr>
            <w:lang w:eastAsia="en-GB"/>
          </w:rPr>
          <w:t>e</w:t>
        </w:r>
        <w:r w:rsidRPr="00B2631D">
          <w:rPr>
            <w:lang w:eastAsia="en-GB"/>
          </w:rPr>
          <w:t xml:space="preserve"> the reporting burden as well as the costs of all administrative </w:t>
        </w:r>
        <w:r>
          <w:rPr>
            <w:lang w:eastAsia="en-GB"/>
          </w:rPr>
          <w:t xml:space="preserve">requirements. </w:t>
        </w:r>
      </w:ins>
      <w:r w:rsidR="007837B0" w:rsidRPr="007837B0">
        <w:rPr>
          <w:lang w:eastAsia="en-GB"/>
        </w:rPr>
        <w:t>This requires</w:t>
      </w:r>
      <w:ins w:id="61" w:author="Author">
        <w:r w:rsidR="00B2631D">
          <w:rPr>
            <w:lang w:eastAsia="en-GB"/>
          </w:rPr>
          <w:t xml:space="preserve"> simplification</w:t>
        </w:r>
        <w:r w:rsidR="00E13720">
          <w:rPr>
            <w:lang w:eastAsia="en-GB"/>
          </w:rPr>
          <w:t>s</w:t>
        </w:r>
        <w:r w:rsidR="00B2631D">
          <w:rPr>
            <w:lang w:eastAsia="en-GB"/>
          </w:rPr>
          <w:t xml:space="preserve"> </w:t>
        </w:r>
      </w:ins>
      <w:del w:id="62" w:author="Author">
        <w:r w:rsidR="007837B0" w:rsidRPr="007837B0" w:rsidDel="00B2631D">
          <w:rPr>
            <w:lang w:eastAsia="en-GB"/>
          </w:rPr>
          <w:delText xml:space="preserve"> changes </w:delText>
        </w:r>
      </w:del>
      <w:r w:rsidR="007837B0" w:rsidRPr="007837B0">
        <w:rPr>
          <w:lang w:eastAsia="en-GB"/>
        </w:rPr>
        <w:t xml:space="preserve">to numerous templates, </w:t>
      </w:r>
      <w:ins w:id="63" w:author="Author">
        <w:r w:rsidR="00EE7802">
          <w:rPr>
            <w:lang w:eastAsia="en-GB"/>
          </w:rPr>
          <w:t xml:space="preserve">changes in the reporting frequency, </w:t>
        </w:r>
        <w:r w:rsidR="007B23BD">
          <w:rPr>
            <w:lang w:eastAsia="en-GB"/>
          </w:rPr>
          <w:t xml:space="preserve">and </w:t>
        </w:r>
        <w:r w:rsidR="007837B0" w:rsidRPr="007837B0" w:rsidDel="00942C16">
          <w:rPr>
            <w:lang w:eastAsia="en-GB"/>
          </w:rPr>
          <w:t xml:space="preserve">the </w:t>
        </w:r>
      </w:ins>
      <w:del w:id="64" w:author="Author">
        <w:r w:rsidR="007837B0" w:rsidRPr="007837B0" w:rsidDel="00942C16">
          <w:rPr>
            <w:lang w:eastAsia="en-GB"/>
          </w:rPr>
          <w:delText xml:space="preserve">the addition of new templates </w:delText>
        </w:r>
        <w:r w:rsidR="007837B0" w:rsidRPr="007837B0" w:rsidDel="00B2631D">
          <w:rPr>
            <w:lang w:eastAsia="en-GB"/>
          </w:rPr>
          <w:delText xml:space="preserve">and the </w:delText>
        </w:r>
      </w:del>
      <w:ins w:id="65" w:author="Author">
        <w:r w:rsidR="00B2631D">
          <w:rPr>
            <w:lang w:eastAsia="en-GB"/>
          </w:rPr>
          <w:t>deletion of</w:t>
        </w:r>
      </w:ins>
      <w:del w:id="66" w:author="Author">
        <w:r w:rsidR="007837B0" w:rsidRPr="007837B0" w:rsidDel="00B2631D">
          <w:rPr>
            <w:lang w:eastAsia="en-GB"/>
          </w:rPr>
          <w:delText>removal of</w:delText>
        </w:r>
      </w:del>
      <w:r w:rsidR="007837B0" w:rsidRPr="007837B0">
        <w:rPr>
          <w:lang w:eastAsia="en-GB"/>
        </w:rPr>
        <w:t xml:space="preserve"> </w:t>
      </w:r>
      <w:ins w:id="67" w:author="Author">
        <w:r w:rsidR="00E13720">
          <w:rPr>
            <w:lang w:eastAsia="en-GB"/>
          </w:rPr>
          <w:t>expendable</w:t>
        </w:r>
      </w:ins>
      <w:del w:id="68" w:author="Author">
        <w:r w:rsidR="007837B0" w:rsidRPr="007837B0" w:rsidDel="00E13720">
          <w:rPr>
            <w:lang w:eastAsia="en-GB"/>
          </w:rPr>
          <w:delText>obsolete</w:delText>
        </w:r>
      </w:del>
      <w:r w:rsidR="007837B0" w:rsidRPr="007837B0">
        <w:rPr>
          <w:lang w:eastAsia="en-GB"/>
        </w:rPr>
        <w:t xml:space="preserve"> </w:t>
      </w:r>
      <w:ins w:id="69" w:author="Author">
        <w:r w:rsidR="00EE7802">
          <w:rPr>
            <w:lang w:eastAsia="en-GB"/>
          </w:rPr>
          <w:t>templates</w:t>
        </w:r>
      </w:ins>
      <w:r w:rsidR="00FD29BD">
        <w:rPr>
          <w:lang w:eastAsia="en-GB"/>
        </w:rPr>
        <w:t xml:space="preserve">. </w:t>
      </w:r>
      <w:ins w:id="70" w:author="Author">
        <w:del w:id="71" w:author="Author">
          <w:r w:rsidR="00942C16" w:rsidDel="00B2631D">
            <w:rPr>
              <w:lang w:eastAsia="en-GB"/>
            </w:rPr>
            <w:delText>templates</w:delText>
          </w:r>
          <w:r w:rsidR="00942C16" w:rsidDel="00E36D61">
            <w:rPr>
              <w:lang w:eastAsia="en-GB"/>
            </w:rPr>
            <w:delText xml:space="preserve"> </w:delText>
          </w:r>
        </w:del>
      </w:ins>
      <w:del w:id="72" w:author="Author">
        <w:r w:rsidR="007837B0" w:rsidRPr="007837B0" w:rsidDel="007B23BD">
          <w:rPr>
            <w:lang w:eastAsia="en-GB"/>
          </w:rPr>
          <w:delText>.</w:delText>
        </w:r>
      </w:del>
      <w:ins w:id="73" w:author="Author">
        <w:del w:id="74" w:author="Author">
          <w:r w:rsidR="005941EE" w:rsidDel="007B23BD">
            <w:rPr>
              <w:lang w:eastAsia="en-GB"/>
            </w:rPr>
            <w:delText xml:space="preserve"> </w:delText>
          </w:r>
        </w:del>
      </w:ins>
      <w:del w:id="75" w:author="Author">
        <w:r w:rsidR="007837B0" w:rsidRPr="007837B0" w:rsidDel="007B23BD">
          <w:rPr>
            <w:lang w:eastAsia="en-GB"/>
          </w:rPr>
          <w:delText xml:space="preserve"> </w:delText>
        </w:r>
        <w:r w:rsidR="007837B0" w:rsidRPr="007837B0" w:rsidDel="00BA244A">
          <w:rPr>
            <w:lang w:eastAsia="en-GB"/>
          </w:rPr>
          <w:delText>Given the extent of the changes, it is appropriate to repeal Implementing Regul</w:delText>
        </w:r>
        <w:r w:rsidR="00FD6148" w:rsidDel="00BA244A">
          <w:rPr>
            <w:lang w:eastAsia="en-GB"/>
          </w:rPr>
          <w:delText>ation (EU) 2015/2450</w:delText>
        </w:r>
        <w:r w:rsidR="007837B0" w:rsidRPr="007837B0" w:rsidDel="00BA244A">
          <w:rPr>
            <w:lang w:eastAsia="en-GB"/>
          </w:rPr>
          <w:delText>.</w:delText>
        </w:r>
      </w:del>
    </w:p>
    <w:p w14:paraId="5A5B6120" w14:textId="7D789D0E" w:rsidR="00E76B69" w:rsidRPr="00AD6F92" w:rsidDel="00891D5F" w:rsidRDefault="007837B0" w:rsidP="007837B0">
      <w:pPr>
        <w:pStyle w:val="Considrant"/>
        <w:rPr>
          <w:del w:id="76" w:author="Author"/>
          <w:lang w:eastAsia="en-GB"/>
        </w:rPr>
      </w:pPr>
      <w:del w:id="77" w:author="Author">
        <w:r w:rsidRPr="007837B0" w:rsidDel="00891D5F">
          <w:delText>Cross border business is not intrinsically riskier but it ad</w:delText>
        </w:r>
        <w:r w:rsidR="00BF2FE2" w:rsidDel="00891D5F">
          <w:delText xml:space="preserve">ds another layer of complexity. </w:delText>
        </w:r>
        <w:r w:rsidRPr="007837B0" w:rsidDel="00891D5F">
          <w:delText>Effective supervision should ensure that all policyholders and beneficiaries receive equal treatment regardless of their nationality or place of residence. With a view to facilitating the achievement of this objective the existing cross-border templates are replaced by new reporting templates that consolidate the information requirement which captures information on premiums, claims and expenses by both location of underwriting and location of risk.</w:delText>
        </w:r>
        <w:r w:rsidR="00A4076D" w:rsidDel="00891D5F">
          <w:delText xml:space="preserve"> </w:delText>
        </w:r>
      </w:del>
    </w:p>
    <w:p w14:paraId="5A5B6121" w14:textId="1C79CACC" w:rsidR="003673D4" w:rsidDel="005941EE" w:rsidRDefault="00A938EB" w:rsidP="00A36F61">
      <w:pPr>
        <w:pStyle w:val="Considrant"/>
        <w:rPr>
          <w:del w:id="78" w:author="Author"/>
          <w:lang w:eastAsia="en-GB"/>
        </w:rPr>
      </w:pPr>
      <w:del w:id="79" w:author="Author">
        <w:r w:rsidRPr="00A938EB" w:rsidDel="00B24C65">
          <w:rPr>
            <w:lang w:eastAsia="en-GB"/>
          </w:rPr>
          <w:delText>It is also necessary to establish a certain minimum legal requirement as regards the extent of the information on climate change related risks reported to supervisory authorities. Undertakings should provide an overview on their respective share of investments exposed to climate change-related transition and physical risk to supervisory authorities</w:delText>
        </w:r>
        <w:r w:rsidDel="00B24C65">
          <w:rPr>
            <w:lang w:eastAsia="en-GB"/>
          </w:rPr>
          <w:delText xml:space="preserve">. </w:delText>
        </w:r>
      </w:del>
    </w:p>
    <w:p w14:paraId="759B6E10" w14:textId="39EBA6DF" w:rsidR="009E737C" w:rsidRPr="005941EE" w:rsidDel="005941EE" w:rsidRDefault="00A938EB" w:rsidP="00CB4842">
      <w:pPr>
        <w:pStyle w:val="Considrant"/>
        <w:rPr>
          <w:ins w:id="80" w:author="Author"/>
          <w:del w:id="81" w:author="Author"/>
          <w:lang w:val="en" w:eastAsia="en-GB"/>
        </w:rPr>
      </w:pPr>
      <w:del w:id="82" w:author="Author">
        <w:r w:rsidRPr="00A938EB" w:rsidDel="009E737C">
          <w:rPr>
            <w:lang w:eastAsia="en-GB"/>
          </w:rPr>
          <w:delText xml:space="preserve">There is a lack of granularity regarding the information for non-life products, which is detrimental for policyholder protection. Therefore, supervisors should have clear information on product level category. To this end, a new template on non-life obligation analysis is introduced for reporting by line of business with </w:delText>
        </w:r>
        <w:r w:rsidR="00F623D5" w:rsidDel="009E737C">
          <w:rPr>
            <w:lang w:eastAsia="en-GB"/>
          </w:rPr>
          <w:delText xml:space="preserve">a </w:delText>
        </w:r>
        <w:r w:rsidRPr="00A938EB" w:rsidDel="009E737C">
          <w:rPr>
            <w:lang w:eastAsia="en-GB"/>
          </w:rPr>
          <w:delText>few exceptions reported by product categories.</w:delText>
        </w:r>
        <w:r w:rsidR="00EC7A83" w:rsidRPr="005941EE" w:rsidDel="009E737C">
          <w:rPr>
            <w:lang w:val="en" w:eastAsia="en-GB"/>
          </w:rPr>
          <w:delText xml:space="preserve"> </w:delText>
        </w:r>
      </w:del>
    </w:p>
    <w:p w14:paraId="3AC4D644" w14:textId="77777777" w:rsidR="00E36D61" w:rsidRPr="005941EE" w:rsidRDefault="00E36D61" w:rsidP="00E36D61">
      <w:pPr>
        <w:pStyle w:val="Considrant"/>
        <w:rPr>
          <w:ins w:id="83" w:author="Author"/>
          <w:lang w:val="en" w:eastAsia="en-GB"/>
        </w:rPr>
      </w:pPr>
      <w:ins w:id="84" w:author="Author">
        <w:r w:rsidRPr="00844A27">
          <w:rPr>
            <w:lang w:val="en" w:eastAsia="en-GB"/>
          </w:rPr>
          <w:t>Economic losses from extreme weather are increasing and expected to rise further due to the growing frequency and severity of catastrophes caused by global warming.</w:t>
        </w:r>
        <w:r>
          <w:rPr>
            <w:lang w:val="en" w:eastAsia="en-GB"/>
          </w:rPr>
          <w:t xml:space="preserve"> </w:t>
        </w:r>
        <w:r w:rsidRPr="00844A27">
          <w:rPr>
            <w:lang w:val="en" w:eastAsia="en-GB"/>
          </w:rPr>
          <w:t>This impacts the exposure of insurance and reinsurance undertakings to natural catastrophe risk and pose</w:t>
        </w:r>
        <w:r>
          <w:rPr>
            <w:lang w:val="en" w:eastAsia="en-GB"/>
          </w:rPr>
          <w:t>s</w:t>
        </w:r>
        <w:r w:rsidRPr="00844A27">
          <w:rPr>
            <w:lang w:val="en" w:eastAsia="en-GB"/>
          </w:rPr>
          <w:t xml:space="preserve"> risks from a prudential perspective for policyholder protection and financial stability.</w:t>
        </w:r>
        <w:r>
          <w:rPr>
            <w:lang w:val="en" w:eastAsia="en-GB"/>
          </w:rPr>
          <w:t xml:space="preserve"> </w:t>
        </w:r>
        <w:r w:rsidRPr="00844A27">
          <w:rPr>
            <w:lang w:val="en" w:eastAsia="en-GB"/>
          </w:rPr>
          <w:t xml:space="preserve">These risks </w:t>
        </w:r>
        <w:r w:rsidRPr="005941EE">
          <w:rPr>
            <w:lang w:val="en" w:eastAsia="en-GB"/>
          </w:rPr>
          <w:t>should therefore be integrated into supervisory reporting</w:t>
        </w:r>
        <w:r>
          <w:rPr>
            <w:lang w:val="en" w:eastAsia="en-GB"/>
          </w:rPr>
          <w:t>,</w:t>
        </w:r>
        <w:r w:rsidRPr="005941EE">
          <w:rPr>
            <w:lang w:val="en" w:eastAsia="en-GB"/>
          </w:rPr>
          <w:t xml:space="preserve"> where material. Furthermore, and aligned with the 2021 climate change adaptation strategy</w:t>
        </w:r>
        <w:r>
          <w:rPr>
            <w:lang w:val="en" w:eastAsia="en-GB"/>
          </w:rPr>
          <w:t xml:space="preserve"> of the European Union</w:t>
        </w:r>
        <w:r w:rsidRPr="005941EE">
          <w:rPr>
            <w:lang w:val="en" w:eastAsia="en-GB"/>
          </w:rPr>
          <w:t xml:space="preserve">, the information </w:t>
        </w:r>
        <w:r>
          <w:rPr>
            <w:lang w:val="en" w:eastAsia="en-GB"/>
          </w:rPr>
          <w:t xml:space="preserve">should </w:t>
        </w:r>
        <w:r w:rsidRPr="005941EE">
          <w:rPr>
            <w:lang w:val="en" w:eastAsia="en-GB"/>
          </w:rPr>
          <w:t xml:space="preserve">improve the collection of uniform and comprehensive insured loss data across the Union. All stakeholders (policymakers, industry, academics) may therefore benefit from such a collection which largely offsets the </w:t>
        </w:r>
        <w:r>
          <w:rPr>
            <w:lang w:val="en" w:eastAsia="en-GB"/>
          </w:rPr>
          <w:t xml:space="preserve">collection </w:t>
        </w:r>
        <w:r w:rsidRPr="005941EE">
          <w:rPr>
            <w:lang w:val="en" w:eastAsia="en-GB"/>
          </w:rPr>
          <w:t xml:space="preserve">costs. </w:t>
        </w:r>
      </w:ins>
    </w:p>
    <w:p w14:paraId="03389CAF" w14:textId="2BF9F67A" w:rsidR="004965D5" w:rsidDel="005941EE" w:rsidRDefault="004965D5">
      <w:pPr>
        <w:pStyle w:val="Considrant"/>
        <w:numPr>
          <w:ilvl w:val="0"/>
          <w:numId w:val="0"/>
        </w:numPr>
        <w:ind w:left="709"/>
        <w:rPr>
          <w:ins w:id="85" w:author="Author"/>
          <w:del w:id="86" w:author="Author"/>
          <w:lang w:val="en" w:eastAsia="en-GB"/>
        </w:rPr>
        <w:pPrChange w:id="87" w:author="Author">
          <w:pPr>
            <w:pStyle w:val="Considrant"/>
          </w:pPr>
        </w:pPrChange>
      </w:pPr>
    </w:p>
    <w:p w14:paraId="68B80B51" w14:textId="48886FEC" w:rsidR="004965D5" w:rsidRPr="00E96270" w:rsidRDefault="00D523B0" w:rsidP="007B23BD">
      <w:pPr>
        <w:pStyle w:val="Considrant"/>
        <w:rPr>
          <w:lang w:eastAsia="en-GB"/>
          <w:rPrChange w:id="88" w:author="Author">
            <w:rPr>
              <w:lang w:val="en" w:eastAsia="en-GB"/>
            </w:rPr>
          </w:rPrChange>
        </w:rPr>
      </w:pPr>
      <w:ins w:id="89" w:author="Author">
        <w:r>
          <w:rPr>
            <w:lang w:val="en" w:eastAsia="en-GB"/>
          </w:rPr>
          <w:t>There is a lack of granularity regarding the information collected on pension</w:t>
        </w:r>
        <w:del w:id="90" w:author="Author">
          <w:r w:rsidDel="007B23BD">
            <w:rPr>
              <w:lang w:val="en" w:eastAsia="en-GB"/>
            </w:rPr>
            <w:delText>s</w:delText>
          </w:r>
        </w:del>
        <w:r>
          <w:rPr>
            <w:lang w:val="en" w:eastAsia="en-GB"/>
          </w:rPr>
          <w:t xml:space="preserve"> </w:t>
        </w:r>
        <w:r w:rsidR="004546BE">
          <w:rPr>
            <w:lang w:val="en" w:eastAsia="en-GB"/>
          </w:rPr>
          <w:t xml:space="preserve">entitlements </w:t>
        </w:r>
        <w:r>
          <w:rPr>
            <w:lang w:val="en" w:eastAsia="en-GB"/>
          </w:rPr>
          <w:t xml:space="preserve">from insurance undertakings. Such data gaps have the potential for </w:t>
        </w:r>
        <w:r>
          <w:rPr>
            <w:lang w:val="en" w:eastAsia="en-GB"/>
          </w:rPr>
          <w:lastRenderedPageBreak/>
          <w:t>consumer detriment</w:t>
        </w:r>
        <w:r w:rsidR="00F50DA4">
          <w:rPr>
            <w:lang w:val="en" w:eastAsia="en-GB"/>
          </w:rPr>
          <w:t>, especially in cross</w:t>
        </w:r>
        <w:r w:rsidR="007B23BD">
          <w:rPr>
            <w:lang w:val="en" w:eastAsia="en-GB"/>
          </w:rPr>
          <w:t>-</w:t>
        </w:r>
        <w:del w:id="91" w:author="Author">
          <w:r w:rsidR="00F50DA4" w:rsidDel="007B23BD">
            <w:rPr>
              <w:lang w:val="en" w:eastAsia="en-GB"/>
            </w:rPr>
            <w:delText xml:space="preserve"> </w:delText>
          </w:r>
        </w:del>
        <w:r w:rsidR="00F50DA4">
          <w:rPr>
            <w:lang w:val="en" w:eastAsia="en-GB"/>
          </w:rPr>
          <w:t>border context</w:t>
        </w:r>
        <w:del w:id="92" w:author="Author">
          <w:r w:rsidR="00F50DA4" w:rsidDel="007B23BD">
            <w:rPr>
              <w:lang w:val="en" w:eastAsia="en-GB"/>
            </w:rPr>
            <w:delText>s</w:delText>
          </w:r>
        </w:del>
        <w:r w:rsidR="00F50DA4">
          <w:rPr>
            <w:lang w:val="en" w:eastAsia="en-GB"/>
          </w:rPr>
          <w:t xml:space="preserve">, </w:t>
        </w:r>
        <w:r>
          <w:rPr>
            <w:lang w:val="en" w:eastAsia="en-GB"/>
          </w:rPr>
          <w:t xml:space="preserve">as </w:t>
        </w:r>
        <w:del w:id="93" w:author="Author">
          <w:r w:rsidDel="007B23BD">
            <w:rPr>
              <w:lang w:val="en" w:eastAsia="en-GB"/>
            </w:rPr>
            <w:delText xml:space="preserve">the </w:delText>
          </w:r>
        </w:del>
        <w:r>
          <w:rPr>
            <w:lang w:val="en" w:eastAsia="en-GB"/>
          </w:rPr>
          <w:t xml:space="preserve">consumers rely both on </w:t>
        </w:r>
        <w:r w:rsidR="007B23BD" w:rsidRPr="00E96270">
          <w:rPr>
            <w:lang w:eastAsia="en-GB"/>
            <w:rPrChange w:id="94" w:author="Author">
              <w:rPr>
                <w:b/>
                <w:bCs/>
                <w:lang w:eastAsia="en-GB"/>
              </w:rPr>
            </w:rPrChange>
          </w:rPr>
          <w:t>institutions for occupational retirement provision</w:t>
        </w:r>
        <w:r w:rsidR="007B23BD" w:rsidRPr="007B23BD">
          <w:rPr>
            <w:b/>
            <w:bCs/>
            <w:lang w:eastAsia="en-GB"/>
          </w:rPr>
          <w:t xml:space="preserve"> </w:t>
        </w:r>
        <w:r w:rsidR="007B23BD">
          <w:rPr>
            <w:b/>
            <w:bCs/>
            <w:lang w:eastAsia="en-GB"/>
          </w:rPr>
          <w:t>(</w:t>
        </w:r>
        <w:r w:rsidRPr="007B23BD">
          <w:rPr>
            <w:lang w:val="en" w:eastAsia="en-GB"/>
          </w:rPr>
          <w:t>IORPs</w:t>
        </w:r>
        <w:r w:rsidR="007B23BD">
          <w:rPr>
            <w:lang w:val="en" w:eastAsia="en-GB"/>
          </w:rPr>
          <w:t>)</w:t>
        </w:r>
        <w:r w:rsidRPr="007B23BD">
          <w:rPr>
            <w:lang w:val="en" w:eastAsia="en-GB"/>
          </w:rPr>
          <w:t xml:space="preserve"> and insurance</w:t>
        </w:r>
        <w:r w:rsidR="00F50DA4" w:rsidRPr="007B23BD">
          <w:rPr>
            <w:lang w:val="en" w:eastAsia="en-GB"/>
          </w:rPr>
          <w:t xml:space="preserve"> undertakings for their pensions.</w:t>
        </w:r>
      </w:ins>
      <w:r w:rsidR="00E36D61">
        <w:rPr>
          <w:lang w:val="en" w:eastAsia="en-GB"/>
        </w:rPr>
        <w:t xml:space="preserve"> </w:t>
      </w:r>
      <w:ins w:id="95" w:author="Author">
        <w:r w:rsidR="007B23BD">
          <w:rPr>
            <w:lang w:val="en" w:eastAsia="en-GB"/>
          </w:rPr>
          <w:t>T</w:t>
        </w:r>
        <w:r w:rsidR="00B55902" w:rsidRPr="007B23BD">
          <w:rPr>
            <w:lang w:val="en" w:eastAsia="en-GB"/>
          </w:rPr>
          <w:t>herefore,</w:t>
        </w:r>
        <w:r w:rsidR="00F50DA4" w:rsidRPr="007B23BD">
          <w:rPr>
            <w:lang w:val="en" w:eastAsia="en-GB"/>
          </w:rPr>
          <w:t xml:space="preserve"> </w:t>
        </w:r>
        <w:r w:rsidR="0015740F">
          <w:rPr>
            <w:lang w:val="en" w:eastAsia="en-GB"/>
          </w:rPr>
          <w:t>the</w:t>
        </w:r>
        <w:r w:rsidR="00AF2099" w:rsidRPr="007B23BD">
          <w:rPr>
            <w:lang w:val="en" w:eastAsia="en-GB"/>
          </w:rPr>
          <w:t xml:space="preserve"> information </w:t>
        </w:r>
        <w:r w:rsidR="00F50DA4" w:rsidRPr="007B23BD">
          <w:rPr>
            <w:lang w:val="en" w:eastAsia="en-GB"/>
          </w:rPr>
          <w:t>on pension</w:t>
        </w:r>
        <w:del w:id="96" w:author="Author">
          <w:r w:rsidR="00F50DA4" w:rsidRPr="007B23BD" w:rsidDel="007B23BD">
            <w:rPr>
              <w:lang w:val="en" w:eastAsia="en-GB"/>
            </w:rPr>
            <w:delText>s</w:delText>
          </w:r>
        </w:del>
        <w:r w:rsidR="00F50DA4" w:rsidRPr="007B23BD">
          <w:rPr>
            <w:lang w:val="en" w:eastAsia="en-GB"/>
          </w:rPr>
          <w:t xml:space="preserve"> </w:t>
        </w:r>
        <w:r w:rsidR="004546BE" w:rsidRPr="007B23BD">
          <w:rPr>
            <w:lang w:val="en" w:eastAsia="en-GB"/>
          </w:rPr>
          <w:t>entitlements</w:t>
        </w:r>
        <w:r w:rsidR="00F50DA4" w:rsidRPr="007B23BD">
          <w:rPr>
            <w:lang w:val="en" w:eastAsia="en-GB"/>
          </w:rPr>
          <w:t xml:space="preserve"> provided by insurance undertakings </w:t>
        </w:r>
        <w:r w:rsidR="00292656" w:rsidRPr="007B23BD">
          <w:rPr>
            <w:lang w:val="en" w:eastAsia="en-GB"/>
          </w:rPr>
          <w:t>should be</w:t>
        </w:r>
        <w:r w:rsidR="0015740F">
          <w:rPr>
            <w:lang w:val="en" w:eastAsia="en-GB"/>
          </w:rPr>
          <w:t xml:space="preserve"> consolidated in a single location</w:t>
        </w:r>
      </w:ins>
      <w:r w:rsidR="00E36D61">
        <w:rPr>
          <w:lang w:val="en" w:eastAsia="en-GB"/>
        </w:rPr>
        <w:t xml:space="preserve"> </w:t>
      </w:r>
      <w:ins w:id="97" w:author="Author">
        <w:r w:rsidR="00F50DA4" w:rsidRPr="007B23BD">
          <w:rPr>
            <w:lang w:val="en" w:eastAsia="en-GB"/>
          </w:rPr>
          <w:t xml:space="preserve">to reduce this data gap and enhance supervisory </w:t>
        </w:r>
        <w:r w:rsidR="0015740F">
          <w:rPr>
            <w:lang w:val="en" w:eastAsia="en-GB"/>
          </w:rPr>
          <w:t>analysis</w:t>
        </w:r>
        <w:r w:rsidR="00F50DA4" w:rsidRPr="007B23BD">
          <w:rPr>
            <w:lang w:val="en" w:eastAsia="en-GB"/>
          </w:rPr>
          <w:t xml:space="preserve">. </w:t>
        </w:r>
      </w:ins>
    </w:p>
    <w:p w14:paraId="5A5B6123" w14:textId="2F395DAA" w:rsidR="00B47E95" w:rsidRPr="00CC644B" w:rsidDel="00FC7979" w:rsidRDefault="00A938EB" w:rsidP="00A938EB">
      <w:pPr>
        <w:pStyle w:val="Considrant"/>
        <w:rPr>
          <w:del w:id="98" w:author="Author"/>
          <w:lang w:eastAsia="en-GB"/>
        </w:rPr>
      </w:pPr>
      <w:del w:id="99" w:author="Author">
        <w:r w:rsidRPr="00A938EB" w:rsidDel="00FC7979">
          <w:rPr>
            <w:lang w:eastAsia="en-GB"/>
          </w:rPr>
          <w:delText xml:space="preserve">As insurance or reinsurance undertakings may increasingly underwrite cyber risk, supervisors should incorporate considerations on this emerging risk in their supervisory activities.  In order to facilitate such activities, a new reporting template on cyber underwriting risk is included. </w:delText>
        </w:r>
      </w:del>
    </w:p>
    <w:p w14:paraId="5A5B6124" w14:textId="4F99EBDD" w:rsidR="00E05FC1" w:rsidRPr="00CB57DC" w:rsidDel="00A8322D" w:rsidRDefault="00A938EB" w:rsidP="00A938EB">
      <w:pPr>
        <w:pStyle w:val="Considrant"/>
        <w:rPr>
          <w:del w:id="100" w:author="Author"/>
          <w:lang w:eastAsia="en-GB"/>
        </w:rPr>
      </w:pPr>
      <w:del w:id="101" w:author="Author">
        <w:r w:rsidRPr="00A938EB" w:rsidDel="00A8322D">
          <w:rPr>
            <w:lang w:eastAsia="en-GB"/>
          </w:rPr>
          <w:delText>As part of the supervisory review process, it is important for supervisory authorities to be able to monitor the adequacy of internal models. Partial and full internal models allow to capture the individual risk of a company better and Directive 2009/138/EC allows insurance and reinsurance undertakings to use them for determining capital requirements without limitations stemming from the standard formula. However, assessments based on non-standardized information make supervision more difficult. Supervisory authorities</w:delText>
        </w:r>
        <w:r w:rsidR="00BA5D09" w:rsidDel="00A8322D">
          <w:rPr>
            <w:lang w:eastAsia="en-GB"/>
          </w:rPr>
          <w:delText xml:space="preserve"> </w:delText>
        </w:r>
        <w:r w:rsidR="008C0AD4" w:rsidRPr="00BA5D09" w:rsidDel="00A8322D">
          <w:rPr>
            <w:lang w:eastAsia="en-GB"/>
          </w:rPr>
          <w:delText>should</w:delText>
        </w:r>
        <w:r w:rsidRPr="00A938EB" w:rsidDel="00A8322D">
          <w:rPr>
            <w:lang w:eastAsia="en-GB"/>
          </w:rPr>
          <w:delText xml:space="preserve"> therefore benefit from new templates and clarified instructions, which support sensible data production.  </w:delText>
        </w:r>
      </w:del>
    </w:p>
    <w:p w14:paraId="5A5B6125" w14:textId="5D992908" w:rsidR="00E05FC1" w:rsidRPr="00CC644B" w:rsidRDefault="00A938EB" w:rsidP="00A938EB">
      <w:pPr>
        <w:pStyle w:val="Considrant"/>
        <w:rPr>
          <w:lang w:eastAsia="en-GB"/>
        </w:rPr>
      </w:pPr>
      <w:r w:rsidRPr="00A938EB">
        <w:rPr>
          <w:lang w:eastAsia="en-GB"/>
        </w:rPr>
        <w:t>Reporting requirements should not be excessively burd</w:t>
      </w:r>
      <w:r w:rsidR="001718A1">
        <w:rPr>
          <w:lang w:eastAsia="en-GB"/>
        </w:rPr>
        <w:t>ensome for undertakings. To that</w:t>
      </w:r>
      <w:r w:rsidRPr="00A938EB">
        <w:rPr>
          <w:lang w:eastAsia="en-GB"/>
        </w:rPr>
        <w:t xml:space="preserve"> end, it is necessary to specify how several reporting requirements apply in a proportionate way without jeopardizing the quality of data to be provided by the undertakings</w:t>
      </w:r>
      <w:r>
        <w:rPr>
          <w:lang w:eastAsia="en-GB"/>
        </w:rPr>
        <w:t xml:space="preserve">. </w:t>
      </w:r>
    </w:p>
    <w:p w14:paraId="5A5B6126" w14:textId="56B9D582" w:rsidR="00E05FC1" w:rsidRPr="00C679EB" w:rsidRDefault="00B9331D" w:rsidP="00A938EB">
      <w:pPr>
        <w:pStyle w:val="Considrant"/>
        <w:rPr>
          <w:lang w:eastAsia="en-GB"/>
        </w:rPr>
      </w:pPr>
      <w:ins w:id="102" w:author="Author">
        <w:r>
          <w:rPr>
            <w:lang w:eastAsia="en-GB"/>
          </w:rPr>
          <w:t xml:space="preserve">Insurance and reinsurance undertakings </w:t>
        </w:r>
        <w:r w:rsidR="00F5451A">
          <w:rPr>
            <w:lang w:eastAsia="en-GB"/>
          </w:rPr>
          <w:t xml:space="preserve">and groups </w:t>
        </w:r>
        <w:r>
          <w:rPr>
            <w:lang w:eastAsia="en-GB"/>
          </w:rPr>
          <w:t xml:space="preserve">which present a particular risk profile with smaller and less complex risks, like </w:t>
        </w:r>
        <w:del w:id="103" w:author="Author">
          <w:r w:rsidDel="00002A2E">
            <w:rPr>
              <w:lang w:eastAsia="en-GB"/>
            </w:rPr>
            <w:delText xml:space="preserve"> </w:delText>
          </w:r>
        </w:del>
      </w:ins>
      <w:del w:id="104" w:author="Author">
        <w:r w:rsidR="00A938EB" w:rsidRPr="00A938EB" w:rsidDel="00002A2E">
          <w:rPr>
            <w:lang w:eastAsia="en-GB"/>
          </w:rPr>
          <w:delText>Captive insurance undertakings</w:delText>
        </w:r>
      </w:del>
      <w:ins w:id="105" w:author="Author">
        <w:del w:id="106" w:author="Author">
          <w:r w:rsidDel="00002A2E">
            <w:rPr>
              <w:lang w:eastAsia="en-GB"/>
            </w:rPr>
            <w:delText xml:space="preserve">, </w:delText>
          </w:r>
        </w:del>
      </w:ins>
      <w:del w:id="107" w:author="Author">
        <w:r w:rsidR="00A938EB" w:rsidRPr="00A938EB" w:rsidDel="00002A2E">
          <w:rPr>
            <w:lang w:eastAsia="en-GB"/>
          </w:rPr>
          <w:delText xml:space="preserve"> and captive reinsurance undertakings</w:delText>
        </w:r>
      </w:del>
      <w:ins w:id="108" w:author="Author">
        <w:del w:id="109" w:author="Author">
          <w:r w:rsidDel="00002A2E">
            <w:rPr>
              <w:lang w:eastAsia="en-GB"/>
            </w:rPr>
            <w:delText xml:space="preserve"> </w:delText>
          </w:r>
        </w:del>
        <w:r>
          <w:rPr>
            <w:lang w:eastAsia="en-GB"/>
          </w:rPr>
          <w:t xml:space="preserve">undertakings </w:t>
        </w:r>
        <w:r w:rsidR="00F5451A">
          <w:rPr>
            <w:lang w:eastAsia="en-GB"/>
          </w:rPr>
          <w:t xml:space="preserve">and groups </w:t>
        </w:r>
        <w:r>
          <w:rPr>
            <w:lang w:eastAsia="en-GB"/>
          </w:rPr>
          <w:t xml:space="preserve">classified as small and non-complex </w:t>
        </w:r>
        <w:r w:rsidR="00D56842">
          <w:rPr>
            <w:lang w:eastAsia="en-GB"/>
          </w:rPr>
          <w:t xml:space="preserve">in accordance with Article 29a </w:t>
        </w:r>
        <w:r w:rsidR="00F5451A">
          <w:rPr>
            <w:lang w:eastAsia="en-GB"/>
          </w:rPr>
          <w:t>and Article 213a</w:t>
        </w:r>
      </w:ins>
      <w:del w:id="110" w:author="Author">
        <w:r w:rsidR="00A938EB" w:rsidRPr="00A938EB" w:rsidDel="00002A2E">
          <w:rPr>
            <w:lang w:eastAsia="en-GB"/>
          </w:rPr>
          <w:delText xml:space="preserve"> </w:delText>
        </w:r>
      </w:del>
      <w:ins w:id="111" w:author="Author">
        <w:r w:rsidR="00F5451A">
          <w:rPr>
            <w:lang w:eastAsia="en-GB"/>
          </w:rPr>
          <w:t xml:space="preserve">of Directive 2009/138/EC </w:t>
        </w:r>
      </w:ins>
      <w:del w:id="112" w:author="Author">
        <w:r w:rsidR="00A938EB" w:rsidRPr="00A938EB" w:rsidDel="00B9331D">
          <w:rPr>
            <w:lang w:eastAsia="en-GB"/>
          </w:rPr>
          <w:delText>which only cover risks associated with the industrial or commercial group to which they belong, present a particular risk profile that should be taken into account when de</w:delText>
        </w:r>
        <w:r w:rsidR="00BF2FE2" w:rsidDel="00B9331D">
          <w:rPr>
            <w:lang w:eastAsia="en-GB"/>
          </w:rPr>
          <w:delText xml:space="preserve">fining reporting requirements. </w:delText>
        </w:r>
        <w:r w:rsidR="00A938EB" w:rsidRPr="00A938EB" w:rsidDel="00B9331D">
          <w:rPr>
            <w:lang w:eastAsia="en-GB"/>
          </w:rPr>
          <w:delText xml:space="preserve">Captive insurance undertakings and captive reinsurance undertakings </w:delText>
        </w:r>
      </w:del>
      <w:r w:rsidR="00A938EB" w:rsidRPr="00A938EB">
        <w:rPr>
          <w:lang w:eastAsia="en-GB"/>
        </w:rPr>
        <w:t>should therefore be able to benefit from specific risk-based reporting arrangements.</w:t>
      </w:r>
      <w:ins w:id="113" w:author="Author">
        <w:r w:rsidR="005941EE">
          <w:rPr>
            <w:lang w:eastAsia="en-GB"/>
          </w:rPr>
          <w:t xml:space="preserve"> To this end, small and non-complex undertakings</w:t>
        </w:r>
        <w:r w:rsidR="00F5451A">
          <w:rPr>
            <w:lang w:eastAsia="en-GB"/>
          </w:rPr>
          <w:t xml:space="preserve"> and groups</w:t>
        </w:r>
        <w:r w:rsidR="005941EE">
          <w:rPr>
            <w:lang w:eastAsia="en-GB"/>
          </w:rPr>
          <w:t xml:space="preserve"> </w:t>
        </w:r>
        <w:r w:rsidR="00F5451A">
          <w:rPr>
            <w:lang w:eastAsia="en-GB"/>
          </w:rPr>
          <w:t>should be</w:t>
        </w:r>
        <w:r w:rsidR="005941EE">
          <w:rPr>
            <w:lang w:eastAsia="en-GB"/>
          </w:rPr>
          <w:t xml:space="preserve"> excluded from </w:t>
        </w:r>
        <w:r w:rsidR="00002A2E">
          <w:rPr>
            <w:lang w:eastAsia="en-GB"/>
          </w:rPr>
          <w:t xml:space="preserve">the </w:t>
        </w:r>
        <w:r w:rsidR="005941EE">
          <w:rPr>
            <w:lang w:eastAsia="en-GB"/>
          </w:rPr>
          <w:t xml:space="preserve">reporting </w:t>
        </w:r>
        <w:r w:rsidR="00002A2E">
          <w:rPr>
            <w:lang w:eastAsia="en-GB"/>
          </w:rPr>
          <w:t xml:space="preserve">of </w:t>
        </w:r>
        <w:r w:rsidR="005941EE">
          <w:rPr>
            <w:lang w:eastAsia="en-GB"/>
          </w:rPr>
          <w:t>some templates</w:t>
        </w:r>
        <w:r w:rsidR="00265751">
          <w:rPr>
            <w:lang w:eastAsia="en-GB"/>
          </w:rPr>
          <w:t xml:space="preserve"> based on threshold</w:t>
        </w:r>
        <w:r w:rsidR="005941EE">
          <w:rPr>
            <w:lang w:eastAsia="en-GB"/>
          </w:rPr>
          <w:t>.</w:t>
        </w:r>
        <w:r w:rsidR="00265751">
          <w:rPr>
            <w:lang w:eastAsia="en-GB"/>
          </w:rPr>
          <w:t xml:space="preserve"> In addition, considering the</w:t>
        </w:r>
        <w:r w:rsidR="00DF4DD6">
          <w:rPr>
            <w:lang w:eastAsia="en-GB"/>
          </w:rPr>
          <w:t>ir lower risk profile</w:t>
        </w:r>
        <w:r w:rsidR="00265751">
          <w:rPr>
            <w:lang w:eastAsia="en-GB"/>
          </w:rPr>
          <w:t xml:space="preserve"> the scope of the templates reported in </w:t>
        </w:r>
        <w:r w:rsidR="006415F6">
          <w:rPr>
            <w:lang w:eastAsia="en-GB"/>
          </w:rPr>
          <w:t xml:space="preserve">the </w:t>
        </w:r>
        <w:r w:rsidR="00265751">
          <w:rPr>
            <w:lang w:eastAsia="en-GB"/>
          </w:rPr>
          <w:t xml:space="preserve">first and third quarters </w:t>
        </w:r>
        <w:del w:id="114" w:author="Author">
          <w:r w:rsidR="00265751">
            <w:rPr>
              <w:lang w:eastAsia="en-GB"/>
            </w:rPr>
            <w:delText>ha</w:delText>
          </w:r>
          <w:r w:rsidR="00BC6E99">
            <w:rPr>
              <w:lang w:eastAsia="en-GB"/>
            </w:rPr>
            <w:delText>s</w:delText>
          </w:r>
          <w:r w:rsidR="00265751" w:rsidDel="00BC6E99">
            <w:rPr>
              <w:lang w:eastAsia="en-GB"/>
            </w:rPr>
            <w:delText>ve</w:delText>
          </w:r>
          <w:r w:rsidR="00265751">
            <w:rPr>
              <w:lang w:eastAsia="en-GB"/>
            </w:rPr>
            <w:delText xml:space="preserve"> been</w:delText>
          </w:r>
        </w:del>
        <w:r w:rsidR="006415F6">
          <w:rPr>
            <w:lang w:eastAsia="en-GB"/>
          </w:rPr>
          <w:t>should be</w:t>
        </w:r>
        <w:r w:rsidR="00265751">
          <w:rPr>
            <w:lang w:eastAsia="en-GB"/>
          </w:rPr>
          <w:t xml:space="preserve"> </w:t>
        </w:r>
        <w:r w:rsidR="00EE7802">
          <w:rPr>
            <w:lang w:eastAsia="en-GB"/>
          </w:rPr>
          <w:t>significantly</w:t>
        </w:r>
        <w:r w:rsidR="00265751">
          <w:rPr>
            <w:lang w:eastAsia="en-GB"/>
          </w:rPr>
          <w:t xml:space="preserve"> reduced.</w:t>
        </w:r>
      </w:ins>
    </w:p>
    <w:p w14:paraId="592FBB34" w14:textId="77777777" w:rsidR="00102C76" w:rsidRPr="00E446C8" w:rsidRDefault="00102C76" w:rsidP="00102C76">
      <w:pPr>
        <w:pStyle w:val="Considrant"/>
        <w:rPr>
          <w:ins w:id="115" w:author="Author"/>
          <w:lang w:eastAsia="en-GB"/>
        </w:rPr>
      </w:pPr>
      <w:ins w:id="116" w:author="Author">
        <w:r w:rsidRPr="00E446C8">
          <w:rPr>
            <w:lang w:eastAsia="en-GB"/>
          </w:rPr>
          <w:t xml:space="preserve">Given the large number of changes introduced, it is </w:t>
        </w:r>
        <w:r>
          <w:rPr>
            <w:lang w:eastAsia="en-GB"/>
          </w:rPr>
          <w:t>appropriate</w:t>
        </w:r>
        <w:r w:rsidRPr="00E446C8">
          <w:rPr>
            <w:lang w:eastAsia="en-GB"/>
          </w:rPr>
          <w:t xml:space="preserve"> to repeal Implementing Regulation (EU) 2023/894.</w:t>
        </w:r>
      </w:ins>
    </w:p>
    <w:p w14:paraId="5A5B6127" w14:textId="78FA7167" w:rsidR="00A938EB" w:rsidRPr="00040E0F" w:rsidRDefault="00A938EB" w:rsidP="00A938EB">
      <w:pPr>
        <w:pStyle w:val="Considrant"/>
        <w:rPr>
          <w:lang w:eastAsia="en-GB"/>
        </w:rPr>
      </w:pPr>
      <w:r w:rsidRPr="00CB57DC">
        <w:rPr>
          <w:lang w:eastAsia="en-GB"/>
        </w:rPr>
        <w:t>The provisions of this Regulation are closely linked to each other, since they all deal with the submission of information from insurance and reinsurance undertakings and groups to the supervisory authorities. To ensure coherence between those provisions, which should enter into force at the same time, to facilitate a comprehensive understanding of those provisions and to ensure easy access to them by persons subject to the reporting obligations, including investo</w:t>
      </w:r>
      <w:r w:rsidRPr="00040E0F">
        <w:rPr>
          <w:lang w:eastAsia="en-GB"/>
        </w:rPr>
        <w:t>rs not established in the Union, it is desirable to include all the implementing technical standards required by Article</w:t>
      </w:r>
      <w:r>
        <w:rPr>
          <w:lang w:eastAsia="en-GB"/>
        </w:rPr>
        <w:t> </w:t>
      </w:r>
      <w:r w:rsidRPr="00040E0F">
        <w:rPr>
          <w:lang w:eastAsia="en-GB"/>
        </w:rPr>
        <w:t>35(10), Article 244(6) and Article 245(6) of Directive 2009/138/EC in a single Regulation.</w:t>
      </w:r>
    </w:p>
    <w:p w14:paraId="5A5B6128" w14:textId="77777777" w:rsidR="00A938EB" w:rsidRPr="00A938EB" w:rsidRDefault="00A938EB" w:rsidP="00E32D29">
      <w:pPr>
        <w:pStyle w:val="Considrant"/>
        <w:rPr>
          <w:lang w:eastAsia="en-GB"/>
        </w:rPr>
      </w:pPr>
      <w:r w:rsidRPr="00245349">
        <w:rPr>
          <w:szCs w:val="24"/>
          <w:lang w:eastAsia="en-GB"/>
        </w:rPr>
        <w:t>This Regulation is based on the draft implementing technical standards submitted to the Commission by the European Insurance and Occupational Pensions Authority</w:t>
      </w:r>
      <w:r>
        <w:rPr>
          <w:szCs w:val="24"/>
          <w:lang w:eastAsia="en-GB"/>
        </w:rPr>
        <w:t>.</w:t>
      </w:r>
    </w:p>
    <w:p w14:paraId="5A5B6129" w14:textId="77777777" w:rsidR="00A938EB" w:rsidRPr="00891D5F" w:rsidRDefault="00A938EB" w:rsidP="00E32D29">
      <w:pPr>
        <w:pStyle w:val="Considrant"/>
        <w:rPr>
          <w:ins w:id="117" w:author="Author"/>
          <w:lang w:eastAsia="en-GB"/>
        </w:rPr>
      </w:pPr>
      <w:r w:rsidRPr="00245349">
        <w:rPr>
          <w:szCs w:val="24"/>
          <w:lang w:eastAsia="en-GB"/>
        </w:rPr>
        <w:lastRenderedPageBreak/>
        <w:t>The European Insurance and Occupational Pensions Authority has conducted open public consultations on the draft implementing technical standards on which this Regulation is based, analysed the potential related costs and benefits and requested the advice of the Insurance and Reinsurance Stakeholder Group established in accordance with Article 37 of Regulation (EU) No 1094/2010 of the European Parliament and of the Council</w:t>
      </w:r>
      <w:hyperlink r:id="rId15" w:anchor="ntr3-L_2015347EN.01000101-E0003" w:history="1">
        <w:r w:rsidRPr="00245349">
          <w:rPr>
            <w:rStyle w:val="FootnoteReference"/>
            <w:szCs w:val="24"/>
          </w:rPr>
          <w:footnoteReference w:id="5"/>
        </w:r>
      </w:hyperlink>
      <w:r w:rsidRPr="00245349">
        <w:rPr>
          <w:szCs w:val="24"/>
          <w:lang w:eastAsia="en-GB"/>
        </w:rPr>
        <w:t>.</w:t>
      </w:r>
    </w:p>
    <w:p w14:paraId="6450DBA5" w14:textId="0B5AA6AF" w:rsidR="00891D5F" w:rsidRPr="00A938EB" w:rsidDel="00002A2E" w:rsidRDefault="00891D5F" w:rsidP="00E32D29">
      <w:pPr>
        <w:pStyle w:val="Considrant"/>
        <w:rPr>
          <w:del w:id="118" w:author="Author"/>
          <w:lang w:eastAsia="en-GB"/>
        </w:rPr>
      </w:pPr>
    </w:p>
    <w:p w14:paraId="5A5B612A" w14:textId="2A1060BB" w:rsidR="00882AF0" w:rsidRDefault="00882AF0" w:rsidP="00882AF0">
      <w:pPr>
        <w:pStyle w:val="Considrant"/>
      </w:pPr>
      <w:r w:rsidRPr="00882AF0">
        <w:t xml:space="preserve">Undertakings should be given sufficient time to implement the updated </w:t>
      </w:r>
      <w:r>
        <w:t xml:space="preserve">reporting </w:t>
      </w:r>
      <w:r w:rsidRPr="00882AF0">
        <w:t>requirements</w:t>
      </w:r>
      <w:r w:rsidR="008C0AD4">
        <w:t>.</w:t>
      </w:r>
      <w:r w:rsidRPr="00882AF0">
        <w:t xml:space="preserve"> The date of application of this Regulation should therefore be deferred</w:t>
      </w:r>
      <w:ins w:id="119" w:author="Author">
        <w:r w:rsidR="00002A2E">
          <w:t xml:space="preserve"> to 30 January 2027</w:t>
        </w:r>
      </w:ins>
      <w:r>
        <w:t>.</w:t>
      </w:r>
    </w:p>
    <w:p w14:paraId="5A5B612B" w14:textId="77777777" w:rsidR="00B47E95" w:rsidRPr="00C679EB" w:rsidRDefault="00B47E95" w:rsidP="0043747E">
      <w:pPr>
        <w:pStyle w:val="Formuledadoption"/>
      </w:pPr>
      <w:r w:rsidRPr="00C679EB">
        <w:t>HAS ADOPTED THIS REGULATION:</w:t>
      </w:r>
    </w:p>
    <w:p w14:paraId="5A5B612C" w14:textId="77777777" w:rsidR="00D73435" w:rsidRPr="00CC644B" w:rsidRDefault="00D73435" w:rsidP="00BD2036">
      <w:pPr>
        <w:pStyle w:val="ChapterTitle"/>
        <w:spacing w:before="360" w:after="120"/>
        <w:rPr>
          <w:rFonts w:eastAsia="Times New Roman"/>
          <w:bCs/>
          <w:color w:val="000000"/>
          <w:sz w:val="24"/>
          <w:szCs w:val="24"/>
          <w:lang w:eastAsia="en-GB"/>
        </w:rPr>
      </w:pPr>
      <w:r w:rsidRPr="00CC644B">
        <w:rPr>
          <w:rFonts w:eastAsia="Times New Roman"/>
          <w:bCs/>
          <w:color w:val="000000"/>
          <w:sz w:val="24"/>
          <w:szCs w:val="24"/>
          <w:lang w:eastAsia="en-GB"/>
        </w:rPr>
        <w:t>Chapter 1</w:t>
      </w:r>
    </w:p>
    <w:p w14:paraId="5A5B612D" w14:textId="77777777" w:rsidR="00A16C96" w:rsidRPr="00CB57DC" w:rsidRDefault="00BD2036" w:rsidP="00A16C96">
      <w:pPr>
        <w:pStyle w:val="ChapterTitle"/>
      </w:pPr>
      <w:r>
        <w:rPr>
          <w:rFonts w:eastAsia="Times New Roman"/>
          <w:bCs/>
          <w:color w:val="000000"/>
          <w:sz w:val="24"/>
          <w:szCs w:val="24"/>
          <w:lang w:eastAsia="en-GB"/>
        </w:rPr>
        <w:t xml:space="preserve">TEMPLATES FOR </w:t>
      </w:r>
      <w:r w:rsidR="00A16C96" w:rsidRPr="00CB57DC">
        <w:rPr>
          <w:rFonts w:eastAsia="Times New Roman"/>
          <w:bCs/>
          <w:color w:val="000000"/>
          <w:sz w:val="24"/>
          <w:szCs w:val="24"/>
          <w:lang w:eastAsia="en-GB"/>
        </w:rPr>
        <w:t xml:space="preserve">SUPERVISORY REPORTING </w:t>
      </w:r>
    </w:p>
    <w:p w14:paraId="5A5B612E" w14:textId="77777777" w:rsidR="00B47E95" w:rsidRPr="00040E0F" w:rsidRDefault="001240FB" w:rsidP="00FF701E">
      <w:pPr>
        <w:pStyle w:val="Titrearticle"/>
      </w:pPr>
      <w:r w:rsidRPr="00040E0F">
        <w:t xml:space="preserve">Article </w:t>
      </w:r>
      <w:r w:rsidR="00257B77">
        <w:t>1</w:t>
      </w:r>
    </w:p>
    <w:p w14:paraId="5A5B612F" w14:textId="77777777" w:rsidR="001240FB" w:rsidRPr="00040E0F" w:rsidRDefault="001240FB" w:rsidP="001240FB">
      <w:pPr>
        <w:shd w:val="clear" w:color="auto" w:fill="FFFFFF"/>
        <w:spacing w:before="60"/>
        <w:jc w:val="center"/>
        <w:rPr>
          <w:rFonts w:eastAsia="Times New Roman"/>
          <w:b/>
          <w:bCs/>
          <w:color w:val="000000"/>
          <w:szCs w:val="24"/>
          <w:lang w:eastAsia="en-GB"/>
        </w:rPr>
      </w:pPr>
      <w:r w:rsidRPr="00040E0F">
        <w:rPr>
          <w:rFonts w:eastAsia="Times New Roman"/>
          <w:b/>
          <w:bCs/>
          <w:color w:val="000000"/>
          <w:szCs w:val="24"/>
          <w:lang w:eastAsia="en-GB"/>
        </w:rPr>
        <w:t>Supervisory reporting formats</w:t>
      </w:r>
    </w:p>
    <w:p w14:paraId="5A5B6130" w14:textId="77777777" w:rsidR="001240FB" w:rsidRPr="00CC644B" w:rsidRDefault="001240FB" w:rsidP="001240FB">
      <w:pPr>
        <w:shd w:val="clear" w:color="auto" w:fill="FFFFFF"/>
        <w:spacing w:after="0"/>
        <w:rPr>
          <w:rFonts w:ascii="inherit" w:eastAsia="Times New Roman" w:hAnsi="inherit"/>
          <w:color w:val="000000"/>
          <w:szCs w:val="24"/>
          <w:lang w:eastAsia="en-GB"/>
        </w:rPr>
      </w:pPr>
      <w:r w:rsidRPr="00040E0F">
        <w:rPr>
          <w:rFonts w:eastAsia="Times New Roman"/>
          <w:color w:val="000000"/>
          <w:szCs w:val="24"/>
          <w:lang w:eastAsia="en-GB"/>
        </w:rPr>
        <w:t xml:space="preserve">Insurance and reinsurance undertakings, </w:t>
      </w:r>
      <w:r w:rsidRPr="005779D1">
        <w:rPr>
          <w:rFonts w:eastAsia="Times New Roman"/>
          <w:bCs/>
          <w:color w:val="000000"/>
          <w:szCs w:val="24"/>
          <w:lang w:eastAsia="en-GB"/>
        </w:rPr>
        <w:t>captive insurance and captive reinsurance undertakings,</w:t>
      </w:r>
      <w:r w:rsidRPr="00040E0F">
        <w:rPr>
          <w:rFonts w:eastAsia="Times New Roman"/>
          <w:color w:val="000000"/>
          <w:szCs w:val="24"/>
          <w:lang w:eastAsia="en-GB"/>
        </w:rPr>
        <w:t xml:space="preserve"> participating insurance </w:t>
      </w:r>
      <w:r w:rsidRPr="00C679EB">
        <w:rPr>
          <w:rFonts w:eastAsia="Times New Roman"/>
          <w:color w:val="000000"/>
          <w:szCs w:val="24"/>
          <w:lang w:eastAsia="en-GB"/>
        </w:rPr>
        <w:t xml:space="preserve">and reinsurance undertakings, insurance holding companies and mixed financial holding companies shall submit the information </w:t>
      </w:r>
      <w:r w:rsidR="00A42D81">
        <w:rPr>
          <w:rFonts w:eastAsia="Times New Roman"/>
          <w:color w:val="000000"/>
          <w:szCs w:val="24"/>
          <w:lang w:eastAsia="en-GB"/>
        </w:rPr>
        <w:t xml:space="preserve">in accordance with </w:t>
      </w:r>
      <w:r w:rsidRPr="00C679EB">
        <w:rPr>
          <w:rFonts w:eastAsia="Times New Roman"/>
          <w:color w:val="000000"/>
          <w:szCs w:val="24"/>
          <w:lang w:eastAsia="en-GB"/>
        </w:rPr>
        <w:t>this Regulation in the data exchange formats and representations determined by the supervisory authorities or by the group supervisor and in accordance with the following specifications:</w:t>
      </w:r>
    </w:p>
    <w:p w14:paraId="5A5B6131" w14:textId="53F03D48" w:rsidR="001240FB" w:rsidRPr="00CB57DC" w:rsidRDefault="001240FB" w:rsidP="00912F4D">
      <w:pPr>
        <w:pStyle w:val="Point0letter"/>
        <w:numPr>
          <w:ilvl w:val="1"/>
          <w:numId w:val="11"/>
        </w:numPr>
        <w:rPr>
          <w:lang w:eastAsia="en-GB"/>
        </w:rPr>
      </w:pPr>
      <w:r w:rsidRPr="00CB57DC">
        <w:rPr>
          <w:lang w:eastAsia="en-GB"/>
        </w:rPr>
        <w:t>data points with the data type ‘monetary’ shall be expressed in units with no decimals</w:t>
      </w:r>
      <w:r w:rsidR="00F04594">
        <w:rPr>
          <w:lang w:eastAsia="en-GB"/>
        </w:rPr>
        <w:t>,</w:t>
      </w:r>
      <w:r w:rsidRPr="00CB57DC">
        <w:rPr>
          <w:lang w:eastAsia="en-GB"/>
        </w:rPr>
        <w:t xml:space="preserve"> with the exception of</w:t>
      </w:r>
      <w:r w:rsidR="00F04594">
        <w:rPr>
          <w:lang w:eastAsia="en-GB"/>
        </w:rPr>
        <w:t xml:space="preserve"> the information referred to in</w:t>
      </w:r>
      <w:r w:rsidRPr="00CB57DC">
        <w:rPr>
          <w:lang w:eastAsia="en-GB"/>
        </w:rPr>
        <w:t xml:space="preserve"> templates S.06.02, S.08.01 and S.11.01</w:t>
      </w:r>
      <w:r w:rsidR="00F04594">
        <w:rPr>
          <w:lang w:eastAsia="en-GB"/>
        </w:rPr>
        <w:t xml:space="preserve"> of Annex </w:t>
      </w:r>
      <w:r w:rsidR="00710FB0">
        <w:rPr>
          <w:lang w:eastAsia="en-GB"/>
        </w:rPr>
        <w:t>I</w:t>
      </w:r>
      <w:ins w:id="120" w:author="Author">
        <w:r w:rsidR="00C22258">
          <w:rPr>
            <w:lang w:eastAsia="en-GB"/>
          </w:rPr>
          <w:t>I</w:t>
        </w:r>
      </w:ins>
      <w:r w:rsidR="00710FB0">
        <w:rPr>
          <w:lang w:eastAsia="en-GB"/>
        </w:rPr>
        <w:t xml:space="preserve"> and III</w:t>
      </w:r>
      <w:r w:rsidR="00F04594">
        <w:rPr>
          <w:lang w:eastAsia="en-GB"/>
        </w:rPr>
        <w:t xml:space="preserve"> to this Implementing Regulation</w:t>
      </w:r>
      <w:r w:rsidRPr="00CB57DC">
        <w:rPr>
          <w:lang w:eastAsia="en-GB"/>
        </w:rPr>
        <w:t xml:space="preserve"> which shall be expressed in units with two decimals;</w:t>
      </w:r>
    </w:p>
    <w:p w14:paraId="5A5B6132" w14:textId="77777777" w:rsidR="001240FB" w:rsidRPr="00CB57DC" w:rsidRDefault="001240FB" w:rsidP="008813B3">
      <w:pPr>
        <w:pStyle w:val="Point0letter"/>
        <w:rPr>
          <w:lang w:eastAsia="en-GB"/>
        </w:rPr>
      </w:pPr>
      <w:r w:rsidRPr="00CB57DC">
        <w:rPr>
          <w:lang w:eastAsia="en-GB"/>
        </w:rPr>
        <w:t>data points with the data type ‘percentage’ shall be expressed as per unit with four decimals;</w:t>
      </w:r>
    </w:p>
    <w:p w14:paraId="5A5B6133" w14:textId="77777777" w:rsidR="001240FB" w:rsidRPr="00C679EB" w:rsidRDefault="001240FB" w:rsidP="008813B3">
      <w:pPr>
        <w:pStyle w:val="Point0letter"/>
        <w:rPr>
          <w:lang w:eastAsia="en-GB"/>
        </w:rPr>
      </w:pPr>
      <w:r w:rsidRPr="00CB57DC">
        <w:rPr>
          <w:lang w:eastAsia="en-GB"/>
        </w:rPr>
        <w:t>data points with the data type ‘integer’ shall be expressed in units with no decimals;</w:t>
      </w:r>
    </w:p>
    <w:p w14:paraId="5A5B6134" w14:textId="77777777" w:rsidR="001240FB" w:rsidRPr="00C679EB" w:rsidRDefault="001240FB" w:rsidP="008813B3">
      <w:pPr>
        <w:pStyle w:val="Point0letter"/>
        <w:rPr>
          <w:lang w:eastAsia="en-GB"/>
        </w:rPr>
      </w:pPr>
      <w:r w:rsidRPr="00C679EB">
        <w:rPr>
          <w:lang w:eastAsia="en-GB"/>
        </w:rPr>
        <w:t>all data points shall be expressed as positive values except in the following cases:</w:t>
      </w:r>
    </w:p>
    <w:tbl>
      <w:tblPr>
        <w:tblW w:w="5000" w:type="pct"/>
        <w:shd w:val="clear" w:color="auto" w:fill="FFFFFF"/>
        <w:tblCellMar>
          <w:left w:w="0" w:type="dxa"/>
          <w:right w:w="0" w:type="dxa"/>
        </w:tblCellMar>
        <w:tblLook w:val="04A0" w:firstRow="1" w:lastRow="0" w:firstColumn="1" w:lastColumn="0" w:noHBand="0" w:noVBand="1"/>
      </w:tblPr>
      <w:tblGrid>
        <w:gridCol w:w="6"/>
        <w:gridCol w:w="9067"/>
      </w:tblGrid>
      <w:tr w:rsidR="001240FB" w:rsidRPr="00C679EB" w14:paraId="5A5B6139" w14:textId="77777777" w:rsidTr="0043747E">
        <w:tc>
          <w:tcPr>
            <w:tcW w:w="0" w:type="auto"/>
            <w:shd w:val="clear" w:color="auto" w:fill="FFFFFF"/>
            <w:hideMark/>
          </w:tcPr>
          <w:p w14:paraId="5A5B6135" w14:textId="77777777" w:rsidR="001240FB" w:rsidRPr="00CC644B" w:rsidRDefault="001240FB" w:rsidP="0043747E">
            <w:pPr>
              <w:spacing w:after="0"/>
              <w:rPr>
                <w:rFonts w:ascii="inherit" w:eastAsia="Times New Roman" w:hAnsi="inherit"/>
                <w:color w:val="000000"/>
                <w:szCs w:val="24"/>
                <w:lang w:eastAsia="en-GB"/>
              </w:rPr>
            </w:pPr>
          </w:p>
        </w:tc>
        <w:tc>
          <w:tcPr>
            <w:tcW w:w="0" w:type="auto"/>
            <w:shd w:val="clear" w:color="auto" w:fill="FFFFFF"/>
            <w:hideMark/>
          </w:tcPr>
          <w:p w14:paraId="5A5B6136" w14:textId="77777777" w:rsidR="001240FB" w:rsidRPr="00CB57DC" w:rsidRDefault="001240FB" w:rsidP="0043747E">
            <w:pPr>
              <w:pStyle w:val="Point1"/>
              <w:rPr>
                <w:rFonts w:ascii="inherit" w:eastAsia="Times New Roman" w:hAnsi="inherit"/>
                <w:color w:val="000000"/>
              </w:rPr>
            </w:pPr>
            <w:r w:rsidRPr="00CB57DC">
              <w:rPr>
                <w:rFonts w:ascii="inherit" w:eastAsia="Times New Roman" w:hAnsi="inherit"/>
                <w:color w:val="000000"/>
              </w:rPr>
              <w:t>(i)</w:t>
            </w:r>
            <w:r w:rsidRPr="00CB57DC">
              <w:rPr>
                <w:rFonts w:ascii="inherit" w:eastAsia="Times New Roman" w:hAnsi="inherit"/>
                <w:color w:val="000000"/>
              </w:rPr>
              <w:tab/>
              <w:t>the</w:t>
            </w:r>
            <w:r w:rsidR="00F04594">
              <w:rPr>
                <w:rFonts w:ascii="inherit" w:eastAsia="Times New Roman" w:hAnsi="inherit"/>
                <w:color w:val="000000"/>
              </w:rPr>
              <w:t xml:space="preserve"> data points</w:t>
            </w:r>
            <w:r w:rsidRPr="00CB57DC">
              <w:rPr>
                <w:rFonts w:ascii="inherit" w:eastAsia="Times New Roman" w:hAnsi="inherit"/>
                <w:color w:val="000000"/>
              </w:rPr>
              <w:t xml:space="preserve"> are of an opposite nature from </w:t>
            </w:r>
            <w:r w:rsidR="00910882">
              <w:rPr>
                <w:rFonts w:ascii="inherit" w:eastAsia="Times New Roman" w:hAnsi="inherit"/>
                <w:color w:val="000000"/>
              </w:rPr>
              <w:t xml:space="preserve">the natural amount of the </w:t>
            </w:r>
            <w:r w:rsidR="00B152E5">
              <w:rPr>
                <w:rFonts w:ascii="inherit" w:eastAsia="Times New Roman" w:hAnsi="inherit"/>
                <w:color w:val="000000"/>
              </w:rPr>
              <w:t>i</w:t>
            </w:r>
            <w:r w:rsidRPr="00CB57DC">
              <w:rPr>
                <w:rFonts w:ascii="inherit" w:eastAsia="Times New Roman" w:hAnsi="inherit"/>
                <w:color w:val="000000"/>
              </w:rPr>
              <w:t>tem;</w:t>
            </w:r>
          </w:p>
          <w:p w14:paraId="5A5B6137" w14:textId="77777777" w:rsidR="001240FB" w:rsidRPr="00CB57DC" w:rsidRDefault="001240FB" w:rsidP="0043747E">
            <w:pPr>
              <w:pStyle w:val="Point1"/>
              <w:rPr>
                <w:rFonts w:ascii="inherit" w:eastAsia="Times New Roman" w:hAnsi="inherit"/>
                <w:color w:val="000000"/>
              </w:rPr>
            </w:pPr>
            <w:r w:rsidRPr="00CB57DC">
              <w:rPr>
                <w:rFonts w:ascii="inherit" w:eastAsia="Times New Roman" w:hAnsi="inherit"/>
                <w:color w:val="000000"/>
              </w:rPr>
              <w:t>(ii)</w:t>
            </w:r>
            <w:r w:rsidRPr="00CB57DC">
              <w:rPr>
                <w:rFonts w:ascii="inherit" w:eastAsia="Times New Roman" w:hAnsi="inherit"/>
                <w:color w:val="000000"/>
              </w:rPr>
              <w:tab/>
              <w:t>the nature of the data point allows for positive and negative values to be reported;</w:t>
            </w:r>
          </w:p>
          <w:p w14:paraId="5A5B6138" w14:textId="77777777" w:rsidR="001240FB" w:rsidRPr="00040E0F" w:rsidRDefault="001240FB" w:rsidP="008A46A9">
            <w:pPr>
              <w:pStyle w:val="Point1"/>
              <w:rPr>
                <w:rFonts w:ascii="inherit" w:eastAsia="Times New Roman" w:hAnsi="inherit"/>
                <w:color w:val="000000"/>
                <w:szCs w:val="24"/>
                <w:lang w:eastAsia="en-GB"/>
              </w:rPr>
            </w:pPr>
            <w:r w:rsidRPr="00CB57DC">
              <w:rPr>
                <w:rFonts w:ascii="inherit" w:eastAsia="Times New Roman" w:hAnsi="inherit"/>
                <w:color w:val="000000"/>
              </w:rPr>
              <w:t>(iii)</w:t>
            </w:r>
            <w:r w:rsidRPr="00CB57DC">
              <w:rPr>
                <w:rFonts w:ascii="inherit" w:eastAsia="Times New Roman" w:hAnsi="inherit"/>
                <w:color w:val="000000"/>
              </w:rPr>
              <w:tab/>
              <w:t>a different reporting format is required by the instructions set out in the Annex</w:t>
            </w:r>
            <w:r w:rsidR="009F596A">
              <w:rPr>
                <w:rFonts w:ascii="inherit" w:eastAsia="Times New Roman" w:hAnsi="inherit"/>
                <w:color w:val="000000"/>
              </w:rPr>
              <w:t xml:space="preserve"> concerned</w:t>
            </w:r>
            <w:r w:rsidRPr="00CB57DC">
              <w:rPr>
                <w:rFonts w:ascii="inherit" w:eastAsia="Times New Roman" w:hAnsi="inherit"/>
                <w:color w:val="000000"/>
              </w:rPr>
              <w:t>.</w:t>
            </w:r>
          </w:p>
        </w:tc>
      </w:tr>
    </w:tbl>
    <w:p w14:paraId="5A5B613A" w14:textId="77777777" w:rsidR="001240FB" w:rsidRPr="00C679EB" w:rsidRDefault="001240FB" w:rsidP="001240FB">
      <w:pPr>
        <w:pStyle w:val="Titrearticle"/>
      </w:pPr>
      <w:r w:rsidRPr="00C679EB">
        <w:lastRenderedPageBreak/>
        <w:t xml:space="preserve">Article </w:t>
      </w:r>
      <w:r w:rsidR="00257B77">
        <w:t>2</w:t>
      </w:r>
    </w:p>
    <w:p w14:paraId="5A5B613B" w14:textId="77777777" w:rsidR="001240FB" w:rsidRPr="00CC644B" w:rsidRDefault="00A135FF" w:rsidP="001240FB">
      <w:pPr>
        <w:shd w:val="clear" w:color="auto" w:fill="FFFFFF"/>
        <w:spacing w:before="60"/>
        <w:jc w:val="center"/>
        <w:rPr>
          <w:rFonts w:eastAsia="Times New Roman"/>
          <w:b/>
          <w:bCs/>
          <w:color w:val="000000"/>
          <w:szCs w:val="24"/>
          <w:lang w:eastAsia="en-GB"/>
        </w:rPr>
      </w:pPr>
      <w:r>
        <w:rPr>
          <w:rFonts w:eastAsia="Times New Roman"/>
          <w:b/>
          <w:bCs/>
          <w:color w:val="000000"/>
          <w:szCs w:val="24"/>
          <w:lang w:eastAsia="en-GB"/>
        </w:rPr>
        <w:t>Reporting c</w:t>
      </w:r>
      <w:r w:rsidR="001240FB" w:rsidRPr="00CC644B">
        <w:rPr>
          <w:rFonts w:eastAsia="Times New Roman"/>
          <w:b/>
          <w:bCs/>
          <w:color w:val="000000"/>
          <w:szCs w:val="24"/>
          <w:lang w:eastAsia="en-GB"/>
        </w:rPr>
        <w:t>urrency</w:t>
      </w:r>
    </w:p>
    <w:p w14:paraId="5A5B613C" w14:textId="77777777" w:rsidR="001240FB" w:rsidRPr="00C679EB" w:rsidRDefault="001240FB" w:rsidP="00360479">
      <w:pPr>
        <w:shd w:val="clear" w:color="auto" w:fill="FFFFFF"/>
        <w:tabs>
          <w:tab w:val="left" w:pos="567"/>
        </w:tabs>
        <w:spacing w:after="0"/>
        <w:rPr>
          <w:rFonts w:eastAsia="Times New Roman"/>
          <w:color w:val="000000"/>
          <w:szCs w:val="24"/>
          <w:lang w:eastAsia="en-GB"/>
        </w:rPr>
      </w:pPr>
      <w:r w:rsidRPr="00CC644B">
        <w:rPr>
          <w:rFonts w:eastAsia="Times New Roman"/>
          <w:color w:val="000000"/>
          <w:szCs w:val="24"/>
          <w:lang w:eastAsia="en-GB"/>
        </w:rPr>
        <w:t>1.</w:t>
      </w:r>
      <w:r w:rsidR="00083D91">
        <w:rPr>
          <w:rFonts w:eastAsia="Times New Roman"/>
          <w:color w:val="000000"/>
          <w:szCs w:val="24"/>
          <w:lang w:eastAsia="en-GB"/>
        </w:rPr>
        <w:tab/>
      </w:r>
      <w:r w:rsidR="00FB6BB8" w:rsidRPr="00C679EB">
        <w:rPr>
          <w:rFonts w:eastAsia="Times New Roman"/>
          <w:color w:val="000000"/>
          <w:szCs w:val="24"/>
          <w:lang w:eastAsia="en-GB"/>
        </w:rPr>
        <w:t xml:space="preserve">Unless otherwise required by the supervisory </w:t>
      </w:r>
      <w:r w:rsidR="00FB6BB8" w:rsidRPr="00A80C12">
        <w:rPr>
          <w:rFonts w:eastAsia="Times New Roman"/>
          <w:color w:val="000000"/>
          <w:szCs w:val="24"/>
          <w:lang w:eastAsia="en-GB"/>
        </w:rPr>
        <w:t>authority</w:t>
      </w:r>
      <w:r w:rsidR="00D40985">
        <w:rPr>
          <w:rFonts w:eastAsia="Times New Roman"/>
          <w:color w:val="000000"/>
          <w:szCs w:val="24"/>
          <w:lang w:eastAsia="en-GB"/>
        </w:rPr>
        <w:t xml:space="preserve"> </w:t>
      </w:r>
      <w:r w:rsidR="00FB6BB8" w:rsidRPr="00C679EB">
        <w:rPr>
          <w:rFonts w:eastAsia="Times New Roman"/>
          <w:color w:val="000000"/>
          <w:szCs w:val="24"/>
          <w:lang w:eastAsia="en-GB"/>
        </w:rPr>
        <w:t xml:space="preserve">for </w:t>
      </w:r>
      <w:r w:rsidRPr="00C679EB">
        <w:rPr>
          <w:rFonts w:eastAsia="Times New Roman"/>
          <w:color w:val="000000"/>
          <w:szCs w:val="24"/>
          <w:lang w:eastAsia="en-GB"/>
        </w:rPr>
        <w:t xml:space="preserve">the purposes of this </w:t>
      </w:r>
      <w:r w:rsidR="00E32D29" w:rsidRPr="00C679EB">
        <w:rPr>
          <w:rFonts w:eastAsia="Times New Roman"/>
          <w:color w:val="000000"/>
          <w:szCs w:val="24"/>
          <w:lang w:eastAsia="en-GB"/>
        </w:rPr>
        <w:t xml:space="preserve">Implementing </w:t>
      </w:r>
      <w:r w:rsidRPr="00C679EB">
        <w:rPr>
          <w:rFonts w:eastAsia="Times New Roman"/>
          <w:color w:val="000000"/>
          <w:szCs w:val="24"/>
          <w:lang w:eastAsia="en-GB"/>
        </w:rPr>
        <w:t>Regulation</w:t>
      </w:r>
      <w:r w:rsidR="00085DB4" w:rsidRPr="00C679EB">
        <w:rPr>
          <w:rFonts w:eastAsia="Times New Roman"/>
          <w:color w:val="000000"/>
          <w:szCs w:val="24"/>
          <w:lang w:eastAsia="en-GB"/>
        </w:rPr>
        <w:t>,</w:t>
      </w:r>
      <w:r w:rsidRPr="00C679EB">
        <w:rPr>
          <w:rFonts w:eastAsia="Times New Roman"/>
          <w:color w:val="000000"/>
          <w:szCs w:val="24"/>
          <w:lang w:eastAsia="en-GB"/>
        </w:rPr>
        <w:t xml:space="preserve"> reporting currency, shall be</w:t>
      </w:r>
      <w:r w:rsidR="00085DB4" w:rsidRPr="00C679EB">
        <w:rPr>
          <w:rFonts w:eastAsia="Times New Roman"/>
          <w:color w:val="000000"/>
          <w:szCs w:val="24"/>
          <w:lang w:eastAsia="en-GB"/>
        </w:rPr>
        <w:t xml:space="preserve"> the following currency</w:t>
      </w:r>
      <w:r w:rsidRPr="00C679EB">
        <w:rPr>
          <w:rFonts w:eastAsia="Times New Roman"/>
          <w:color w:val="000000"/>
          <w:szCs w:val="24"/>
          <w:lang w:eastAsia="en-GB"/>
        </w:rPr>
        <w:t>:</w:t>
      </w:r>
    </w:p>
    <w:p w14:paraId="5A5B613D" w14:textId="77777777" w:rsidR="00083D91" w:rsidRPr="00C679EB" w:rsidRDefault="00083D91">
      <w:pPr>
        <w:pStyle w:val="Point0"/>
        <w:ind w:left="567" w:hanging="567"/>
        <w:pPrChange w:id="121" w:author="Author">
          <w:pPr>
            <w:pStyle w:val="Point0"/>
            <w:ind w:left="567" w:hanging="567"/>
            <w:jc w:val="left"/>
          </w:pPr>
        </w:pPrChange>
      </w:pPr>
      <w:r w:rsidRPr="00CC644B">
        <w:t>(a)</w:t>
      </w:r>
      <w:r w:rsidRPr="00CC644B">
        <w:tab/>
      </w:r>
      <w:r w:rsidRPr="00CB57DC">
        <w:rPr>
          <w:rFonts w:eastAsia="Times New Roman"/>
          <w:color w:val="000000"/>
          <w:szCs w:val="24"/>
          <w:lang w:eastAsia="en-GB"/>
        </w:rPr>
        <w:t>for individual reporting, the currency</w:t>
      </w:r>
      <w:r w:rsidRPr="00C679EB">
        <w:rPr>
          <w:rFonts w:eastAsia="Times New Roman"/>
          <w:color w:val="000000"/>
          <w:szCs w:val="24"/>
          <w:lang w:eastAsia="en-GB"/>
        </w:rPr>
        <w:t xml:space="preserve"> used for the preparation of the insurance or reinsurance undertaking's financial statements;</w:t>
      </w:r>
    </w:p>
    <w:p w14:paraId="5A5B613E" w14:textId="77777777" w:rsidR="00083D91" w:rsidRPr="00C679EB" w:rsidRDefault="00083D91">
      <w:pPr>
        <w:pStyle w:val="Point0"/>
        <w:ind w:left="567" w:hanging="567"/>
        <w:rPr>
          <w:lang w:eastAsia="en-GB"/>
        </w:rPr>
        <w:pPrChange w:id="122" w:author="Author">
          <w:pPr>
            <w:pStyle w:val="Point0"/>
            <w:ind w:left="567" w:hanging="567"/>
            <w:jc w:val="left"/>
          </w:pPr>
        </w:pPrChange>
      </w:pPr>
      <w:r w:rsidRPr="00C679EB">
        <w:rPr>
          <w:lang w:eastAsia="en-GB"/>
        </w:rPr>
        <w:t>(b)</w:t>
      </w:r>
      <w:r w:rsidRPr="00C679EB">
        <w:rPr>
          <w:lang w:eastAsia="en-GB"/>
        </w:rPr>
        <w:tab/>
        <w:t>for group reporting, the currency used for the preparation of the consolidated financial statements.</w:t>
      </w:r>
    </w:p>
    <w:p w14:paraId="5A5B613F" w14:textId="77777777" w:rsidR="001240FB" w:rsidRPr="00632DD8" w:rsidRDefault="001240FB" w:rsidP="00083D91">
      <w:pPr>
        <w:shd w:val="clear" w:color="auto" w:fill="FFFFFF"/>
        <w:tabs>
          <w:tab w:val="left" w:pos="567"/>
        </w:tabs>
        <w:spacing w:after="0"/>
        <w:rPr>
          <w:rFonts w:eastAsia="Times New Roman"/>
          <w:color w:val="000000"/>
          <w:szCs w:val="24"/>
          <w:lang w:eastAsia="en-GB"/>
        </w:rPr>
      </w:pPr>
      <w:r w:rsidRPr="00632DD8">
        <w:rPr>
          <w:rFonts w:eastAsia="Times New Roman"/>
          <w:color w:val="000000"/>
          <w:szCs w:val="24"/>
          <w:lang w:eastAsia="en-GB"/>
        </w:rPr>
        <w:t>2.</w:t>
      </w:r>
      <w:r w:rsidR="001863C9">
        <w:rPr>
          <w:rFonts w:eastAsia="Times New Roman"/>
          <w:color w:val="000000"/>
          <w:szCs w:val="24"/>
          <w:lang w:eastAsia="en-GB"/>
        </w:rPr>
        <w:t xml:space="preserve"> </w:t>
      </w:r>
      <w:r w:rsidRPr="008A46A9">
        <w:rPr>
          <w:rFonts w:eastAsia="Times New Roman"/>
          <w:color w:val="000000"/>
          <w:szCs w:val="24"/>
          <w:lang w:eastAsia="en-GB"/>
        </w:rPr>
        <w:t>Data points with the data type ‘monetary’ shall be reported in the reporting currency, which requires the conversion of</w:t>
      </w:r>
      <w:r w:rsidR="001863C9">
        <w:rPr>
          <w:rFonts w:eastAsia="Times New Roman"/>
          <w:color w:val="000000"/>
          <w:szCs w:val="24"/>
          <w:lang w:eastAsia="en-GB"/>
        </w:rPr>
        <w:t xml:space="preserve"> </w:t>
      </w:r>
      <w:r w:rsidRPr="008A46A9">
        <w:rPr>
          <w:rFonts w:eastAsia="Times New Roman"/>
          <w:color w:val="000000"/>
          <w:szCs w:val="24"/>
          <w:lang w:eastAsia="en-GB"/>
        </w:rPr>
        <w:t xml:space="preserve">any other currency into the reporting currency unless otherwise </w:t>
      </w:r>
      <w:r w:rsidR="00F77652" w:rsidRPr="008A46A9">
        <w:rPr>
          <w:rFonts w:eastAsia="Times New Roman"/>
          <w:color w:val="000000"/>
          <w:szCs w:val="24"/>
          <w:lang w:eastAsia="en-GB"/>
        </w:rPr>
        <w:t>provided</w:t>
      </w:r>
      <w:r w:rsidR="00A135FF" w:rsidRPr="008A46A9">
        <w:rPr>
          <w:rFonts w:eastAsia="Times New Roman"/>
          <w:color w:val="000000"/>
          <w:szCs w:val="24"/>
          <w:lang w:eastAsia="en-GB"/>
        </w:rPr>
        <w:t xml:space="preserve"> for</w:t>
      </w:r>
      <w:r w:rsidR="00F77652" w:rsidRPr="008A46A9">
        <w:rPr>
          <w:rFonts w:eastAsia="Times New Roman"/>
          <w:color w:val="000000"/>
          <w:szCs w:val="24"/>
          <w:lang w:eastAsia="en-GB"/>
        </w:rPr>
        <w:t xml:space="preserve"> </w:t>
      </w:r>
      <w:r w:rsidRPr="008A46A9">
        <w:rPr>
          <w:rFonts w:eastAsia="Times New Roman"/>
          <w:color w:val="000000"/>
          <w:szCs w:val="24"/>
          <w:lang w:eastAsia="en-GB"/>
        </w:rPr>
        <w:t xml:space="preserve">in </w:t>
      </w:r>
      <w:r w:rsidR="00A80C12" w:rsidRPr="008A46A9">
        <w:rPr>
          <w:rFonts w:eastAsia="Times New Roman"/>
          <w:color w:val="000000"/>
          <w:szCs w:val="24"/>
          <w:lang w:eastAsia="en-GB"/>
        </w:rPr>
        <w:t>Annex II and I</w:t>
      </w:r>
      <w:r w:rsidR="00F36DC5">
        <w:rPr>
          <w:rFonts w:eastAsia="Times New Roman"/>
          <w:color w:val="000000"/>
          <w:szCs w:val="24"/>
          <w:lang w:eastAsia="en-GB"/>
        </w:rPr>
        <w:t>II</w:t>
      </w:r>
      <w:r w:rsidR="00A80C12" w:rsidRPr="008A46A9">
        <w:rPr>
          <w:rFonts w:eastAsia="Times New Roman"/>
          <w:color w:val="000000"/>
          <w:szCs w:val="24"/>
          <w:lang w:eastAsia="en-GB"/>
        </w:rPr>
        <w:t xml:space="preserve"> of </w:t>
      </w:r>
      <w:r w:rsidRPr="008A46A9">
        <w:rPr>
          <w:rFonts w:eastAsia="Times New Roman"/>
          <w:color w:val="000000"/>
          <w:szCs w:val="24"/>
          <w:lang w:eastAsia="en-GB"/>
        </w:rPr>
        <w:t xml:space="preserve">this </w:t>
      </w:r>
      <w:r w:rsidR="00E32D29" w:rsidRPr="008A46A9">
        <w:rPr>
          <w:rFonts w:eastAsia="Times New Roman"/>
          <w:color w:val="000000"/>
          <w:szCs w:val="24"/>
          <w:lang w:eastAsia="en-GB"/>
        </w:rPr>
        <w:t xml:space="preserve">Implementing </w:t>
      </w:r>
      <w:r w:rsidRPr="008A46A9">
        <w:rPr>
          <w:rFonts w:eastAsia="Times New Roman"/>
          <w:color w:val="000000"/>
          <w:szCs w:val="24"/>
          <w:lang w:eastAsia="en-GB"/>
        </w:rPr>
        <w:t>Regulation</w:t>
      </w:r>
      <w:r w:rsidR="00B93DD0">
        <w:rPr>
          <w:rFonts w:eastAsia="Times New Roman"/>
          <w:color w:val="000000"/>
          <w:szCs w:val="24"/>
          <w:lang w:eastAsia="en-GB"/>
        </w:rPr>
        <w:t>.</w:t>
      </w:r>
    </w:p>
    <w:p w14:paraId="5A5B6140" w14:textId="77777777" w:rsidR="001240FB" w:rsidRPr="00C679EB" w:rsidRDefault="00D40985" w:rsidP="00083D91">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3</w:t>
      </w:r>
      <w:r w:rsidR="001240FB" w:rsidRPr="00C679EB">
        <w:rPr>
          <w:rFonts w:eastAsia="Times New Roman"/>
          <w:color w:val="000000"/>
          <w:szCs w:val="24"/>
          <w:lang w:eastAsia="en-GB"/>
        </w:rPr>
        <w:t>.</w:t>
      </w:r>
      <w:r w:rsidR="00083D91">
        <w:rPr>
          <w:rFonts w:eastAsia="Times New Roman"/>
          <w:color w:val="000000"/>
          <w:szCs w:val="24"/>
          <w:lang w:eastAsia="en-GB"/>
        </w:rPr>
        <w:tab/>
      </w:r>
      <w:r w:rsidR="001240FB" w:rsidRPr="00C679EB">
        <w:rPr>
          <w:rFonts w:eastAsia="Times New Roman"/>
          <w:color w:val="000000"/>
          <w:szCs w:val="24"/>
          <w:lang w:eastAsia="en-GB"/>
        </w:rPr>
        <w:t>When expressing the value of any asset or liability denominated in a</w:t>
      </w:r>
      <w:r w:rsidR="00A135FF">
        <w:rPr>
          <w:rFonts w:eastAsia="Times New Roman"/>
          <w:color w:val="000000"/>
          <w:szCs w:val="24"/>
          <w:lang w:eastAsia="en-GB"/>
        </w:rPr>
        <w:t>nother</w:t>
      </w:r>
      <w:r w:rsidR="001240FB" w:rsidRPr="00C679EB">
        <w:rPr>
          <w:rFonts w:eastAsia="Times New Roman"/>
          <w:color w:val="000000"/>
          <w:szCs w:val="24"/>
          <w:lang w:eastAsia="en-GB"/>
        </w:rPr>
        <w:t xml:space="preserve"> currency than the reporting currency,</w:t>
      </w:r>
      <w:r w:rsidR="00083D91">
        <w:rPr>
          <w:rFonts w:eastAsia="Times New Roman"/>
          <w:color w:val="000000"/>
          <w:szCs w:val="24"/>
          <w:lang w:eastAsia="en-GB"/>
        </w:rPr>
        <w:t xml:space="preserve"> i</w:t>
      </w:r>
      <w:r w:rsidR="00083D91" w:rsidRPr="00040E0F">
        <w:rPr>
          <w:rFonts w:eastAsia="Times New Roman"/>
          <w:color w:val="000000"/>
          <w:szCs w:val="24"/>
          <w:lang w:eastAsia="en-GB"/>
        </w:rPr>
        <w:t xml:space="preserve">nsurance and reinsurance undertakings, </w:t>
      </w:r>
      <w:r w:rsidR="00083D91" w:rsidRPr="00040E0F">
        <w:rPr>
          <w:rFonts w:eastAsia="Times New Roman"/>
          <w:bCs/>
          <w:color w:val="000000"/>
          <w:szCs w:val="24"/>
          <w:lang w:eastAsia="en-GB"/>
        </w:rPr>
        <w:t>captive insurance and captive reinsurance undertakings,</w:t>
      </w:r>
      <w:r w:rsidR="00083D91" w:rsidRPr="00040E0F">
        <w:rPr>
          <w:rFonts w:eastAsia="Times New Roman"/>
          <w:color w:val="000000"/>
          <w:szCs w:val="24"/>
          <w:lang w:eastAsia="en-GB"/>
        </w:rPr>
        <w:t xml:space="preserve"> participating </w:t>
      </w:r>
      <w:r w:rsidR="00083D91" w:rsidRPr="00C679EB">
        <w:rPr>
          <w:rFonts w:eastAsia="Times New Roman"/>
          <w:color w:val="000000"/>
          <w:szCs w:val="24"/>
          <w:lang w:eastAsia="en-GB"/>
        </w:rPr>
        <w:t>undertakings, insurance holding companies and mixed financial holding companies</w:t>
      </w:r>
      <w:r w:rsidR="00083D91">
        <w:rPr>
          <w:rFonts w:eastAsia="Times New Roman"/>
          <w:color w:val="000000"/>
          <w:szCs w:val="24"/>
          <w:lang w:eastAsia="en-GB"/>
        </w:rPr>
        <w:t xml:space="preserve"> shall</w:t>
      </w:r>
      <w:r w:rsidR="001240FB" w:rsidRPr="00C679EB">
        <w:rPr>
          <w:rFonts w:eastAsia="Times New Roman"/>
          <w:color w:val="000000"/>
          <w:szCs w:val="24"/>
          <w:lang w:eastAsia="en-GB"/>
        </w:rPr>
        <w:t xml:space="preserve"> </w:t>
      </w:r>
      <w:r w:rsidR="00083D91">
        <w:rPr>
          <w:rFonts w:eastAsia="Times New Roman"/>
          <w:color w:val="000000"/>
          <w:szCs w:val="24"/>
          <w:lang w:eastAsia="en-GB"/>
        </w:rPr>
        <w:t xml:space="preserve">convert </w:t>
      </w:r>
      <w:r w:rsidR="001240FB" w:rsidRPr="00C679EB">
        <w:rPr>
          <w:rFonts w:eastAsia="Times New Roman"/>
          <w:color w:val="000000"/>
          <w:szCs w:val="24"/>
          <w:lang w:eastAsia="en-GB"/>
        </w:rPr>
        <w:t>th</w:t>
      </w:r>
      <w:r w:rsidR="005F4F83">
        <w:rPr>
          <w:rFonts w:eastAsia="Times New Roman"/>
          <w:color w:val="000000"/>
          <w:szCs w:val="24"/>
          <w:lang w:eastAsia="en-GB"/>
        </w:rPr>
        <w:t xml:space="preserve">e </w:t>
      </w:r>
      <w:r w:rsidR="001240FB" w:rsidRPr="00C679EB">
        <w:rPr>
          <w:rFonts w:eastAsia="Times New Roman"/>
          <w:color w:val="000000"/>
          <w:szCs w:val="24"/>
          <w:lang w:eastAsia="en-GB"/>
        </w:rPr>
        <w:t>value into the reporting currency as if the conversion had taken place at the closing rate o</w:t>
      </w:r>
      <w:r w:rsidR="00083D91">
        <w:rPr>
          <w:rFonts w:eastAsia="Times New Roman"/>
          <w:color w:val="000000"/>
          <w:szCs w:val="24"/>
          <w:lang w:eastAsia="en-GB"/>
        </w:rPr>
        <w:t>f</w:t>
      </w:r>
      <w:r w:rsidR="001240FB" w:rsidRPr="00C679EB">
        <w:rPr>
          <w:rFonts w:eastAsia="Times New Roman"/>
          <w:color w:val="000000"/>
          <w:szCs w:val="24"/>
          <w:lang w:eastAsia="en-GB"/>
        </w:rPr>
        <w:t xml:space="preserve"> the last day for which the appropriate rate </w:t>
      </w:r>
      <w:r w:rsidR="00083D91">
        <w:rPr>
          <w:rFonts w:eastAsia="Times New Roman"/>
          <w:color w:val="000000"/>
          <w:szCs w:val="24"/>
          <w:lang w:eastAsia="en-GB"/>
        </w:rPr>
        <w:t>was</w:t>
      </w:r>
      <w:r w:rsidR="001240FB" w:rsidRPr="00C679EB">
        <w:rPr>
          <w:rFonts w:eastAsia="Times New Roman"/>
          <w:color w:val="000000"/>
          <w:szCs w:val="24"/>
          <w:lang w:eastAsia="en-GB"/>
        </w:rPr>
        <w:t xml:space="preserve"> available in the reporting period to which the asset or liability relates.</w:t>
      </w:r>
    </w:p>
    <w:p w14:paraId="5A5B6141" w14:textId="77777777" w:rsidR="001240FB" w:rsidRPr="00C679EB" w:rsidRDefault="00D40985" w:rsidP="00083D91">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4</w:t>
      </w:r>
      <w:r w:rsidR="001240FB" w:rsidRPr="00C679EB">
        <w:rPr>
          <w:rFonts w:eastAsia="Times New Roman"/>
          <w:color w:val="000000"/>
          <w:szCs w:val="24"/>
          <w:lang w:eastAsia="en-GB"/>
        </w:rPr>
        <w:t>.</w:t>
      </w:r>
      <w:r w:rsidR="00083D91">
        <w:rPr>
          <w:rFonts w:eastAsia="Times New Roman"/>
          <w:color w:val="000000"/>
          <w:szCs w:val="24"/>
          <w:lang w:eastAsia="en-GB"/>
        </w:rPr>
        <w:tab/>
      </w:r>
      <w:r w:rsidR="001240FB" w:rsidRPr="00C679EB">
        <w:rPr>
          <w:rFonts w:eastAsia="Times New Roman"/>
          <w:color w:val="000000"/>
          <w:szCs w:val="24"/>
          <w:lang w:eastAsia="en-GB"/>
        </w:rPr>
        <w:t xml:space="preserve">When expressing the value of any income or expense, </w:t>
      </w:r>
      <w:r w:rsidR="00A135FF">
        <w:rPr>
          <w:rFonts w:eastAsia="Times New Roman"/>
          <w:color w:val="000000"/>
          <w:szCs w:val="24"/>
          <w:lang w:eastAsia="en-GB"/>
        </w:rPr>
        <w:t>i</w:t>
      </w:r>
      <w:r w:rsidR="00A135FF" w:rsidRPr="00040E0F">
        <w:rPr>
          <w:rFonts w:eastAsia="Times New Roman"/>
          <w:color w:val="000000"/>
          <w:szCs w:val="24"/>
          <w:lang w:eastAsia="en-GB"/>
        </w:rPr>
        <w:t xml:space="preserve">nsurance and reinsurance undertakings, </w:t>
      </w:r>
      <w:r w:rsidR="00A135FF" w:rsidRPr="00040E0F">
        <w:rPr>
          <w:rFonts w:eastAsia="Times New Roman"/>
          <w:bCs/>
          <w:color w:val="000000"/>
          <w:szCs w:val="24"/>
          <w:lang w:eastAsia="en-GB"/>
        </w:rPr>
        <w:t>captive insurance and captive reinsurance undertakings,</w:t>
      </w:r>
      <w:r w:rsidR="00A135FF" w:rsidRPr="00040E0F">
        <w:rPr>
          <w:rFonts w:eastAsia="Times New Roman"/>
          <w:color w:val="000000"/>
          <w:szCs w:val="24"/>
          <w:lang w:eastAsia="en-GB"/>
        </w:rPr>
        <w:t xml:space="preserve"> participating </w:t>
      </w:r>
      <w:r w:rsidR="00A135FF" w:rsidRPr="00C679EB">
        <w:rPr>
          <w:rFonts w:eastAsia="Times New Roman"/>
          <w:color w:val="000000"/>
          <w:szCs w:val="24"/>
          <w:lang w:eastAsia="en-GB"/>
        </w:rPr>
        <w:t>undertakings, insurance holding companies and mixed financial holding companies</w:t>
      </w:r>
      <w:r w:rsidR="00A135FF">
        <w:rPr>
          <w:rFonts w:eastAsia="Times New Roman"/>
          <w:color w:val="000000"/>
          <w:szCs w:val="24"/>
          <w:lang w:eastAsia="en-GB"/>
        </w:rPr>
        <w:t xml:space="preserve"> shall</w:t>
      </w:r>
      <w:r w:rsidR="00A135FF" w:rsidRPr="00C679EB">
        <w:rPr>
          <w:rFonts w:eastAsia="Times New Roman"/>
          <w:color w:val="000000"/>
          <w:szCs w:val="24"/>
          <w:lang w:eastAsia="en-GB"/>
        </w:rPr>
        <w:t xml:space="preserve"> </w:t>
      </w:r>
      <w:r w:rsidR="00A135FF">
        <w:rPr>
          <w:rFonts w:eastAsia="Times New Roman"/>
          <w:color w:val="000000"/>
          <w:szCs w:val="24"/>
          <w:lang w:eastAsia="en-GB"/>
        </w:rPr>
        <w:t xml:space="preserve">convert </w:t>
      </w:r>
      <w:r w:rsidR="001240FB" w:rsidRPr="00C679EB">
        <w:rPr>
          <w:rFonts w:eastAsia="Times New Roman"/>
          <w:color w:val="000000"/>
          <w:szCs w:val="24"/>
          <w:lang w:eastAsia="en-GB"/>
        </w:rPr>
        <w:t>th</w:t>
      </w:r>
      <w:r w:rsidR="00A135FF">
        <w:rPr>
          <w:rFonts w:eastAsia="Times New Roman"/>
          <w:color w:val="000000"/>
          <w:szCs w:val="24"/>
          <w:lang w:eastAsia="en-GB"/>
        </w:rPr>
        <w:t>at</w:t>
      </w:r>
      <w:r w:rsidR="001240FB" w:rsidRPr="00C679EB">
        <w:rPr>
          <w:rFonts w:eastAsia="Times New Roman"/>
          <w:color w:val="000000"/>
          <w:szCs w:val="24"/>
          <w:lang w:eastAsia="en-GB"/>
        </w:rPr>
        <w:t xml:space="preserve"> value into the reporting currency using </w:t>
      </w:r>
      <w:r w:rsidR="00A135FF">
        <w:rPr>
          <w:rFonts w:eastAsia="Times New Roman"/>
          <w:color w:val="000000"/>
          <w:szCs w:val="24"/>
          <w:lang w:eastAsia="en-GB"/>
        </w:rPr>
        <w:t>the same</w:t>
      </w:r>
      <w:r w:rsidR="00A135FF" w:rsidRPr="00C679EB">
        <w:rPr>
          <w:rFonts w:eastAsia="Times New Roman"/>
          <w:color w:val="000000"/>
          <w:szCs w:val="24"/>
          <w:lang w:eastAsia="en-GB"/>
        </w:rPr>
        <w:t xml:space="preserve"> </w:t>
      </w:r>
      <w:r w:rsidR="001240FB" w:rsidRPr="00C679EB">
        <w:rPr>
          <w:rFonts w:eastAsia="Times New Roman"/>
          <w:color w:val="000000"/>
          <w:szCs w:val="24"/>
          <w:lang w:eastAsia="en-GB"/>
        </w:rPr>
        <w:t>basis of conversion as that used for accounting purposes.</w:t>
      </w:r>
    </w:p>
    <w:p w14:paraId="5A5B6142" w14:textId="77777777" w:rsidR="001240FB" w:rsidRDefault="00D40985" w:rsidP="00A135FF">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5</w:t>
      </w:r>
      <w:r w:rsidR="001240FB" w:rsidRPr="00C679EB">
        <w:rPr>
          <w:rFonts w:eastAsia="Times New Roman"/>
          <w:color w:val="000000"/>
          <w:szCs w:val="24"/>
          <w:lang w:eastAsia="en-GB"/>
        </w:rPr>
        <w:t>.</w:t>
      </w:r>
      <w:r w:rsidR="00A135FF">
        <w:rPr>
          <w:rFonts w:eastAsia="Times New Roman"/>
          <w:color w:val="000000"/>
          <w:szCs w:val="24"/>
          <w:lang w:eastAsia="en-GB"/>
        </w:rPr>
        <w:tab/>
      </w:r>
      <w:r w:rsidR="00F129FD" w:rsidRPr="00F129FD">
        <w:rPr>
          <w:rFonts w:eastAsia="Times New Roman"/>
          <w:color w:val="000000"/>
          <w:szCs w:val="24"/>
          <w:lang w:eastAsia="en-GB"/>
        </w:rPr>
        <w:t>When expressing the values of historical data denominated in a currency other than the reporting currency, such values related to previous reporting periods shall be converted into the reporting currency based on the closing rate on the last day of the period being reported for which the conversion rate is available</w:t>
      </w:r>
      <w:r w:rsidR="00990A4F">
        <w:rPr>
          <w:rFonts w:eastAsia="Times New Roman"/>
          <w:color w:val="000000"/>
          <w:szCs w:val="24"/>
          <w:lang w:eastAsia="en-GB"/>
        </w:rPr>
        <w:t>.</w:t>
      </w:r>
    </w:p>
    <w:p w14:paraId="5A5B6143" w14:textId="77777777" w:rsidR="00F129FD" w:rsidRPr="00C679EB" w:rsidRDefault="00F129FD" w:rsidP="00A135FF">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 xml:space="preserve">6. </w:t>
      </w:r>
      <w:r>
        <w:rPr>
          <w:rFonts w:eastAsia="Times New Roman"/>
          <w:color w:val="000000"/>
          <w:szCs w:val="24"/>
          <w:lang w:eastAsia="en-GB"/>
        </w:rPr>
        <w:tab/>
        <w:t>U</w:t>
      </w:r>
      <w:r w:rsidRPr="00C679EB">
        <w:rPr>
          <w:rFonts w:eastAsia="Times New Roman"/>
          <w:color w:val="000000"/>
          <w:szCs w:val="24"/>
          <w:lang w:eastAsia="en-GB"/>
        </w:rPr>
        <w:t>nless otherwise required by the supervisory authority</w:t>
      </w:r>
      <w:r>
        <w:rPr>
          <w:rFonts w:eastAsia="Times New Roman"/>
          <w:color w:val="000000"/>
          <w:szCs w:val="24"/>
          <w:lang w:eastAsia="en-GB"/>
        </w:rPr>
        <w:t>, t</w:t>
      </w:r>
      <w:r w:rsidRPr="00C679EB">
        <w:rPr>
          <w:rFonts w:eastAsia="Times New Roman"/>
          <w:color w:val="000000"/>
          <w:szCs w:val="24"/>
          <w:lang w:eastAsia="en-GB"/>
        </w:rPr>
        <w:t>he conversion into the reporting currency shall be calculated by applying the exchange rate from the same source as th</w:t>
      </w:r>
      <w:r>
        <w:rPr>
          <w:rFonts w:eastAsia="Times New Roman"/>
          <w:color w:val="000000"/>
          <w:szCs w:val="24"/>
          <w:lang w:eastAsia="en-GB"/>
        </w:rPr>
        <w:t>e one</w:t>
      </w:r>
      <w:r w:rsidRPr="00C679EB">
        <w:rPr>
          <w:rFonts w:eastAsia="Times New Roman"/>
          <w:color w:val="000000"/>
          <w:szCs w:val="24"/>
          <w:lang w:eastAsia="en-GB"/>
        </w:rPr>
        <w:t xml:space="preserve"> used for the insurance or reinsurance undertaking's financial statements in the case of individual reporting</w:t>
      </w:r>
      <w:r>
        <w:rPr>
          <w:rFonts w:eastAsia="Times New Roman"/>
          <w:color w:val="000000"/>
          <w:szCs w:val="24"/>
          <w:lang w:eastAsia="en-GB"/>
        </w:rPr>
        <w:t>, or the same source used</w:t>
      </w:r>
      <w:r w:rsidRPr="00C679EB">
        <w:rPr>
          <w:rFonts w:eastAsia="Times New Roman"/>
          <w:color w:val="000000"/>
          <w:szCs w:val="24"/>
          <w:lang w:eastAsia="en-GB"/>
        </w:rPr>
        <w:t xml:space="preserve"> for the consolidated financial statements in the case of group reporting</w:t>
      </w:r>
    </w:p>
    <w:p w14:paraId="5A5B6144" w14:textId="77777777" w:rsidR="001240FB" w:rsidRPr="00CC644B" w:rsidRDefault="001240FB" w:rsidP="001240FB">
      <w:pPr>
        <w:pStyle w:val="Titrearticle"/>
      </w:pPr>
      <w:r w:rsidRPr="00CC644B">
        <w:t xml:space="preserve">Article </w:t>
      </w:r>
      <w:r w:rsidR="00257B77">
        <w:t>3</w:t>
      </w:r>
    </w:p>
    <w:p w14:paraId="5A5B6145" w14:textId="77777777" w:rsidR="001240FB" w:rsidRPr="00C679EB" w:rsidRDefault="001240FB" w:rsidP="001240FB">
      <w:pPr>
        <w:shd w:val="clear" w:color="auto" w:fill="FFFFFF"/>
        <w:spacing w:before="60"/>
        <w:jc w:val="center"/>
        <w:rPr>
          <w:rFonts w:eastAsia="Times New Roman"/>
          <w:b/>
          <w:bCs/>
          <w:color w:val="000000"/>
          <w:szCs w:val="24"/>
          <w:lang w:eastAsia="en-GB"/>
        </w:rPr>
      </w:pPr>
      <w:r w:rsidRPr="00CB57DC">
        <w:rPr>
          <w:rFonts w:eastAsia="Times New Roman"/>
          <w:b/>
          <w:bCs/>
          <w:color w:val="000000"/>
          <w:szCs w:val="24"/>
          <w:lang w:eastAsia="en-GB"/>
        </w:rPr>
        <w:t xml:space="preserve">Re-submission of </w:t>
      </w:r>
      <w:r w:rsidR="00A92B6D" w:rsidRPr="00C679EB">
        <w:rPr>
          <w:rFonts w:eastAsia="Times New Roman"/>
          <w:b/>
          <w:bCs/>
          <w:color w:val="000000"/>
          <w:szCs w:val="24"/>
          <w:lang w:eastAsia="en-GB"/>
        </w:rPr>
        <w:t>information</w:t>
      </w:r>
    </w:p>
    <w:p w14:paraId="5A5B6146" w14:textId="77777777" w:rsidR="00C1591D" w:rsidRPr="00C679EB" w:rsidRDefault="001240FB" w:rsidP="001240FB">
      <w:pPr>
        <w:shd w:val="clear" w:color="auto" w:fill="FFFFFF"/>
        <w:spacing w:after="0"/>
        <w:rPr>
          <w:rFonts w:eastAsia="Times New Roman"/>
          <w:color w:val="000000"/>
          <w:szCs w:val="24"/>
          <w:lang w:eastAsia="en-GB"/>
        </w:rPr>
      </w:pPr>
      <w:r w:rsidRPr="00C679EB">
        <w:rPr>
          <w:rFonts w:eastAsia="Times New Roman"/>
          <w:color w:val="000000"/>
          <w:szCs w:val="24"/>
          <w:lang w:eastAsia="en-GB"/>
        </w:rPr>
        <w:t xml:space="preserve">Insurance and reinsurance undertakings, </w:t>
      </w:r>
      <w:r w:rsidRPr="00C679EB">
        <w:rPr>
          <w:rFonts w:eastAsia="Times New Roman"/>
          <w:bCs/>
          <w:color w:val="000000"/>
          <w:szCs w:val="24"/>
          <w:lang w:eastAsia="en-GB"/>
        </w:rPr>
        <w:t>captive insurance and captive reinsurance undertakings,</w:t>
      </w:r>
      <w:r w:rsidRPr="00CC644B">
        <w:rPr>
          <w:rFonts w:eastAsia="Times New Roman"/>
          <w:color w:val="000000"/>
          <w:szCs w:val="24"/>
          <w:lang w:eastAsia="en-GB"/>
        </w:rPr>
        <w:t xml:space="preserve"> participating insurance and reinsurance undertakings, insurance holding companies and mixed financial holding companies shall be responsible for the quality</w:t>
      </w:r>
      <w:r w:rsidRPr="00C679EB">
        <w:rPr>
          <w:rFonts w:eastAsia="Times New Roman"/>
          <w:color w:val="000000"/>
          <w:szCs w:val="24"/>
          <w:lang w:eastAsia="en-GB"/>
        </w:rPr>
        <w:t xml:space="preserve"> of the information reported</w:t>
      </w:r>
      <w:r w:rsidR="00C1591D" w:rsidRPr="00C679EB">
        <w:rPr>
          <w:rFonts w:eastAsia="Times New Roman"/>
          <w:color w:val="000000"/>
          <w:szCs w:val="24"/>
          <w:lang w:eastAsia="en-GB"/>
        </w:rPr>
        <w:t>.</w:t>
      </w:r>
    </w:p>
    <w:p w14:paraId="5A5B6147" w14:textId="77777777" w:rsidR="001240FB" w:rsidRPr="00C679EB" w:rsidRDefault="00C1591D" w:rsidP="001240FB">
      <w:pPr>
        <w:shd w:val="clear" w:color="auto" w:fill="FFFFFF"/>
        <w:spacing w:after="0"/>
        <w:rPr>
          <w:rFonts w:eastAsia="Times New Roman"/>
          <w:color w:val="000000"/>
          <w:szCs w:val="24"/>
          <w:lang w:eastAsia="en-GB"/>
        </w:rPr>
      </w:pPr>
      <w:r w:rsidRPr="00C679EB">
        <w:rPr>
          <w:rFonts w:eastAsia="Times New Roman"/>
          <w:color w:val="000000"/>
          <w:szCs w:val="24"/>
          <w:lang w:eastAsia="en-GB"/>
        </w:rPr>
        <w:t xml:space="preserve">They </w:t>
      </w:r>
      <w:r w:rsidR="001240FB" w:rsidRPr="00C679EB">
        <w:rPr>
          <w:rFonts w:eastAsia="Times New Roman"/>
          <w:color w:val="000000"/>
          <w:szCs w:val="24"/>
          <w:lang w:eastAsia="en-GB"/>
        </w:rPr>
        <w:t>shall re-submit as soon as practicable the information reported using the templates referred to in this</w:t>
      </w:r>
      <w:r w:rsidR="00E32D29" w:rsidRPr="00C679EB">
        <w:rPr>
          <w:rFonts w:eastAsia="Times New Roman"/>
          <w:color w:val="000000"/>
          <w:szCs w:val="24"/>
          <w:lang w:eastAsia="en-GB"/>
        </w:rPr>
        <w:t xml:space="preserve"> Implementing</w:t>
      </w:r>
      <w:r w:rsidR="001240FB" w:rsidRPr="00C679EB">
        <w:rPr>
          <w:rFonts w:eastAsia="Times New Roman"/>
          <w:color w:val="000000"/>
          <w:szCs w:val="24"/>
          <w:lang w:eastAsia="en-GB"/>
        </w:rPr>
        <w:t xml:space="preserve"> Regulation whe</w:t>
      </w:r>
      <w:r w:rsidR="00826795">
        <w:rPr>
          <w:rFonts w:eastAsia="Times New Roman"/>
          <w:color w:val="000000"/>
          <w:szCs w:val="24"/>
          <w:lang w:eastAsia="en-GB"/>
        </w:rPr>
        <w:t>re</w:t>
      </w:r>
      <w:r w:rsidR="001240FB" w:rsidRPr="00C679EB">
        <w:rPr>
          <w:rFonts w:eastAsia="Times New Roman"/>
          <w:color w:val="000000"/>
          <w:szCs w:val="24"/>
          <w:lang w:eastAsia="en-GB"/>
        </w:rPr>
        <w:t>:</w:t>
      </w:r>
    </w:p>
    <w:p w14:paraId="5A5B6148" w14:textId="77777777" w:rsidR="001240FB" w:rsidRPr="00C679EB" w:rsidRDefault="001240FB" w:rsidP="001205E7">
      <w:pPr>
        <w:pStyle w:val="Point0letter"/>
        <w:numPr>
          <w:ilvl w:val="1"/>
          <w:numId w:val="9"/>
        </w:numPr>
        <w:rPr>
          <w:lang w:eastAsia="en-GB"/>
        </w:rPr>
      </w:pPr>
      <w:r w:rsidRPr="00C679EB">
        <w:rPr>
          <w:lang w:eastAsia="en-GB"/>
        </w:rPr>
        <w:t xml:space="preserve">the information originally reported has materially changed in relation to the same reporting period after the submission </w:t>
      </w:r>
      <w:r w:rsidR="00826795">
        <w:rPr>
          <w:lang w:eastAsia="en-GB"/>
        </w:rPr>
        <w:t xml:space="preserve">of that information </w:t>
      </w:r>
      <w:r w:rsidRPr="00C679EB">
        <w:rPr>
          <w:lang w:eastAsia="en-GB"/>
        </w:rPr>
        <w:t>to the supervisory authorities or to the group supervisor; or</w:t>
      </w:r>
    </w:p>
    <w:p w14:paraId="5A5B6149" w14:textId="77777777" w:rsidR="001240FB" w:rsidRPr="00C679EB" w:rsidRDefault="001240FB" w:rsidP="001205E7">
      <w:pPr>
        <w:pStyle w:val="Point0letter"/>
        <w:numPr>
          <w:ilvl w:val="1"/>
          <w:numId w:val="9"/>
        </w:numPr>
        <w:rPr>
          <w:lang w:eastAsia="en-GB"/>
        </w:rPr>
      </w:pPr>
      <w:r w:rsidRPr="00C679EB">
        <w:rPr>
          <w:lang w:eastAsia="en-GB"/>
        </w:rPr>
        <w:lastRenderedPageBreak/>
        <w:t>the supervisory authorities or the group supervisor request it due to material data quality issues.</w:t>
      </w:r>
    </w:p>
    <w:p w14:paraId="5A5B614A" w14:textId="77777777" w:rsidR="001240FB" w:rsidRPr="00C679EB" w:rsidRDefault="001240FB" w:rsidP="001240FB">
      <w:pPr>
        <w:pStyle w:val="Titrearticle"/>
      </w:pPr>
      <w:r w:rsidRPr="00C679EB">
        <w:t xml:space="preserve">Article </w:t>
      </w:r>
      <w:r w:rsidR="00257B77">
        <w:t>4</w:t>
      </w:r>
    </w:p>
    <w:p w14:paraId="5A5B614B" w14:textId="77777777" w:rsidR="001240FB" w:rsidRPr="00C679EB" w:rsidRDefault="00E97C03" w:rsidP="001240FB">
      <w:pPr>
        <w:shd w:val="clear" w:color="auto" w:fill="FFFFFF"/>
        <w:spacing w:before="60"/>
        <w:jc w:val="center"/>
        <w:rPr>
          <w:rFonts w:eastAsia="Times New Roman"/>
          <w:b/>
          <w:bCs/>
          <w:color w:val="000000"/>
          <w:szCs w:val="24"/>
          <w:lang w:eastAsia="en-GB"/>
        </w:rPr>
      </w:pPr>
      <w:r>
        <w:rPr>
          <w:rFonts w:eastAsia="Times New Roman"/>
          <w:b/>
          <w:bCs/>
          <w:color w:val="000000"/>
          <w:szCs w:val="24"/>
          <w:lang w:eastAsia="en-GB"/>
        </w:rPr>
        <w:t xml:space="preserve">Risk-based reporting </w:t>
      </w:r>
      <w:r w:rsidR="001240FB" w:rsidRPr="00C679EB">
        <w:rPr>
          <w:rFonts w:eastAsia="Times New Roman"/>
          <w:b/>
          <w:bCs/>
          <w:color w:val="000000"/>
          <w:szCs w:val="24"/>
          <w:lang w:eastAsia="en-GB"/>
        </w:rPr>
        <w:t>thresholds</w:t>
      </w:r>
    </w:p>
    <w:p w14:paraId="5A5B614C" w14:textId="77777777" w:rsidR="001240FB" w:rsidRPr="00C679EB" w:rsidRDefault="001240FB" w:rsidP="00C679EB">
      <w:pPr>
        <w:shd w:val="clear" w:color="auto" w:fill="FFFFFF"/>
        <w:tabs>
          <w:tab w:val="left" w:pos="567"/>
        </w:tabs>
        <w:spacing w:after="0"/>
        <w:rPr>
          <w:rFonts w:eastAsia="Times New Roman"/>
          <w:color w:val="000000"/>
          <w:szCs w:val="24"/>
          <w:lang w:eastAsia="en-GB"/>
        </w:rPr>
      </w:pPr>
      <w:r w:rsidRPr="00C679EB">
        <w:rPr>
          <w:rFonts w:eastAsia="Times New Roman"/>
          <w:color w:val="000000"/>
          <w:szCs w:val="24"/>
          <w:lang w:eastAsia="en-GB"/>
        </w:rPr>
        <w:t>1.</w:t>
      </w:r>
      <w:r w:rsidR="00C679EB">
        <w:rPr>
          <w:lang w:eastAsia="en-GB"/>
        </w:rPr>
        <w:tab/>
      </w:r>
      <w:r w:rsidRPr="00C679EB">
        <w:rPr>
          <w:rFonts w:eastAsia="Times New Roman"/>
          <w:color w:val="000000"/>
          <w:szCs w:val="24"/>
          <w:lang w:eastAsia="en-GB"/>
        </w:rPr>
        <w:t xml:space="preserve">Insurance and reinsurance undertakings, </w:t>
      </w:r>
      <w:r w:rsidRPr="00C679EB">
        <w:rPr>
          <w:rFonts w:eastAsia="Times New Roman"/>
          <w:bCs/>
          <w:color w:val="000000"/>
          <w:szCs w:val="24"/>
          <w:lang w:eastAsia="en-GB"/>
        </w:rPr>
        <w:t>captive insurance and captive reinsurance undertakings,</w:t>
      </w:r>
      <w:r w:rsidRPr="00C679EB">
        <w:rPr>
          <w:rFonts w:eastAsia="Times New Roman"/>
          <w:color w:val="000000"/>
          <w:szCs w:val="24"/>
          <w:lang w:eastAsia="en-GB"/>
        </w:rPr>
        <w:t xml:space="preserve"> participating insurance and reinsurance undertakings, insurance holding companies and mixed financial holding companies shall not</w:t>
      </w:r>
      <w:r w:rsidR="004828C2" w:rsidRPr="00C679EB">
        <w:rPr>
          <w:rFonts w:eastAsia="Times New Roman"/>
          <w:color w:val="000000"/>
          <w:szCs w:val="24"/>
          <w:lang w:eastAsia="en-GB"/>
        </w:rPr>
        <w:t xml:space="preserve"> </w:t>
      </w:r>
      <w:r w:rsidR="00656427" w:rsidRPr="00C679EB">
        <w:rPr>
          <w:rFonts w:eastAsia="Times New Roman"/>
          <w:color w:val="000000"/>
          <w:szCs w:val="24"/>
          <w:lang w:eastAsia="en-GB"/>
        </w:rPr>
        <w:t xml:space="preserve">be </w:t>
      </w:r>
      <w:r w:rsidR="004828C2" w:rsidRPr="00C679EB">
        <w:rPr>
          <w:rFonts w:eastAsia="Times New Roman"/>
          <w:color w:val="000000"/>
          <w:szCs w:val="24"/>
          <w:lang w:eastAsia="en-GB"/>
        </w:rPr>
        <w:t xml:space="preserve">required </w:t>
      </w:r>
      <w:r w:rsidR="00203ECB">
        <w:rPr>
          <w:rFonts w:eastAsia="Times New Roman"/>
          <w:color w:val="000000"/>
          <w:szCs w:val="24"/>
          <w:lang w:eastAsia="en-GB"/>
        </w:rPr>
        <w:t xml:space="preserve">by the supervisory authorities </w:t>
      </w:r>
      <w:r w:rsidR="004828C2" w:rsidRPr="00C679EB">
        <w:rPr>
          <w:rFonts w:eastAsia="Times New Roman"/>
          <w:color w:val="000000"/>
          <w:szCs w:val="24"/>
          <w:lang w:eastAsia="en-GB"/>
        </w:rPr>
        <w:t>to</w:t>
      </w:r>
      <w:r w:rsidRPr="00C679EB">
        <w:rPr>
          <w:rFonts w:eastAsia="Times New Roman"/>
          <w:color w:val="000000"/>
          <w:szCs w:val="24"/>
          <w:lang w:eastAsia="en-GB"/>
        </w:rPr>
        <w:t xml:space="preserve"> submit </w:t>
      </w:r>
      <w:r w:rsidR="00826795">
        <w:rPr>
          <w:rFonts w:eastAsia="Times New Roman"/>
          <w:color w:val="000000"/>
          <w:szCs w:val="24"/>
          <w:lang w:eastAsia="en-GB"/>
        </w:rPr>
        <w:t xml:space="preserve">annually </w:t>
      </w:r>
      <w:r w:rsidRPr="00C679EB">
        <w:rPr>
          <w:rFonts w:eastAsia="Times New Roman"/>
          <w:color w:val="000000"/>
          <w:szCs w:val="24"/>
          <w:lang w:eastAsia="en-GB"/>
        </w:rPr>
        <w:t>the</w:t>
      </w:r>
      <w:r w:rsidR="00826795">
        <w:rPr>
          <w:rFonts w:eastAsia="Times New Roman"/>
          <w:color w:val="000000"/>
          <w:szCs w:val="24"/>
          <w:lang w:eastAsia="en-GB"/>
        </w:rPr>
        <w:t xml:space="preserve"> information referred to in Articles </w:t>
      </w:r>
      <w:r w:rsidR="000D325B">
        <w:rPr>
          <w:rFonts w:eastAsia="Times New Roman"/>
          <w:color w:val="000000"/>
          <w:szCs w:val="24"/>
          <w:lang w:eastAsia="en-GB"/>
        </w:rPr>
        <w:t>35</w:t>
      </w:r>
      <w:r w:rsidR="00826795">
        <w:rPr>
          <w:rFonts w:eastAsia="Times New Roman"/>
          <w:color w:val="000000"/>
          <w:szCs w:val="24"/>
          <w:lang w:eastAsia="en-GB"/>
        </w:rPr>
        <w:t xml:space="preserve"> of </w:t>
      </w:r>
      <w:r w:rsidR="00826795" w:rsidRPr="00CB57DC">
        <w:rPr>
          <w:rFonts w:eastAsia="Times New Roman"/>
          <w:color w:val="000000"/>
          <w:szCs w:val="24"/>
          <w:lang w:eastAsia="en-GB"/>
        </w:rPr>
        <w:t>Directive 2009/138/EC</w:t>
      </w:r>
      <w:r w:rsidRPr="00C679EB">
        <w:rPr>
          <w:rFonts w:eastAsia="Times New Roman"/>
          <w:color w:val="000000"/>
          <w:szCs w:val="24"/>
          <w:lang w:eastAsia="en-GB"/>
        </w:rPr>
        <w:t xml:space="preserve"> to which a </w:t>
      </w:r>
      <w:r w:rsidR="001547D7" w:rsidRPr="001674B0">
        <w:rPr>
          <w:rFonts w:eastAsia="Times New Roman"/>
          <w:color w:val="000000"/>
          <w:szCs w:val="24"/>
          <w:lang w:eastAsia="en-GB"/>
        </w:rPr>
        <w:t>risk-based</w:t>
      </w:r>
      <w:r w:rsidR="001547D7">
        <w:rPr>
          <w:rFonts w:eastAsia="Times New Roman"/>
          <w:color w:val="000000"/>
          <w:szCs w:val="24"/>
          <w:lang w:eastAsia="en-GB"/>
        </w:rPr>
        <w:t xml:space="preserve"> </w:t>
      </w:r>
      <w:r w:rsidRPr="00C679EB">
        <w:rPr>
          <w:rFonts w:eastAsia="Times New Roman"/>
          <w:color w:val="000000"/>
          <w:szCs w:val="24"/>
          <w:lang w:eastAsia="en-GB"/>
        </w:rPr>
        <w:t>reportin</w:t>
      </w:r>
      <w:r w:rsidR="00E97C03">
        <w:rPr>
          <w:rFonts w:eastAsia="Times New Roman"/>
          <w:color w:val="000000"/>
          <w:szCs w:val="24"/>
          <w:lang w:eastAsia="en-GB"/>
        </w:rPr>
        <w:t>g</w:t>
      </w:r>
      <w:r w:rsidR="002130B3">
        <w:rPr>
          <w:rFonts w:eastAsia="Times New Roman"/>
          <w:color w:val="000000"/>
          <w:szCs w:val="24"/>
          <w:lang w:eastAsia="en-GB"/>
        </w:rPr>
        <w:t xml:space="preserve"> </w:t>
      </w:r>
      <w:r w:rsidRPr="00C679EB">
        <w:rPr>
          <w:rFonts w:eastAsia="Times New Roman"/>
          <w:color w:val="000000"/>
          <w:szCs w:val="24"/>
          <w:lang w:eastAsia="en-GB"/>
        </w:rPr>
        <w:t xml:space="preserve">threshold applies when that threshold is not exceeded in </w:t>
      </w:r>
      <w:r w:rsidR="00826795" w:rsidRPr="00C679EB">
        <w:rPr>
          <w:rFonts w:eastAsia="Times New Roman"/>
          <w:color w:val="000000"/>
          <w:szCs w:val="24"/>
          <w:lang w:eastAsia="en-GB"/>
        </w:rPr>
        <w:t>both</w:t>
      </w:r>
      <w:r w:rsidR="00826795">
        <w:rPr>
          <w:rFonts w:eastAsia="Times New Roman"/>
          <w:color w:val="000000"/>
          <w:szCs w:val="24"/>
          <w:lang w:eastAsia="en-GB"/>
        </w:rPr>
        <w:t xml:space="preserve"> </w:t>
      </w:r>
      <w:r w:rsidRPr="00C679EB">
        <w:rPr>
          <w:rFonts w:eastAsia="Times New Roman"/>
          <w:color w:val="000000"/>
          <w:szCs w:val="24"/>
          <w:lang w:eastAsia="en-GB"/>
        </w:rPr>
        <w:t>the current and the previous reporting year.</w:t>
      </w:r>
    </w:p>
    <w:p w14:paraId="5A5B614D" w14:textId="77777777" w:rsidR="001240FB" w:rsidRPr="00C679EB" w:rsidRDefault="00114388" w:rsidP="00826795">
      <w:pPr>
        <w:shd w:val="clear" w:color="auto" w:fill="FFFFFF"/>
        <w:tabs>
          <w:tab w:val="left" w:pos="567"/>
        </w:tabs>
        <w:spacing w:after="0"/>
        <w:rPr>
          <w:rFonts w:eastAsia="Times New Roman"/>
          <w:color w:val="000000"/>
          <w:szCs w:val="24"/>
          <w:lang w:eastAsia="en-GB"/>
        </w:rPr>
      </w:pPr>
      <w:r w:rsidRPr="00114388">
        <w:rPr>
          <w:rFonts w:eastAsia="Times New Roman"/>
          <w:color w:val="000000"/>
          <w:szCs w:val="24"/>
          <w:lang w:eastAsia="en-GB"/>
        </w:rPr>
        <w:t xml:space="preserve"> </w:t>
      </w:r>
      <w:r w:rsidR="00830DC0">
        <w:rPr>
          <w:rFonts w:eastAsia="Times New Roman"/>
          <w:color w:val="000000"/>
          <w:szCs w:val="24"/>
          <w:lang w:eastAsia="en-GB"/>
        </w:rPr>
        <w:t>2</w:t>
      </w:r>
      <w:r w:rsidR="001240FB" w:rsidRPr="00CC644B">
        <w:rPr>
          <w:rFonts w:eastAsia="Times New Roman"/>
          <w:color w:val="000000"/>
          <w:szCs w:val="24"/>
          <w:lang w:eastAsia="en-GB"/>
        </w:rPr>
        <w:t>.</w:t>
      </w:r>
      <w:r w:rsidR="00826795">
        <w:rPr>
          <w:rFonts w:eastAsia="Times New Roman"/>
          <w:color w:val="000000"/>
          <w:szCs w:val="24"/>
          <w:lang w:eastAsia="en-GB"/>
        </w:rPr>
        <w:tab/>
      </w:r>
      <w:r w:rsidR="00EB33CE">
        <w:rPr>
          <w:rFonts w:eastAsia="Times New Roman"/>
          <w:color w:val="000000"/>
          <w:szCs w:val="24"/>
          <w:lang w:eastAsia="en-GB"/>
        </w:rPr>
        <w:t>I</w:t>
      </w:r>
      <w:r w:rsidR="001240FB" w:rsidRPr="00CC644B">
        <w:rPr>
          <w:rFonts w:eastAsia="Times New Roman"/>
          <w:color w:val="000000"/>
          <w:szCs w:val="24"/>
          <w:lang w:eastAsia="en-GB"/>
        </w:rPr>
        <w:t xml:space="preserve">nsurance and reinsurance undertakings, </w:t>
      </w:r>
      <w:r w:rsidR="001240FB" w:rsidRPr="001D1788">
        <w:rPr>
          <w:rFonts w:eastAsia="Times New Roman"/>
          <w:bCs/>
          <w:color w:val="000000"/>
          <w:szCs w:val="24"/>
          <w:lang w:eastAsia="en-GB"/>
        </w:rPr>
        <w:t>captive insurance and captive reinsurance undert</w:t>
      </w:r>
      <w:r w:rsidR="001240FB" w:rsidRPr="00CB57DC">
        <w:rPr>
          <w:rFonts w:eastAsia="Times New Roman"/>
          <w:bCs/>
          <w:color w:val="000000"/>
          <w:szCs w:val="24"/>
          <w:lang w:eastAsia="en-GB"/>
        </w:rPr>
        <w:t>akings, p</w:t>
      </w:r>
      <w:r w:rsidR="001240FB" w:rsidRPr="00CB57DC">
        <w:rPr>
          <w:rFonts w:eastAsia="Times New Roman"/>
          <w:color w:val="000000"/>
          <w:szCs w:val="24"/>
          <w:lang w:eastAsia="en-GB"/>
        </w:rPr>
        <w:t>articip</w:t>
      </w:r>
      <w:r w:rsidR="005D69C4">
        <w:rPr>
          <w:rFonts w:eastAsia="Times New Roman"/>
          <w:color w:val="000000"/>
          <w:szCs w:val="24"/>
          <w:lang w:eastAsia="en-GB"/>
        </w:rPr>
        <w:t xml:space="preserve">ating insurance and reinsurance </w:t>
      </w:r>
      <w:r w:rsidR="001240FB" w:rsidRPr="00CB57DC">
        <w:rPr>
          <w:rFonts w:eastAsia="Times New Roman"/>
          <w:color w:val="000000"/>
          <w:szCs w:val="24"/>
          <w:lang w:eastAsia="en-GB"/>
        </w:rPr>
        <w:t xml:space="preserve">undertakings, insurance holding companies and mixed financial holding companies </w:t>
      </w:r>
      <w:r w:rsidR="00EB33CE">
        <w:rPr>
          <w:rFonts w:eastAsia="Times New Roman"/>
          <w:color w:val="000000"/>
          <w:szCs w:val="24"/>
          <w:lang w:eastAsia="en-GB"/>
        </w:rPr>
        <w:t xml:space="preserve">that </w:t>
      </w:r>
      <w:r w:rsidR="001240FB" w:rsidRPr="00CB57DC">
        <w:rPr>
          <w:rFonts w:eastAsia="Times New Roman"/>
          <w:color w:val="000000"/>
          <w:szCs w:val="24"/>
          <w:lang w:eastAsia="en-GB"/>
        </w:rPr>
        <w:t xml:space="preserve">do not exceed the applicable </w:t>
      </w:r>
      <w:r w:rsidR="00BA0563" w:rsidRPr="001674B0">
        <w:rPr>
          <w:rFonts w:eastAsia="Times New Roman"/>
          <w:color w:val="000000"/>
          <w:szCs w:val="24"/>
          <w:lang w:eastAsia="en-GB"/>
        </w:rPr>
        <w:t>risk-based</w:t>
      </w:r>
      <w:r w:rsidR="00BA0563">
        <w:rPr>
          <w:rFonts w:eastAsia="Times New Roman"/>
          <w:color w:val="000000"/>
          <w:szCs w:val="24"/>
          <w:lang w:eastAsia="en-GB"/>
        </w:rPr>
        <w:t xml:space="preserve"> </w:t>
      </w:r>
      <w:r w:rsidR="001240FB" w:rsidRPr="00CB57DC">
        <w:rPr>
          <w:rFonts w:eastAsia="Times New Roman"/>
          <w:color w:val="000000"/>
          <w:szCs w:val="24"/>
          <w:lang w:eastAsia="en-GB"/>
        </w:rPr>
        <w:t xml:space="preserve">reporting thresholds </w:t>
      </w:r>
      <w:r w:rsidR="00663D24">
        <w:rPr>
          <w:rFonts w:eastAsia="Times New Roman"/>
          <w:color w:val="000000"/>
          <w:szCs w:val="24"/>
          <w:lang w:eastAsia="en-GB"/>
        </w:rPr>
        <w:t xml:space="preserve">as </w:t>
      </w:r>
      <w:r w:rsidR="00663D24" w:rsidRPr="00C13ADE">
        <w:rPr>
          <w:rFonts w:eastAsia="Times New Roman"/>
          <w:color w:val="000000"/>
          <w:szCs w:val="24"/>
          <w:lang w:eastAsia="en-GB"/>
        </w:rPr>
        <w:t>defined in</w:t>
      </w:r>
      <w:r w:rsidR="000C67E5" w:rsidRPr="00C13ADE">
        <w:rPr>
          <w:rFonts w:eastAsia="Times New Roman"/>
          <w:color w:val="000000"/>
          <w:szCs w:val="24"/>
          <w:lang w:eastAsia="en-GB"/>
        </w:rPr>
        <w:t xml:space="preserve"> </w:t>
      </w:r>
      <w:r w:rsidR="00C13ADE" w:rsidRPr="00C13ADE">
        <w:rPr>
          <w:rFonts w:eastAsia="Times New Roman"/>
          <w:color w:val="000000"/>
          <w:szCs w:val="24"/>
          <w:lang w:eastAsia="en-GB"/>
        </w:rPr>
        <w:t xml:space="preserve">the </w:t>
      </w:r>
      <w:r w:rsidR="00DD4951" w:rsidRPr="00C13ADE">
        <w:rPr>
          <w:rFonts w:eastAsia="Times New Roman"/>
          <w:color w:val="000000"/>
          <w:szCs w:val="24"/>
          <w:lang w:eastAsia="en-GB"/>
        </w:rPr>
        <w:t xml:space="preserve">previous paragraph </w:t>
      </w:r>
      <w:r w:rsidR="001240FB" w:rsidRPr="00C13ADE">
        <w:rPr>
          <w:rFonts w:eastAsia="Times New Roman"/>
          <w:color w:val="000000"/>
          <w:szCs w:val="24"/>
          <w:lang w:eastAsia="en-GB"/>
        </w:rPr>
        <w:t>shall</w:t>
      </w:r>
      <w:r w:rsidR="001240FB" w:rsidRPr="00C679EB">
        <w:rPr>
          <w:rFonts w:eastAsia="Times New Roman"/>
          <w:color w:val="000000"/>
          <w:szCs w:val="24"/>
          <w:lang w:eastAsia="en-GB"/>
        </w:rPr>
        <w:t xml:space="preserve"> be exempted from reporting the </w:t>
      </w:r>
      <w:r w:rsidR="009F2C48">
        <w:rPr>
          <w:rFonts w:eastAsia="Times New Roman"/>
          <w:color w:val="000000"/>
          <w:szCs w:val="24"/>
          <w:lang w:eastAsia="en-GB"/>
        </w:rPr>
        <w:t xml:space="preserve">information referred to in Article </w:t>
      </w:r>
      <w:r w:rsidR="00663D24">
        <w:rPr>
          <w:rFonts w:eastAsia="Times New Roman"/>
          <w:color w:val="000000"/>
          <w:szCs w:val="24"/>
          <w:lang w:eastAsia="en-GB"/>
        </w:rPr>
        <w:t>35</w:t>
      </w:r>
      <w:r w:rsidR="009F2C48">
        <w:rPr>
          <w:rFonts w:eastAsia="Times New Roman"/>
          <w:color w:val="000000"/>
          <w:szCs w:val="24"/>
          <w:lang w:eastAsia="en-GB"/>
        </w:rPr>
        <w:t xml:space="preserve"> of Directive </w:t>
      </w:r>
      <w:r w:rsidR="009F2C48" w:rsidRPr="00CB57DC">
        <w:rPr>
          <w:rFonts w:eastAsia="Times New Roman"/>
          <w:color w:val="000000"/>
          <w:szCs w:val="24"/>
          <w:lang w:eastAsia="en-GB"/>
        </w:rPr>
        <w:t>2009/138/EC</w:t>
      </w:r>
      <w:r w:rsidR="00663D24">
        <w:rPr>
          <w:rFonts w:eastAsia="Times New Roman"/>
          <w:color w:val="000000"/>
          <w:szCs w:val="24"/>
          <w:lang w:eastAsia="en-GB"/>
        </w:rPr>
        <w:t xml:space="preserve"> for which risk-based thresholds are identified in this Implementing Regulation</w:t>
      </w:r>
      <w:r w:rsidR="001240FB" w:rsidRPr="00C679EB">
        <w:rPr>
          <w:rFonts w:eastAsia="Times New Roman"/>
          <w:color w:val="000000"/>
          <w:szCs w:val="24"/>
          <w:lang w:eastAsia="en-GB"/>
        </w:rPr>
        <w:t xml:space="preserve"> for the current and the following reporting year.</w:t>
      </w:r>
    </w:p>
    <w:p w14:paraId="5A5B614E" w14:textId="5138BF79" w:rsidR="001240FB" w:rsidRPr="00C679EB" w:rsidRDefault="00830DC0" w:rsidP="00E17E12">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3</w:t>
      </w:r>
      <w:r w:rsidR="001240FB" w:rsidRPr="00C679EB">
        <w:rPr>
          <w:rFonts w:eastAsia="Times New Roman"/>
          <w:color w:val="000000"/>
          <w:szCs w:val="24"/>
          <w:lang w:eastAsia="en-GB"/>
        </w:rPr>
        <w:t>.</w:t>
      </w:r>
      <w:r w:rsidR="00E17E12">
        <w:rPr>
          <w:rFonts w:eastAsia="Times New Roman"/>
          <w:color w:val="000000"/>
          <w:szCs w:val="24"/>
          <w:lang w:eastAsia="en-GB"/>
        </w:rPr>
        <w:tab/>
        <w:t>I</w:t>
      </w:r>
      <w:r w:rsidR="001240FB" w:rsidRPr="00C679EB">
        <w:rPr>
          <w:rFonts w:eastAsia="Times New Roman"/>
          <w:color w:val="000000"/>
          <w:szCs w:val="24"/>
          <w:lang w:eastAsia="en-GB"/>
        </w:rPr>
        <w:t xml:space="preserve">nsurance and reinsurance undertakings, </w:t>
      </w:r>
      <w:r w:rsidR="001240FB" w:rsidRPr="00C679EB">
        <w:rPr>
          <w:rFonts w:eastAsia="Times New Roman"/>
          <w:bCs/>
          <w:color w:val="000000"/>
          <w:szCs w:val="24"/>
          <w:lang w:eastAsia="en-GB"/>
        </w:rPr>
        <w:t>captive insurance and captive reinsurance undertakings, p</w:t>
      </w:r>
      <w:r w:rsidR="001240FB" w:rsidRPr="00CC644B">
        <w:rPr>
          <w:rFonts w:eastAsia="Times New Roman"/>
          <w:color w:val="000000"/>
          <w:szCs w:val="24"/>
          <w:lang w:eastAsia="en-GB"/>
        </w:rPr>
        <w:t xml:space="preserve">articipating insurance and reinsurance undertakings, insurance holding companies and mixed financial holding companies </w:t>
      </w:r>
      <w:r w:rsidR="00E17E12">
        <w:rPr>
          <w:rFonts w:eastAsia="Times New Roman"/>
          <w:color w:val="000000"/>
          <w:szCs w:val="24"/>
          <w:lang w:eastAsia="en-GB"/>
        </w:rPr>
        <w:t xml:space="preserve">that </w:t>
      </w:r>
      <w:r w:rsidR="001240FB" w:rsidRPr="00CC644B">
        <w:rPr>
          <w:rFonts w:eastAsia="Times New Roman"/>
          <w:color w:val="000000"/>
          <w:szCs w:val="24"/>
          <w:lang w:eastAsia="en-GB"/>
        </w:rPr>
        <w:t xml:space="preserve">exceed the applicable </w:t>
      </w:r>
      <w:r w:rsidR="002337C3" w:rsidRPr="00115C8F">
        <w:rPr>
          <w:rFonts w:eastAsia="Times New Roman"/>
          <w:color w:val="000000"/>
          <w:szCs w:val="24"/>
          <w:lang w:eastAsia="en-GB"/>
        </w:rPr>
        <w:t>risk-based</w:t>
      </w:r>
      <w:r w:rsidR="002337C3" w:rsidRPr="00CC644B">
        <w:rPr>
          <w:rFonts w:eastAsia="Times New Roman"/>
          <w:color w:val="000000"/>
          <w:szCs w:val="24"/>
          <w:lang w:eastAsia="en-GB"/>
        </w:rPr>
        <w:t xml:space="preserve"> </w:t>
      </w:r>
      <w:r w:rsidR="00115C8F">
        <w:rPr>
          <w:rFonts w:eastAsia="Times New Roman"/>
          <w:color w:val="000000"/>
          <w:szCs w:val="24"/>
          <w:lang w:eastAsia="en-GB"/>
        </w:rPr>
        <w:t>reporting</w:t>
      </w:r>
      <w:r w:rsidR="00663D24">
        <w:rPr>
          <w:rFonts w:eastAsia="Times New Roman"/>
          <w:color w:val="000000"/>
          <w:szCs w:val="24"/>
          <w:lang w:eastAsia="en-GB"/>
        </w:rPr>
        <w:t xml:space="preserve"> </w:t>
      </w:r>
      <w:r w:rsidR="001240FB" w:rsidRPr="00CC644B">
        <w:rPr>
          <w:rFonts w:eastAsia="Times New Roman"/>
          <w:color w:val="000000"/>
          <w:szCs w:val="24"/>
          <w:lang w:eastAsia="en-GB"/>
        </w:rPr>
        <w:t xml:space="preserve">thresholds </w:t>
      </w:r>
      <w:ins w:id="123" w:author="Author">
        <w:r w:rsidR="00265751" w:rsidRPr="00C02773">
          <w:rPr>
            <w:lang w:val="en-US"/>
          </w:rPr>
          <w:t>in both the current and the previous reporting year</w:t>
        </w:r>
        <w:r w:rsidR="00265751">
          <w:t xml:space="preserve"> </w:t>
        </w:r>
      </w:ins>
      <w:del w:id="124" w:author="Author">
        <w:r w:rsidR="00663D24" w:rsidDel="00265751">
          <w:rPr>
            <w:rFonts w:eastAsia="Times New Roman"/>
            <w:color w:val="000000"/>
            <w:szCs w:val="24"/>
            <w:lang w:eastAsia="en-GB"/>
          </w:rPr>
          <w:delText>as defined in paragraph 1</w:delText>
        </w:r>
        <w:r w:rsidR="001240FB" w:rsidRPr="00C679EB" w:rsidDel="00265751">
          <w:rPr>
            <w:rFonts w:eastAsia="Times New Roman"/>
            <w:color w:val="000000"/>
            <w:szCs w:val="24"/>
            <w:lang w:eastAsia="en-GB"/>
          </w:rPr>
          <w:delText xml:space="preserve"> </w:delText>
        </w:r>
      </w:del>
      <w:r w:rsidR="001240FB" w:rsidRPr="00C679EB">
        <w:rPr>
          <w:rFonts w:eastAsia="Times New Roman"/>
          <w:color w:val="000000"/>
          <w:szCs w:val="24"/>
          <w:lang w:eastAsia="en-GB"/>
        </w:rPr>
        <w:t xml:space="preserve">shall report </w:t>
      </w:r>
      <w:r w:rsidR="00E17E12">
        <w:rPr>
          <w:rFonts w:eastAsia="Times New Roman"/>
          <w:color w:val="000000"/>
          <w:szCs w:val="24"/>
          <w:lang w:eastAsia="en-GB"/>
        </w:rPr>
        <w:t xml:space="preserve">information referred to in Article </w:t>
      </w:r>
      <w:r w:rsidR="00663D24">
        <w:rPr>
          <w:rFonts w:eastAsia="Times New Roman"/>
          <w:color w:val="000000"/>
          <w:szCs w:val="24"/>
          <w:lang w:eastAsia="en-GB"/>
        </w:rPr>
        <w:t>35</w:t>
      </w:r>
      <w:r w:rsidR="00E17E12">
        <w:rPr>
          <w:rFonts w:eastAsia="Times New Roman"/>
          <w:color w:val="000000"/>
          <w:szCs w:val="24"/>
          <w:lang w:eastAsia="en-GB"/>
        </w:rPr>
        <w:t xml:space="preserve"> of Directive </w:t>
      </w:r>
      <w:r w:rsidR="00E17E12" w:rsidRPr="00CB57DC">
        <w:rPr>
          <w:rFonts w:eastAsia="Times New Roman"/>
          <w:color w:val="000000"/>
          <w:szCs w:val="24"/>
          <w:lang w:eastAsia="en-GB"/>
        </w:rPr>
        <w:t>2009/138/EC</w:t>
      </w:r>
      <w:r w:rsidR="00E17E12">
        <w:rPr>
          <w:rFonts w:eastAsia="Times New Roman"/>
          <w:color w:val="000000"/>
          <w:szCs w:val="24"/>
          <w:lang w:eastAsia="en-GB"/>
        </w:rPr>
        <w:t xml:space="preserve"> </w:t>
      </w:r>
      <w:r w:rsidR="00663D24">
        <w:rPr>
          <w:rFonts w:eastAsia="Times New Roman"/>
          <w:color w:val="000000"/>
          <w:szCs w:val="24"/>
          <w:lang w:eastAsia="en-GB"/>
        </w:rPr>
        <w:t>for which risk-based thresholds are identified in this Implementing Regulation</w:t>
      </w:r>
      <w:r w:rsidR="00663D24" w:rsidRPr="00C679EB">
        <w:rPr>
          <w:rFonts w:eastAsia="Times New Roman"/>
          <w:color w:val="000000"/>
          <w:szCs w:val="24"/>
          <w:lang w:eastAsia="en-GB"/>
        </w:rPr>
        <w:t xml:space="preserve"> </w:t>
      </w:r>
      <w:r w:rsidR="001240FB" w:rsidRPr="00C679EB">
        <w:rPr>
          <w:rFonts w:eastAsia="Times New Roman"/>
          <w:color w:val="000000"/>
          <w:szCs w:val="24"/>
          <w:lang w:eastAsia="en-GB"/>
        </w:rPr>
        <w:t xml:space="preserve">for the current </w:t>
      </w:r>
      <w:del w:id="125" w:author="Author">
        <w:r w:rsidR="001240FB" w:rsidRPr="00C679EB" w:rsidDel="00265751">
          <w:rPr>
            <w:rFonts w:eastAsia="Times New Roman"/>
            <w:color w:val="000000"/>
            <w:szCs w:val="24"/>
            <w:lang w:eastAsia="en-GB"/>
          </w:rPr>
          <w:delText xml:space="preserve">reporting year </w:delText>
        </w:r>
      </w:del>
      <w:r w:rsidR="001240FB" w:rsidRPr="00C679EB">
        <w:rPr>
          <w:rFonts w:eastAsia="Times New Roman"/>
          <w:color w:val="000000"/>
          <w:szCs w:val="24"/>
          <w:lang w:eastAsia="en-GB"/>
        </w:rPr>
        <w:t xml:space="preserve">and </w:t>
      </w:r>
      <w:del w:id="126" w:author="Author">
        <w:r w:rsidR="001240FB" w:rsidRPr="00C679EB" w:rsidDel="00265751">
          <w:rPr>
            <w:rFonts w:eastAsia="Times New Roman"/>
            <w:color w:val="000000"/>
            <w:szCs w:val="24"/>
            <w:lang w:eastAsia="en-GB"/>
          </w:rPr>
          <w:delText xml:space="preserve">reassess </w:delText>
        </w:r>
        <w:r w:rsidR="00E17E12" w:rsidDel="00265751">
          <w:rPr>
            <w:rFonts w:eastAsia="Times New Roman"/>
            <w:color w:val="000000"/>
            <w:szCs w:val="24"/>
            <w:lang w:eastAsia="en-GB"/>
          </w:rPr>
          <w:delText>whether</w:delText>
        </w:r>
        <w:r w:rsidR="001240FB" w:rsidRPr="00C679EB" w:rsidDel="00265751">
          <w:rPr>
            <w:rFonts w:eastAsia="Times New Roman"/>
            <w:color w:val="000000"/>
            <w:szCs w:val="24"/>
            <w:lang w:eastAsia="en-GB"/>
          </w:rPr>
          <w:delText xml:space="preserve"> the thresholds are not exceeded in </w:delText>
        </w:r>
      </w:del>
      <w:r w:rsidR="001240FB" w:rsidRPr="00C679EB">
        <w:rPr>
          <w:rFonts w:eastAsia="Times New Roman"/>
          <w:color w:val="000000"/>
          <w:szCs w:val="24"/>
          <w:lang w:eastAsia="en-GB"/>
        </w:rPr>
        <w:t>the following reporting year.</w:t>
      </w:r>
      <w:ins w:id="127" w:author="Author">
        <w:r w:rsidR="00265751" w:rsidRPr="00265751">
          <w:t xml:space="preserve"> </w:t>
        </w:r>
      </w:ins>
    </w:p>
    <w:p w14:paraId="5A5B614F" w14:textId="70D1D5AE" w:rsidR="00114388" w:rsidRPr="00D77FB9" w:rsidRDefault="00114388" w:rsidP="00114388">
      <w:pPr>
        <w:shd w:val="clear" w:color="auto" w:fill="FFFFFF"/>
        <w:spacing w:after="0"/>
        <w:rPr>
          <w:rFonts w:eastAsia="Times New Roman"/>
          <w:color w:val="000000"/>
          <w:szCs w:val="24"/>
          <w:lang w:eastAsia="en-GB"/>
        </w:rPr>
      </w:pPr>
      <w:r>
        <w:rPr>
          <w:rFonts w:eastAsia="Times New Roman"/>
          <w:color w:val="000000"/>
          <w:szCs w:val="24"/>
          <w:lang w:eastAsia="en-GB"/>
        </w:rPr>
        <w:t xml:space="preserve">4. </w:t>
      </w:r>
      <w:r w:rsidRPr="00D77FB9">
        <w:rPr>
          <w:rFonts w:eastAsia="Times New Roman"/>
          <w:color w:val="000000"/>
          <w:szCs w:val="24"/>
          <w:lang w:eastAsia="en-GB"/>
        </w:rPr>
        <w:t>Captive insurance undertakings which fulfil all of the following conditions</w:t>
      </w:r>
      <w:r>
        <w:rPr>
          <w:rFonts w:eastAsia="Times New Roman"/>
          <w:color w:val="000000"/>
          <w:szCs w:val="24"/>
          <w:lang w:eastAsia="en-GB"/>
        </w:rPr>
        <w:t xml:space="preserve"> shall </w:t>
      </w:r>
      <w:r w:rsidR="00396B38">
        <w:rPr>
          <w:rFonts w:eastAsia="Times New Roman"/>
          <w:color w:val="000000"/>
          <w:szCs w:val="24"/>
          <w:lang w:eastAsia="en-GB"/>
        </w:rPr>
        <w:t>use</w:t>
      </w:r>
      <w:r>
        <w:rPr>
          <w:rFonts w:eastAsia="Times New Roman"/>
          <w:color w:val="000000"/>
          <w:szCs w:val="24"/>
          <w:lang w:eastAsia="en-GB"/>
        </w:rPr>
        <w:t xml:space="preserve"> </w:t>
      </w:r>
      <w:r w:rsidR="00396B38">
        <w:rPr>
          <w:rFonts w:eastAsia="Times New Roman"/>
          <w:color w:val="000000"/>
          <w:szCs w:val="24"/>
          <w:lang w:eastAsia="en-GB"/>
        </w:rPr>
        <w:t xml:space="preserve">the </w:t>
      </w:r>
      <w:r>
        <w:rPr>
          <w:rFonts w:eastAsia="Times New Roman"/>
          <w:color w:val="000000"/>
          <w:szCs w:val="24"/>
          <w:lang w:eastAsia="en-GB"/>
        </w:rPr>
        <w:t xml:space="preserve">templates as </w:t>
      </w:r>
      <w:r w:rsidR="00396B38">
        <w:rPr>
          <w:rFonts w:eastAsia="Times New Roman"/>
          <w:color w:val="000000"/>
          <w:szCs w:val="24"/>
          <w:lang w:eastAsia="en-GB"/>
        </w:rPr>
        <w:t>set out</w:t>
      </w:r>
      <w:r>
        <w:rPr>
          <w:rFonts w:eastAsia="Times New Roman"/>
          <w:color w:val="000000"/>
          <w:szCs w:val="24"/>
          <w:lang w:eastAsia="en-GB"/>
        </w:rPr>
        <w:t xml:space="preserve"> </w:t>
      </w:r>
      <w:r w:rsidRPr="00666D24">
        <w:rPr>
          <w:rFonts w:eastAsia="Times New Roman"/>
          <w:color w:val="000000"/>
          <w:szCs w:val="24"/>
          <w:lang w:eastAsia="en-GB"/>
        </w:rPr>
        <w:t xml:space="preserve">in </w:t>
      </w:r>
      <w:r w:rsidR="00ED012D" w:rsidRPr="00666D24">
        <w:rPr>
          <w:rFonts w:eastAsia="Times New Roman"/>
          <w:color w:val="000000"/>
          <w:szCs w:val="24"/>
          <w:lang w:eastAsia="en-GB"/>
        </w:rPr>
        <w:t>A</w:t>
      </w:r>
      <w:r w:rsidRPr="00666D24">
        <w:rPr>
          <w:rFonts w:eastAsia="Times New Roman"/>
          <w:color w:val="000000"/>
          <w:szCs w:val="24"/>
          <w:lang w:eastAsia="en-GB"/>
        </w:rPr>
        <w:t xml:space="preserve">rticles </w:t>
      </w:r>
      <w:ins w:id="128" w:author="Author">
        <w:r w:rsidR="00FC786C">
          <w:rPr>
            <w:rFonts w:eastAsia="Times New Roman"/>
            <w:color w:val="000000"/>
            <w:szCs w:val="24"/>
            <w:lang w:eastAsia="en-GB"/>
          </w:rPr>
          <w:t>7</w:t>
        </w:r>
        <w:r w:rsidR="00D178FB" w:rsidRPr="006415F6">
          <w:rPr>
            <w:rFonts w:eastAsia="Times New Roman"/>
            <w:color w:val="000000"/>
            <w:szCs w:val="24"/>
            <w:lang w:eastAsia="en-GB"/>
          </w:rPr>
          <w:t xml:space="preserve">, </w:t>
        </w:r>
        <w:del w:id="129" w:author="Author">
          <w:r w:rsidR="00D178FB" w:rsidRPr="006415F6" w:rsidDel="00127A07">
            <w:rPr>
              <w:rFonts w:eastAsia="Times New Roman"/>
              <w:color w:val="000000"/>
              <w:szCs w:val="24"/>
              <w:lang w:eastAsia="en-GB"/>
            </w:rPr>
            <w:delText>7</w:delText>
          </w:r>
        </w:del>
        <w:r w:rsidR="00FC786C">
          <w:rPr>
            <w:rFonts w:eastAsia="Times New Roman"/>
            <w:color w:val="000000"/>
            <w:szCs w:val="24"/>
            <w:lang w:eastAsia="en-GB"/>
          </w:rPr>
          <w:t>9</w:t>
        </w:r>
        <w:r w:rsidR="00D178FB" w:rsidRPr="006415F6">
          <w:rPr>
            <w:rFonts w:eastAsia="Times New Roman"/>
            <w:color w:val="000000"/>
            <w:szCs w:val="24"/>
            <w:lang w:eastAsia="en-GB"/>
          </w:rPr>
          <w:t>,</w:t>
        </w:r>
        <w:del w:id="130" w:author="Author">
          <w:r w:rsidR="00D178FB" w:rsidRPr="006415F6" w:rsidDel="00127A07">
            <w:rPr>
              <w:rFonts w:eastAsia="Times New Roman"/>
              <w:color w:val="000000"/>
              <w:szCs w:val="24"/>
              <w:lang w:eastAsia="en-GB"/>
            </w:rPr>
            <w:delText>9</w:delText>
          </w:r>
        </w:del>
        <w:r w:rsidR="00D178FB" w:rsidRPr="006415F6">
          <w:rPr>
            <w:rFonts w:eastAsia="Times New Roman"/>
            <w:color w:val="000000"/>
            <w:szCs w:val="24"/>
            <w:lang w:eastAsia="en-GB"/>
          </w:rPr>
          <w:t xml:space="preserve"> 1</w:t>
        </w:r>
        <w:r w:rsidR="00FC786C">
          <w:rPr>
            <w:rFonts w:eastAsia="Times New Roman"/>
            <w:color w:val="000000"/>
            <w:szCs w:val="24"/>
            <w:lang w:eastAsia="en-GB"/>
          </w:rPr>
          <w:t>1</w:t>
        </w:r>
        <w:r w:rsidR="00D178FB" w:rsidRPr="006415F6">
          <w:rPr>
            <w:rFonts w:eastAsia="Times New Roman"/>
            <w:color w:val="000000"/>
            <w:szCs w:val="24"/>
            <w:lang w:eastAsia="en-GB"/>
          </w:rPr>
          <w:t>,</w:t>
        </w:r>
        <w:del w:id="131" w:author="Author">
          <w:r w:rsidR="00D178FB" w:rsidRPr="006415F6" w:rsidDel="00127A07">
            <w:rPr>
              <w:rFonts w:eastAsia="Times New Roman"/>
              <w:color w:val="000000"/>
              <w:szCs w:val="24"/>
              <w:lang w:eastAsia="en-GB"/>
            </w:rPr>
            <w:delText>1,</w:delText>
          </w:r>
        </w:del>
        <w:r w:rsidR="00D178FB" w:rsidRPr="006415F6">
          <w:rPr>
            <w:rFonts w:eastAsia="Times New Roman"/>
            <w:color w:val="000000"/>
            <w:szCs w:val="24"/>
            <w:lang w:eastAsia="en-GB"/>
          </w:rPr>
          <w:t xml:space="preserve"> 1</w:t>
        </w:r>
        <w:r w:rsidR="00FC786C">
          <w:rPr>
            <w:rFonts w:eastAsia="Times New Roman"/>
            <w:color w:val="000000"/>
            <w:szCs w:val="24"/>
            <w:lang w:eastAsia="en-GB"/>
          </w:rPr>
          <w:t>3</w:t>
        </w:r>
        <w:r w:rsidR="00D178FB" w:rsidRPr="006415F6">
          <w:rPr>
            <w:rFonts w:eastAsia="Times New Roman"/>
            <w:color w:val="000000"/>
            <w:szCs w:val="24"/>
            <w:lang w:eastAsia="en-GB"/>
          </w:rPr>
          <w:t>, 1</w:t>
        </w:r>
        <w:r w:rsidR="00FC786C">
          <w:rPr>
            <w:rFonts w:eastAsia="Times New Roman"/>
            <w:color w:val="000000"/>
            <w:szCs w:val="24"/>
            <w:lang w:eastAsia="en-GB"/>
          </w:rPr>
          <w:t>4</w:t>
        </w:r>
        <w:r w:rsidR="00D178FB" w:rsidRPr="006415F6">
          <w:rPr>
            <w:rFonts w:eastAsia="Times New Roman"/>
            <w:color w:val="000000"/>
            <w:szCs w:val="24"/>
            <w:lang w:eastAsia="en-GB"/>
          </w:rPr>
          <w:t>, 1</w:t>
        </w:r>
        <w:r w:rsidR="00FC786C">
          <w:rPr>
            <w:rFonts w:eastAsia="Times New Roman"/>
            <w:color w:val="000000"/>
            <w:szCs w:val="24"/>
            <w:lang w:eastAsia="en-GB"/>
          </w:rPr>
          <w:t>6</w:t>
        </w:r>
        <w:r w:rsidR="00D178FB" w:rsidRPr="006415F6">
          <w:rPr>
            <w:rFonts w:eastAsia="Times New Roman"/>
            <w:color w:val="000000"/>
            <w:szCs w:val="24"/>
            <w:lang w:eastAsia="en-GB"/>
          </w:rPr>
          <w:t xml:space="preserve">, </w:t>
        </w:r>
        <w:del w:id="132" w:author="Author">
          <w:r w:rsidR="00D178FB" w:rsidRPr="006415F6" w:rsidDel="00127A07">
            <w:rPr>
              <w:rFonts w:eastAsia="Times New Roman"/>
              <w:color w:val="000000"/>
              <w:szCs w:val="24"/>
              <w:lang w:eastAsia="en-GB"/>
            </w:rPr>
            <w:delText>1416,</w:delText>
          </w:r>
        </w:del>
        <w:r w:rsidR="00D178FB" w:rsidRPr="006415F6">
          <w:rPr>
            <w:rFonts w:eastAsia="Times New Roman"/>
            <w:color w:val="000000"/>
            <w:szCs w:val="24"/>
            <w:lang w:eastAsia="en-GB"/>
          </w:rPr>
          <w:t>1</w:t>
        </w:r>
        <w:r w:rsidR="00FC786C">
          <w:rPr>
            <w:rFonts w:eastAsia="Times New Roman"/>
            <w:color w:val="000000"/>
            <w:szCs w:val="24"/>
            <w:lang w:eastAsia="en-GB"/>
          </w:rPr>
          <w:t>8</w:t>
        </w:r>
        <w:r w:rsidR="00D178FB" w:rsidRPr="006415F6">
          <w:rPr>
            <w:rFonts w:eastAsia="Times New Roman"/>
            <w:color w:val="000000"/>
            <w:szCs w:val="24"/>
            <w:lang w:eastAsia="en-GB"/>
          </w:rPr>
          <w:t xml:space="preserve">, </w:t>
        </w:r>
        <w:del w:id="133" w:author="Author">
          <w:r w:rsidR="00D178FB" w:rsidRPr="006415F6" w:rsidDel="00127A07">
            <w:rPr>
              <w:rFonts w:eastAsia="Times New Roman"/>
              <w:color w:val="000000"/>
              <w:szCs w:val="24"/>
              <w:lang w:eastAsia="en-GB"/>
            </w:rPr>
            <w:delText>18,</w:delText>
          </w:r>
        </w:del>
        <w:r w:rsidR="00FC786C">
          <w:rPr>
            <w:rFonts w:eastAsia="Times New Roman"/>
            <w:color w:val="000000"/>
            <w:szCs w:val="24"/>
            <w:lang w:eastAsia="en-GB"/>
          </w:rPr>
          <w:t>20</w:t>
        </w:r>
        <w:r w:rsidR="00D178FB" w:rsidRPr="006415F6">
          <w:rPr>
            <w:rFonts w:eastAsia="Times New Roman"/>
            <w:color w:val="000000"/>
            <w:szCs w:val="24"/>
            <w:lang w:eastAsia="en-GB"/>
          </w:rPr>
          <w:t>, 2</w:t>
        </w:r>
        <w:r w:rsidR="00FC786C">
          <w:rPr>
            <w:rFonts w:eastAsia="Times New Roman"/>
            <w:color w:val="000000"/>
            <w:szCs w:val="24"/>
            <w:lang w:eastAsia="en-GB"/>
          </w:rPr>
          <w:t>2</w:t>
        </w:r>
        <w:del w:id="134" w:author="Author">
          <w:r w:rsidR="00D178FB" w:rsidRPr="006415F6" w:rsidDel="00127A07">
            <w:rPr>
              <w:rFonts w:eastAsia="Times New Roman"/>
              <w:color w:val="000000"/>
              <w:szCs w:val="24"/>
              <w:lang w:eastAsia="en-GB"/>
            </w:rPr>
            <w:delText>0</w:delText>
          </w:r>
        </w:del>
        <w:r w:rsidR="00D178FB" w:rsidRPr="006415F6">
          <w:rPr>
            <w:rFonts w:eastAsia="Times New Roman"/>
            <w:color w:val="000000"/>
            <w:szCs w:val="24"/>
            <w:lang w:eastAsia="en-GB"/>
          </w:rPr>
          <w:t>, 2</w:t>
        </w:r>
        <w:r w:rsidR="00FC786C">
          <w:rPr>
            <w:rFonts w:eastAsia="Times New Roman"/>
            <w:color w:val="000000"/>
            <w:szCs w:val="24"/>
            <w:lang w:eastAsia="en-GB"/>
          </w:rPr>
          <w:t>4</w:t>
        </w:r>
        <w:del w:id="135" w:author="Author">
          <w:r w:rsidR="00D178FB" w:rsidRPr="006415F6" w:rsidDel="00127A07">
            <w:rPr>
              <w:rFonts w:eastAsia="Times New Roman"/>
              <w:color w:val="000000"/>
              <w:szCs w:val="24"/>
              <w:lang w:eastAsia="en-GB"/>
            </w:rPr>
            <w:delText>2</w:delText>
          </w:r>
        </w:del>
        <w:r w:rsidR="00D178FB" w:rsidRPr="006415F6">
          <w:rPr>
            <w:rFonts w:eastAsia="Times New Roman"/>
            <w:color w:val="000000"/>
            <w:szCs w:val="24"/>
            <w:lang w:eastAsia="en-GB"/>
          </w:rPr>
          <w:t xml:space="preserve"> and  </w:t>
        </w:r>
        <w:del w:id="136" w:author="Author">
          <w:r w:rsidR="00D178FB" w:rsidRPr="006415F6" w:rsidDel="00127A07">
            <w:rPr>
              <w:rFonts w:eastAsia="Times New Roman"/>
              <w:color w:val="000000"/>
              <w:szCs w:val="24"/>
              <w:lang w:eastAsia="en-GB"/>
            </w:rPr>
            <w:delText xml:space="preserve">, </w:delText>
          </w:r>
        </w:del>
        <w:r w:rsidR="00D178FB" w:rsidRPr="006415F6">
          <w:rPr>
            <w:rFonts w:eastAsia="Times New Roman"/>
            <w:color w:val="000000"/>
            <w:szCs w:val="24"/>
            <w:lang w:eastAsia="en-GB"/>
          </w:rPr>
          <w:t>2</w:t>
        </w:r>
        <w:r w:rsidR="00FC786C">
          <w:rPr>
            <w:rFonts w:eastAsia="Times New Roman"/>
            <w:color w:val="000000"/>
            <w:szCs w:val="24"/>
            <w:lang w:eastAsia="en-GB"/>
          </w:rPr>
          <w:t xml:space="preserve">5 </w:t>
        </w:r>
      </w:ins>
      <w:del w:id="137" w:author="Author">
        <w:r w:rsidR="002130B3" w:rsidRPr="00666D24" w:rsidDel="00D178FB">
          <w:rPr>
            <w:rFonts w:eastAsia="Times New Roman"/>
            <w:color w:val="000000"/>
            <w:szCs w:val="24"/>
            <w:lang w:eastAsia="en-GB"/>
          </w:rPr>
          <w:delText>7</w:delText>
        </w:r>
        <w:r w:rsidR="00ED0356" w:rsidRPr="00666D24" w:rsidDel="00D178FB">
          <w:rPr>
            <w:rFonts w:eastAsia="Times New Roman"/>
            <w:color w:val="000000"/>
            <w:szCs w:val="24"/>
            <w:lang w:eastAsia="en-GB"/>
          </w:rPr>
          <w:delText xml:space="preserve">, 9, </w:delText>
        </w:r>
        <w:r w:rsidR="002130B3" w:rsidRPr="00C03963" w:rsidDel="00D178FB">
          <w:rPr>
            <w:rFonts w:eastAsia="Times New Roman"/>
            <w:color w:val="000000"/>
            <w:szCs w:val="24"/>
            <w:lang w:eastAsia="en-GB"/>
          </w:rPr>
          <w:delText>11</w:delText>
        </w:r>
        <w:r w:rsidR="00ED0356" w:rsidRPr="00C03963" w:rsidDel="00D178FB">
          <w:rPr>
            <w:rFonts w:eastAsia="Times New Roman"/>
            <w:color w:val="000000"/>
            <w:szCs w:val="24"/>
            <w:lang w:eastAsia="en-GB"/>
          </w:rPr>
          <w:delText>,</w:delText>
        </w:r>
        <w:r w:rsidR="00ED0356" w:rsidDel="00D178FB">
          <w:rPr>
            <w:rFonts w:eastAsia="Times New Roman"/>
            <w:color w:val="000000"/>
            <w:szCs w:val="24"/>
            <w:lang w:eastAsia="en-GB"/>
          </w:rPr>
          <w:delText xml:space="preserve"> 13, 14, 16, 18, 20, 22, 24 and 25</w:delText>
        </w:r>
        <w:r w:rsidDel="00D178FB">
          <w:rPr>
            <w:rFonts w:eastAsia="Times New Roman"/>
            <w:color w:val="000000"/>
            <w:szCs w:val="24"/>
            <w:lang w:eastAsia="en-GB"/>
          </w:rPr>
          <w:delText xml:space="preserve"> </w:delText>
        </w:r>
      </w:del>
      <w:r>
        <w:rPr>
          <w:rFonts w:eastAsia="Times New Roman"/>
          <w:color w:val="000000"/>
          <w:szCs w:val="24"/>
          <w:lang w:eastAsia="en-GB"/>
        </w:rPr>
        <w:t>of this Regulation</w:t>
      </w:r>
      <w:r w:rsidRPr="00D77FB9">
        <w:rPr>
          <w:rFonts w:eastAsia="Times New Roman"/>
          <w:color w:val="000000"/>
          <w:szCs w:val="24"/>
          <w:lang w:eastAsia="en-GB"/>
        </w:rPr>
        <w:t>:</w:t>
      </w:r>
    </w:p>
    <w:p w14:paraId="5A5B6150" w14:textId="77777777" w:rsidR="00114388" w:rsidRPr="00D77FB9" w:rsidRDefault="00114388" w:rsidP="00114388">
      <w:pPr>
        <w:shd w:val="clear" w:color="auto" w:fill="FFFFFF"/>
        <w:spacing w:after="0"/>
        <w:rPr>
          <w:rFonts w:eastAsia="Times New Roman"/>
          <w:color w:val="000000"/>
          <w:szCs w:val="24"/>
          <w:lang w:eastAsia="en-GB"/>
        </w:rPr>
      </w:pPr>
      <w:r>
        <w:rPr>
          <w:rFonts w:eastAsia="Times New Roman"/>
          <w:color w:val="000000"/>
          <w:szCs w:val="24"/>
          <w:lang w:eastAsia="en-GB"/>
        </w:rPr>
        <w:t xml:space="preserve">a) </w:t>
      </w:r>
      <w:r w:rsidRPr="00D77FB9">
        <w:rPr>
          <w:rFonts w:eastAsia="Times New Roman"/>
          <w:color w:val="000000"/>
          <w:szCs w:val="24"/>
          <w:lang w:eastAsia="en-GB"/>
        </w:rPr>
        <w:t xml:space="preserve">in relation to the insurance obligations, all insured and beneficiaries are legal entities of the group to which the captive insurance undertaking belongs or are natural persons eligible to be covered under the group insurance policies as long as the business covering natural persons remains below 5% of technical provisions; </w:t>
      </w:r>
    </w:p>
    <w:p w14:paraId="5A5B6151" w14:textId="77777777" w:rsidR="00114388" w:rsidRPr="00D77FB9" w:rsidRDefault="00114388" w:rsidP="00114388">
      <w:pPr>
        <w:shd w:val="clear" w:color="auto" w:fill="FFFFFF"/>
        <w:spacing w:after="0"/>
        <w:rPr>
          <w:rFonts w:eastAsia="Times New Roman"/>
          <w:color w:val="000000"/>
          <w:szCs w:val="24"/>
          <w:lang w:eastAsia="en-GB"/>
        </w:rPr>
      </w:pPr>
      <w:r>
        <w:rPr>
          <w:rFonts w:eastAsia="Times New Roman"/>
          <w:color w:val="000000"/>
          <w:szCs w:val="24"/>
          <w:lang w:eastAsia="en-GB"/>
        </w:rPr>
        <w:t xml:space="preserve">b) </w:t>
      </w:r>
      <w:r w:rsidRPr="00D77FB9">
        <w:rPr>
          <w:rFonts w:eastAsia="Times New Roman"/>
          <w:color w:val="000000"/>
          <w:szCs w:val="24"/>
          <w:lang w:eastAsia="en-GB"/>
        </w:rPr>
        <w:t>the insurance obligations and the insurance contracts underlying the reinsurance obligations do not relate to any compulsory third party liability insurance.</w:t>
      </w:r>
    </w:p>
    <w:p w14:paraId="5A5B6152" w14:textId="3195056C" w:rsidR="00114388" w:rsidRPr="00D77FB9" w:rsidRDefault="00114388" w:rsidP="00114388">
      <w:pPr>
        <w:shd w:val="clear" w:color="auto" w:fill="FFFFFF"/>
        <w:spacing w:after="0"/>
        <w:rPr>
          <w:rFonts w:eastAsia="Times New Roman"/>
          <w:color w:val="000000"/>
          <w:szCs w:val="24"/>
          <w:lang w:eastAsia="en-GB"/>
        </w:rPr>
      </w:pPr>
      <w:r>
        <w:rPr>
          <w:rFonts w:eastAsia="Times New Roman"/>
          <w:color w:val="000000"/>
          <w:szCs w:val="24"/>
          <w:lang w:eastAsia="en-GB"/>
        </w:rPr>
        <w:t xml:space="preserve">5. </w:t>
      </w:r>
      <w:r w:rsidRPr="00D77FB9">
        <w:rPr>
          <w:rFonts w:eastAsia="Times New Roman"/>
          <w:color w:val="000000"/>
          <w:szCs w:val="24"/>
          <w:lang w:eastAsia="en-GB"/>
        </w:rPr>
        <w:t>Captive reinsurance undertakings which fulfil all of the following conditions</w:t>
      </w:r>
      <w:r>
        <w:rPr>
          <w:rFonts w:eastAsia="Times New Roman"/>
          <w:color w:val="000000"/>
          <w:szCs w:val="24"/>
          <w:lang w:eastAsia="en-GB"/>
        </w:rPr>
        <w:t xml:space="preserve"> shall </w:t>
      </w:r>
      <w:r w:rsidR="00396B38">
        <w:rPr>
          <w:rFonts w:eastAsia="Times New Roman"/>
          <w:color w:val="000000"/>
          <w:szCs w:val="24"/>
          <w:lang w:eastAsia="en-GB"/>
        </w:rPr>
        <w:t>use</w:t>
      </w:r>
      <w:r>
        <w:rPr>
          <w:rFonts w:eastAsia="Times New Roman"/>
          <w:color w:val="000000"/>
          <w:szCs w:val="24"/>
          <w:lang w:eastAsia="en-GB"/>
        </w:rPr>
        <w:t xml:space="preserve"> </w:t>
      </w:r>
      <w:r w:rsidR="00396B38">
        <w:rPr>
          <w:rFonts w:eastAsia="Times New Roman"/>
          <w:color w:val="000000"/>
          <w:szCs w:val="24"/>
          <w:lang w:eastAsia="en-GB"/>
        </w:rPr>
        <w:t>the</w:t>
      </w:r>
      <w:r>
        <w:rPr>
          <w:rFonts w:eastAsia="Times New Roman"/>
          <w:color w:val="000000"/>
          <w:szCs w:val="24"/>
          <w:lang w:eastAsia="en-GB"/>
        </w:rPr>
        <w:t xml:space="preserve"> templates as </w:t>
      </w:r>
      <w:r w:rsidR="00396B38">
        <w:rPr>
          <w:rFonts w:eastAsia="Times New Roman"/>
          <w:color w:val="000000"/>
          <w:szCs w:val="24"/>
          <w:lang w:eastAsia="en-GB"/>
        </w:rPr>
        <w:t>set out</w:t>
      </w:r>
      <w:r>
        <w:rPr>
          <w:rFonts w:eastAsia="Times New Roman"/>
          <w:color w:val="000000"/>
          <w:szCs w:val="24"/>
          <w:lang w:eastAsia="en-GB"/>
        </w:rPr>
        <w:t xml:space="preserve"> in </w:t>
      </w:r>
      <w:r w:rsidR="00ED012D" w:rsidRPr="00666D24">
        <w:rPr>
          <w:rFonts w:eastAsia="Times New Roman"/>
          <w:color w:val="000000"/>
          <w:szCs w:val="24"/>
          <w:lang w:eastAsia="en-GB"/>
        </w:rPr>
        <w:t>A</w:t>
      </w:r>
      <w:r w:rsidRPr="00666D24">
        <w:rPr>
          <w:rFonts w:eastAsia="Times New Roman"/>
          <w:color w:val="000000"/>
          <w:szCs w:val="24"/>
          <w:lang w:eastAsia="en-GB"/>
        </w:rPr>
        <w:t>rticles</w:t>
      </w:r>
      <w:r w:rsidRPr="006415F6">
        <w:rPr>
          <w:rFonts w:eastAsia="Times New Roman"/>
          <w:color w:val="000000"/>
          <w:szCs w:val="24"/>
          <w:lang w:eastAsia="en-GB"/>
        </w:rPr>
        <w:t xml:space="preserve"> </w:t>
      </w:r>
      <w:ins w:id="138" w:author="Author">
        <w:r w:rsidR="00FC786C">
          <w:rPr>
            <w:rFonts w:eastAsia="Times New Roman"/>
            <w:color w:val="000000"/>
            <w:szCs w:val="24"/>
            <w:lang w:eastAsia="en-GB"/>
          </w:rPr>
          <w:t>7</w:t>
        </w:r>
        <w:r w:rsidR="00D178FB" w:rsidRPr="006415F6">
          <w:rPr>
            <w:rFonts w:eastAsia="Times New Roman"/>
            <w:color w:val="000000"/>
            <w:szCs w:val="24"/>
            <w:lang w:eastAsia="en-GB"/>
          </w:rPr>
          <w:t>,</w:t>
        </w:r>
        <w:del w:id="139" w:author="Author">
          <w:r w:rsidR="00D178FB" w:rsidRPr="006415F6" w:rsidDel="00127A07">
            <w:rPr>
              <w:rFonts w:eastAsia="Times New Roman"/>
              <w:color w:val="000000"/>
              <w:szCs w:val="24"/>
              <w:lang w:eastAsia="en-GB"/>
            </w:rPr>
            <w:delText>7</w:delText>
          </w:r>
        </w:del>
        <w:r w:rsidR="00D178FB" w:rsidRPr="006415F6">
          <w:rPr>
            <w:rFonts w:eastAsia="Times New Roman"/>
            <w:color w:val="000000"/>
            <w:szCs w:val="24"/>
            <w:lang w:eastAsia="en-GB"/>
          </w:rPr>
          <w:t xml:space="preserve"> </w:t>
        </w:r>
        <w:r w:rsidR="00FC786C">
          <w:rPr>
            <w:rFonts w:eastAsia="Times New Roman"/>
            <w:color w:val="000000"/>
            <w:szCs w:val="24"/>
            <w:lang w:eastAsia="en-GB"/>
          </w:rPr>
          <w:t>9</w:t>
        </w:r>
        <w:del w:id="140" w:author="Author">
          <w:r w:rsidR="00D178FB" w:rsidRPr="006415F6" w:rsidDel="00127A07">
            <w:rPr>
              <w:rFonts w:eastAsia="Times New Roman"/>
              <w:color w:val="000000"/>
              <w:szCs w:val="24"/>
              <w:lang w:eastAsia="en-GB"/>
            </w:rPr>
            <w:delText>9</w:delText>
          </w:r>
        </w:del>
        <w:r w:rsidR="00D178FB" w:rsidRPr="006415F6">
          <w:rPr>
            <w:rFonts w:eastAsia="Times New Roman"/>
            <w:color w:val="000000"/>
            <w:szCs w:val="24"/>
            <w:lang w:eastAsia="en-GB"/>
          </w:rPr>
          <w:t>, 1</w:t>
        </w:r>
        <w:del w:id="141" w:author="Author">
          <w:r w:rsidR="00D178FB" w:rsidRPr="006415F6" w:rsidDel="00127A07">
            <w:rPr>
              <w:rFonts w:eastAsia="Times New Roman"/>
              <w:color w:val="000000"/>
              <w:szCs w:val="24"/>
              <w:lang w:eastAsia="en-GB"/>
            </w:rPr>
            <w:delText>2</w:delText>
          </w:r>
        </w:del>
        <w:r w:rsidR="00FC786C">
          <w:rPr>
            <w:rFonts w:eastAsia="Times New Roman"/>
            <w:color w:val="000000"/>
            <w:szCs w:val="24"/>
            <w:lang w:eastAsia="en-GB"/>
          </w:rPr>
          <w:t>2</w:t>
        </w:r>
        <w:r w:rsidR="00D178FB" w:rsidRPr="006415F6">
          <w:rPr>
            <w:rFonts w:eastAsia="Times New Roman"/>
            <w:color w:val="000000"/>
            <w:szCs w:val="24"/>
            <w:lang w:eastAsia="en-GB"/>
          </w:rPr>
          <w:t>, 1</w:t>
        </w:r>
        <w:r w:rsidR="00FC786C">
          <w:rPr>
            <w:rFonts w:eastAsia="Times New Roman"/>
            <w:color w:val="000000"/>
            <w:szCs w:val="24"/>
            <w:lang w:eastAsia="en-GB"/>
          </w:rPr>
          <w:t>5</w:t>
        </w:r>
        <w:r w:rsidR="00D178FB" w:rsidRPr="006415F6">
          <w:rPr>
            <w:rFonts w:eastAsia="Times New Roman"/>
            <w:color w:val="000000"/>
            <w:szCs w:val="24"/>
            <w:lang w:eastAsia="en-GB"/>
          </w:rPr>
          <w:t xml:space="preserve">, </w:t>
        </w:r>
        <w:del w:id="142" w:author="Author">
          <w:r w:rsidR="00D178FB" w:rsidRPr="006415F6" w:rsidDel="00127A07">
            <w:rPr>
              <w:rFonts w:eastAsia="Times New Roman"/>
              <w:color w:val="000000"/>
              <w:szCs w:val="24"/>
              <w:lang w:eastAsia="en-GB"/>
            </w:rPr>
            <w:delText xml:space="preserve">15, </w:delText>
          </w:r>
        </w:del>
        <w:r w:rsidR="00D178FB" w:rsidRPr="006415F6">
          <w:rPr>
            <w:rFonts w:eastAsia="Times New Roman"/>
            <w:color w:val="000000"/>
            <w:szCs w:val="24"/>
            <w:lang w:eastAsia="en-GB"/>
          </w:rPr>
          <w:t>1</w:t>
        </w:r>
        <w:r w:rsidR="00FC786C">
          <w:rPr>
            <w:rFonts w:eastAsia="Times New Roman"/>
            <w:color w:val="000000"/>
            <w:szCs w:val="24"/>
            <w:lang w:eastAsia="en-GB"/>
          </w:rPr>
          <w:t>7</w:t>
        </w:r>
        <w:r w:rsidR="00D178FB" w:rsidRPr="006415F6">
          <w:rPr>
            <w:rFonts w:eastAsia="Times New Roman"/>
            <w:color w:val="000000"/>
            <w:szCs w:val="24"/>
            <w:lang w:eastAsia="en-GB"/>
          </w:rPr>
          <w:t xml:space="preserve">, </w:t>
        </w:r>
        <w:del w:id="143" w:author="Author">
          <w:r w:rsidR="00D178FB" w:rsidRPr="006415F6" w:rsidDel="00127A07">
            <w:rPr>
              <w:rFonts w:eastAsia="Times New Roman"/>
              <w:color w:val="000000"/>
              <w:szCs w:val="24"/>
              <w:lang w:eastAsia="en-GB"/>
            </w:rPr>
            <w:delText>17,</w:delText>
          </w:r>
        </w:del>
        <w:r w:rsidR="00D178FB" w:rsidRPr="006415F6">
          <w:rPr>
            <w:rFonts w:eastAsia="Times New Roman"/>
            <w:color w:val="000000"/>
            <w:szCs w:val="24"/>
            <w:lang w:eastAsia="en-GB"/>
          </w:rPr>
          <w:t>1</w:t>
        </w:r>
        <w:r w:rsidR="00FC786C">
          <w:rPr>
            <w:rFonts w:eastAsia="Times New Roman"/>
            <w:color w:val="000000"/>
            <w:szCs w:val="24"/>
            <w:lang w:eastAsia="en-GB"/>
          </w:rPr>
          <w:t>9</w:t>
        </w:r>
        <w:r w:rsidR="00D178FB" w:rsidRPr="006415F6">
          <w:rPr>
            <w:rFonts w:eastAsia="Times New Roman"/>
            <w:color w:val="000000"/>
            <w:szCs w:val="24"/>
            <w:lang w:eastAsia="en-GB"/>
          </w:rPr>
          <w:t xml:space="preserve">, </w:t>
        </w:r>
        <w:del w:id="144" w:author="Author">
          <w:r w:rsidR="00D178FB" w:rsidRPr="006415F6" w:rsidDel="00127A07">
            <w:rPr>
              <w:rFonts w:eastAsia="Times New Roman"/>
              <w:color w:val="000000"/>
              <w:szCs w:val="24"/>
              <w:lang w:eastAsia="en-GB"/>
            </w:rPr>
            <w:delText>19,</w:delText>
          </w:r>
        </w:del>
        <w:r w:rsidR="00D178FB" w:rsidRPr="006415F6">
          <w:rPr>
            <w:rFonts w:eastAsia="Times New Roman"/>
            <w:color w:val="000000"/>
            <w:szCs w:val="24"/>
            <w:lang w:eastAsia="en-GB"/>
          </w:rPr>
          <w:t>2</w:t>
        </w:r>
        <w:r w:rsidR="00FC786C">
          <w:rPr>
            <w:rFonts w:eastAsia="Times New Roman"/>
            <w:color w:val="000000"/>
            <w:szCs w:val="24"/>
            <w:lang w:eastAsia="en-GB"/>
          </w:rPr>
          <w:t>1</w:t>
        </w:r>
        <w:r w:rsidR="00D178FB" w:rsidRPr="006415F6">
          <w:rPr>
            <w:rFonts w:eastAsia="Times New Roman"/>
            <w:color w:val="000000"/>
            <w:szCs w:val="24"/>
            <w:lang w:eastAsia="en-GB"/>
          </w:rPr>
          <w:t>, 2</w:t>
        </w:r>
        <w:r w:rsidR="00FC786C">
          <w:rPr>
            <w:rFonts w:eastAsia="Times New Roman"/>
            <w:color w:val="000000"/>
            <w:szCs w:val="24"/>
            <w:lang w:eastAsia="en-GB"/>
          </w:rPr>
          <w:t>2</w:t>
        </w:r>
        <w:del w:id="145" w:author="Author">
          <w:r w:rsidR="00D178FB" w:rsidRPr="006415F6" w:rsidDel="00127A07">
            <w:rPr>
              <w:rFonts w:eastAsia="Times New Roman"/>
              <w:color w:val="000000"/>
              <w:szCs w:val="24"/>
              <w:lang w:eastAsia="en-GB"/>
            </w:rPr>
            <w:delText>21, 22</w:delText>
          </w:r>
        </w:del>
        <w:r w:rsidR="00D178FB" w:rsidRPr="006415F6">
          <w:rPr>
            <w:rFonts w:eastAsia="Times New Roman"/>
            <w:color w:val="000000"/>
            <w:szCs w:val="24"/>
            <w:lang w:eastAsia="en-GB"/>
          </w:rPr>
          <w:t xml:space="preserve"> and 2</w:t>
        </w:r>
        <w:r w:rsidR="00FC786C">
          <w:rPr>
            <w:rFonts w:eastAsia="Times New Roman"/>
            <w:color w:val="000000"/>
            <w:szCs w:val="24"/>
            <w:lang w:eastAsia="en-GB"/>
          </w:rPr>
          <w:t xml:space="preserve">5 </w:t>
        </w:r>
      </w:ins>
      <w:del w:id="146" w:author="Author">
        <w:r w:rsidR="002130B3" w:rsidRPr="006415F6" w:rsidDel="00D178FB">
          <w:rPr>
            <w:rFonts w:eastAsia="Times New Roman"/>
            <w:color w:val="000000"/>
            <w:szCs w:val="24"/>
            <w:lang w:eastAsia="en-GB"/>
          </w:rPr>
          <w:delText xml:space="preserve">7, </w:delText>
        </w:r>
        <w:r w:rsidR="00ED0356" w:rsidRPr="006415F6" w:rsidDel="00D178FB">
          <w:rPr>
            <w:rFonts w:eastAsia="Times New Roman"/>
            <w:color w:val="000000"/>
            <w:szCs w:val="24"/>
            <w:lang w:eastAsia="en-GB"/>
          </w:rPr>
          <w:delText xml:space="preserve">9, </w:delText>
        </w:r>
        <w:r w:rsidR="002130B3" w:rsidRPr="006415F6" w:rsidDel="00D178FB">
          <w:rPr>
            <w:rFonts w:eastAsia="Times New Roman"/>
            <w:color w:val="000000"/>
            <w:szCs w:val="24"/>
            <w:lang w:eastAsia="en-GB"/>
          </w:rPr>
          <w:delText>12, 15, 17, 19</w:delText>
        </w:r>
        <w:r w:rsidR="00ED0356" w:rsidRPr="006415F6" w:rsidDel="00D178FB">
          <w:rPr>
            <w:rFonts w:eastAsia="Times New Roman"/>
            <w:color w:val="000000"/>
            <w:szCs w:val="24"/>
            <w:lang w:eastAsia="en-GB"/>
          </w:rPr>
          <w:delText xml:space="preserve">, </w:delText>
        </w:r>
        <w:r w:rsidR="002130B3" w:rsidDel="00D178FB">
          <w:rPr>
            <w:rFonts w:eastAsia="Times New Roman"/>
            <w:color w:val="000000"/>
            <w:szCs w:val="24"/>
            <w:lang w:eastAsia="en-GB"/>
          </w:rPr>
          <w:delText>21</w:delText>
        </w:r>
        <w:r w:rsidR="00ED0356" w:rsidDel="00D178FB">
          <w:rPr>
            <w:rFonts w:eastAsia="Times New Roman"/>
            <w:color w:val="000000"/>
            <w:szCs w:val="24"/>
            <w:lang w:eastAsia="en-GB"/>
          </w:rPr>
          <w:delText>, 22 and 25</w:delText>
        </w:r>
        <w:r w:rsidDel="00D178FB">
          <w:rPr>
            <w:rFonts w:eastAsia="Times New Roman"/>
            <w:color w:val="000000"/>
            <w:szCs w:val="24"/>
            <w:lang w:eastAsia="en-GB"/>
          </w:rPr>
          <w:delText xml:space="preserve"> </w:delText>
        </w:r>
      </w:del>
      <w:r>
        <w:rPr>
          <w:rFonts w:eastAsia="Times New Roman"/>
          <w:color w:val="000000"/>
          <w:szCs w:val="24"/>
          <w:lang w:eastAsia="en-GB"/>
        </w:rPr>
        <w:t>of this Regulation</w:t>
      </w:r>
      <w:r w:rsidRPr="00D77FB9">
        <w:rPr>
          <w:rFonts w:eastAsia="Times New Roman"/>
          <w:color w:val="000000"/>
          <w:szCs w:val="24"/>
          <w:lang w:eastAsia="en-GB"/>
        </w:rPr>
        <w:t>:</w:t>
      </w:r>
    </w:p>
    <w:p w14:paraId="5A5B6153" w14:textId="77777777" w:rsidR="00114388" w:rsidRPr="00D77FB9" w:rsidRDefault="00114388" w:rsidP="00114388">
      <w:pPr>
        <w:shd w:val="clear" w:color="auto" w:fill="FFFFFF"/>
        <w:spacing w:after="0"/>
        <w:rPr>
          <w:rFonts w:eastAsia="Times New Roman"/>
          <w:color w:val="000000"/>
          <w:szCs w:val="24"/>
          <w:lang w:eastAsia="en-GB"/>
        </w:rPr>
      </w:pPr>
      <w:r>
        <w:rPr>
          <w:rFonts w:eastAsia="Times New Roman"/>
          <w:color w:val="000000"/>
          <w:szCs w:val="24"/>
          <w:lang w:eastAsia="en-GB"/>
        </w:rPr>
        <w:t xml:space="preserve">a) </w:t>
      </w:r>
      <w:r w:rsidRPr="00D77FB9">
        <w:rPr>
          <w:rFonts w:eastAsia="Times New Roman"/>
          <w:color w:val="000000"/>
          <w:szCs w:val="24"/>
          <w:lang w:eastAsia="en-GB"/>
        </w:rPr>
        <w:t xml:space="preserve">the conditions in points </w:t>
      </w:r>
      <w:r>
        <w:rPr>
          <w:rFonts w:eastAsia="Times New Roman"/>
          <w:color w:val="000000"/>
          <w:szCs w:val="24"/>
          <w:lang w:eastAsia="en-GB"/>
        </w:rPr>
        <w:t>a) and b</w:t>
      </w:r>
      <w:r w:rsidRPr="00D77FB9">
        <w:rPr>
          <w:rFonts w:eastAsia="Times New Roman"/>
          <w:color w:val="000000"/>
          <w:szCs w:val="24"/>
          <w:lang w:eastAsia="en-GB"/>
        </w:rPr>
        <w:t xml:space="preserve">) of </w:t>
      </w:r>
      <w:r w:rsidR="00F46EAF">
        <w:rPr>
          <w:rFonts w:eastAsia="Times New Roman"/>
          <w:color w:val="000000"/>
          <w:szCs w:val="24"/>
          <w:lang w:eastAsia="en-GB"/>
        </w:rPr>
        <w:t xml:space="preserve">previous </w:t>
      </w:r>
      <w:r w:rsidRPr="00D77FB9">
        <w:rPr>
          <w:rFonts w:eastAsia="Times New Roman"/>
          <w:color w:val="000000"/>
          <w:szCs w:val="24"/>
          <w:lang w:eastAsia="en-GB"/>
        </w:rPr>
        <w:t>p</w:t>
      </w:r>
      <w:r>
        <w:rPr>
          <w:rFonts w:eastAsia="Times New Roman"/>
          <w:color w:val="000000"/>
          <w:szCs w:val="24"/>
          <w:lang w:eastAsia="en-GB"/>
        </w:rPr>
        <w:t xml:space="preserve">aragraph </w:t>
      </w:r>
      <w:r w:rsidRPr="00D77FB9">
        <w:rPr>
          <w:rFonts w:eastAsia="Times New Roman"/>
          <w:color w:val="000000"/>
          <w:szCs w:val="24"/>
          <w:lang w:eastAsia="en-GB"/>
        </w:rPr>
        <w:t>;</w:t>
      </w:r>
    </w:p>
    <w:p w14:paraId="5A5B6154" w14:textId="232B7AA8" w:rsidR="00114388" w:rsidRPr="00D77FB9" w:rsidRDefault="00114388" w:rsidP="00114388">
      <w:pPr>
        <w:shd w:val="clear" w:color="auto" w:fill="FFFFFF"/>
        <w:spacing w:after="0"/>
        <w:rPr>
          <w:rFonts w:eastAsia="Times New Roman"/>
          <w:color w:val="000000"/>
          <w:szCs w:val="24"/>
          <w:lang w:eastAsia="en-GB"/>
        </w:rPr>
      </w:pPr>
      <w:r>
        <w:rPr>
          <w:rFonts w:eastAsia="Times New Roman"/>
          <w:color w:val="000000"/>
          <w:szCs w:val="24"/>
          <w:lang w:eastAsia="en-GB"/>
        </w:rPr>
        <w:t xml:space="preserve">b) </w:t>
      </w:r>
      <w:r w:rsidRPr="00D77FB9">
        <w:rPr>
          <w:rFonts w:eastAsia="Times New Roman"/>
          <w:color w:val="000000"/>
          <w:szCs w:val="24"/>
          <w:lang w:eastAsia="en-GB"/>
        </w:rPr>
        <w:t>loans in place with the parent or any group company, including groups cash</w:t>
      </w:r>
      <w:ins w:id="147" w:author="Author">
        <w:r w:rsidR="00FC786C">
          <w:rPr>
            <w:rFonts w:eastAsia="Times New Roman"/>
            <w:color w:val="000000"/>
            <w:szCs w:val="24"/>
            <w:lang w:eastAsia="en-GB"/>
          </w:rPr>
          <w:t xml:space="preserve"> </w:t>
        </w:r>
      </w:ins>
      <w:r w:rsidRPr="00D77FB9">
        <w:rPr>
          <w:rFonts w:eastAsia="Times New Roman"/>
          <w:color w:val="000000"/>
          <w:szCs w:val="24"/>
          <w:lang w:eastAsia="en-GB"/>
        </w:rPr>
        <w:t xml:space="preserve">pools do not exceed 20% of Total Assets held by the captive reinsurance undertaking; </w:t>
      </w:r>
    </w:p>
    <w:p w14:paraId="5A5B6155" w14:textId="77777777" w:rsidR="00114388" w:rsidRDefault="00114388" w:rsidP="00114388">
      <w:pPr>
        <w:shd w:val="clear" w:color="auto" w:fill="FFFFFF"/>
        <w:spacing w:after="0"/>
        <w:rPr>
          <w:ins w:id="148" w:author="Author"/>
          <w:rFonts w:eastAsia="Times New Roman"/>
          <w:color w:val="000000"/>
          <w:szCs w:val="24"/>
          <w:lang w:eastAsia="en-GB"/>
        </w:rPr>
      </w:pPr>
      <w:r>
        <w:rPr>
          <w:rFonts w:eastAsia="Times New Roman"/>
          <w:color w:val="000000"/>
          <w:szCs w:val="24"/>
          <w:lang w:eastAsia="en-GB"/>
        </w:rPr>
        <w:t xml:space="preserve">c) </w:t>
      </w:r>
      <w:r w:rsidRPr="00D77FB9">
        <w:rPr>
          <w:rFonts w:eastAsia="Times New Roman"/>
          <w:color w:val="000000"/>
          <w:szCs w:val="24"/>
          <w:lang w:eastAsia="en-GB"/>
        </w:rPr>
        <w:t>the maximum loss resulting from the gross technical provisions can be deterministically assessed without the use of stochastic methods.</w:t>
      </w:r>
    </w:p>
    <w:p w14:paraId="0DF0C917" w14:textId="77777777" w:rsidR="00107EA8" w:rsidRDefault="00107EA8" w:rsidP="00114388">
      <w:pPr>
        <w:shd w:val="clear" w:color="auto" w:fill="FFFFFF"/>
        <w:spacing w:after="0"/>
        <w:rPr>
          <w:ins w:id="149" w:author="Author"/>
          <w:rFonts w:eastAsia="Times New Roman"/>
          <w:color w:val="000000"/>
          <w:szCs w:val="24"/>
          <w:lang w:eastAsia="en-GB"/>
        </w:rPr>
      </w:pPr>
    </w:p>
    <w:p w14:paraId="600DE593" w14:textId="44582FFB" w:rsidR="00107EA8" w:rsidRDefault="00107EA8" w:rsidP="00107EA8">
      <w:pPr>
        <w:pStyle w:val="Titrearticle"/>
        <w:rPr>
          <w:ins w:id="150" w:author="Author"/>
        </w:rPr>
      </w:pPr>
      <w:bookmarkStart w:id="151" w:name="_Hlk195526016"/>
      <w:ins w:id="152" w:author="Author">
        <w:r w:rsidRPr="006415F6">
          <w:lastRenderedPageBreak/>
          <w:t xml:space="preserve">Article </w:t>
        </w:r>
        <w:r w:rsidR="00844A27" w:rsidRPr="00FC786C">
          <w:t>5</w:t>
        </w:r>
      </w:ins>
    </w:p>
    <w:p w14:paraId="3779FFA9" w14:textId="05293C1B" w:rsidR="00107EA8" w:rsidRPr="006415F6" w:rsidRDefault="00107EA8" w:rsidP="006415F6">
      <w:pPr>
        <w:pStyle w:val="Titrearticle"/>
        <w:rPr>
          <w:ins w:id="153" w:author="Author"/>
          <w:b/>
        </w:rPr>
      </w:pPr>
      <w:ins w:id="154" w:author="Author">
        <w:r w:rsidRPr="006415F6">
          <w:rPr>
            <w:b/>
            <w:i w:val="0"/>
          </w:rPr>
          <w:t xml:space="preserve"> IT solutions</w:t>
        </w:r>
        <w:r w:rsidR="004F54B7">
          <w:rPr>
            <w:b/>
            <w:i w:val="0"/>
          </w:rPr>
          <w:t xml:space="preserve"> developed by EIOPA</w:t>
        </w:r>
        <w:r w:rsidRPr="006415F6">
          <w:rPr>
            <w:b/>
            <w:i w:val="0"/>
          </w:rPr>
          <w:t xml:space="preserve"> </w:t>
        </w:r>
      </w:ins>
    </w:p>
    <w:p w14:paraId="223C6EAD" w14:textId="701FCB26" w:rsidR="004F54B7" w:rsidRPr="000B1DEB" w:rsidRDefault="004F54B7" w:rsidP="004F54B7">
      <w:pPr>
        <w:shd w:val="clear" w:color="auto" w:fill="FFFFFF"/>
        <w:spacing w:after="0"/>
        <w:rPr>
          <w:ins w:id="155" w:author="Author"/>
          <w:rFonts w:eastAsia="Times New Roman"/>
          <w:color w:val="000000"/>
          <w:szCs w:val="24"/>
          <w:lang w:eastAsia="en-GB"/>
        </w:rPr>
      </w:pPr>
      <w:ins w:id="156" w:author="Author">
        <w:r w:rsidRPr="000B1DEB">
          <w:rPr>
            <w:rFonts w:eastAsia="Times New Roman"/>
            <w:color w:val="000000"/>
            <w:szCs w:val="24"/>
            <w:lang w:eastAsia="en-GB"/>
          </w:rPr>
          <w:t>1.  EIOPA shall ensure that the IT solutions</w:t>
        </w:r>
        <w:r>
          <w:rPr>
            <w:rFonts w:eastAsia="Times New Roman"/>
            <w:color w:val="000000"/>
            <w:szCs w:val="24"/>
            <w:lang w:eastAsia="en-GB"/>
          </w:rPr>
          <w:t xml:space="preserve"> for the</w:t>
        </w:r>
        <w:r w:rsidRPr="000B1DEB">
          <w:rPr>
            <w:rFonts w:eastAsia="Times New Roman"/>
            <w:color w:val="000000"/>
            <w:szCs w:val="24"/>
            <w:lang w:eastAsia="en-GB"/>
          </w:rPr>
          <w:t xml:space="preserve"> procedures, </w:t>
        </w:r>
        <w:r>
          <w:rPr>
            <w:rFonts w:eastAsia="Times New Roman"/>
            <w:color w:val="000000"/>
            <w:szCs w:val="24"/>
            <w:lang w:eastAsia="en-GB"/>
          </w:rPr>
          <w:t xml:space="preserve">formats and </w:t>
        </w:r>
        <w:r w:rsidRPr="000B1DEB">
          <w:rPr>
            <w:rFonts w:eastAsia="Times New Roman"/>
            <w:color w:val="000000"/>
            <w:szCs w:val="24"/>
            <w:lang w:eastAsia="en-GB"/>
          </w:rPr>
          <w:t xml:space="preserve">templates developed pursuant </w:t>
        </w:r>
        <w:r w:rsidRPr="007614D8">
          <w:rPr>
            <w:rFonts w:eastAsia="Times New Roman"/>
            <w:color w:val="000000"/>
            <w:szCs w:val="24"/>
            <w:lang w:eastAsia="en-GB"/>
          </w:rPr>
          <w:t xml:space="preserve">to Article 56 of Directive 2009/138/EC </w:t>
        </w:r>
        <w:r w:rsidRPr="000B1DEB">
          <w:rPr>
            <w:rFonts w:eastAsia="Times New Roman"/>
            <w:color w:val="000000"/>
            <w:szCs w:val="24"/>
            <w:lang w:eastAsia="en-GB"/>
          </w:rPr>
          <w:t>comply with the uniform reporting formats laid down in this Regulation at all times and include all the data points and information listed in Annex I to this Regulation.</w:t>
        </w:r>
      </w:ins>
    </w:p>
    <w:p w14:paraId="036EBA4B" w14:textId="77777777" w:rsidR="004F54B7" w:rsidRPr="00D77FB9" w:rsidRDefault="004F54B7" w:rsidP="004F54B7">
      <w:pPr>
        <w:shd w:val="clear" w:color="auto" w:fill="FFFFFF"/>
        <w:spacing w:after="0"/>
        <w:rPr>
          <w:ins w:id="157" w:author="Author"/>
          <w:rFonts w:eastAsia="Times New Roman"/>
          <w:color w:val="000000"/>
          <w:szCs w:val="24"/>
          <w:lang w:eastAsia="en-GB"/>
        </w:rPr>
      </w:pPr>
      <w:ins w:id="158" w:author="Author">
        <w:r w:rsidRPr="000B1DEB">
          <w:rPr>
            <w:rFonts w:eastAsia="Times New Roman"/>
            <w:color w:val="000000"/>
            <w:szCs w:val="24"/>
            <w:lang w:eastAsia="en-GB"/>
          </w:rPr>
          <w:t xml:space="preserve">2.  EIOPA shall make available on its website the IT solutions, </w:t>
        </w:r>
        <w:r>
          <w:rPr>
            <w:rFonts w:eastAsia="Times New Roman"/>
            <w:color w:val="000000"/>
            <w:szCs w:val="24"/>
            <w:lang w:eastAsia="en-GB"/>
          </w:rPr>
          <w:t xml:space="preserve">including </w:t>
        </w:r>
        <w:r w:rsidRPr="000B1DEB">
          <w:rPr>
            <w:rFonts w:eastAsia="Times New Roman"/>
            <w:color w:val="000000"/>
            <w:szCs w:val="24"/>
            <w:lang w:eastAsia="en-GB"/>
          </w:rPr>
          <w:t xml:space="preserve">reporting templates and instructions </w:t>
        </w:r>
        <w:r>
          <w:rPr>
            <w:rFonts w:eastAsia="Times New Roman"/>
            <w:color w:val="000000"/>
            <w:szCs w:val="24"/>
            <w:lang w:eastAsia="en-GB"/>
          </w:rPr>
          <w:t>and</w:t>
        </w:r>
        <w:r w:rsidRPr="000B1DEB">
          <w:rPr>
            <w:rFonts w:eastAsia="Times New Roman"/>
            <w:color w:val="000000"/>
            <w:szCs w:val="24"/>
            <w:lang w:eastAsia="en-GB"/>
          </w:rPr>
          <w:t xml:space="preserve"> keep those IT solutions up-to-date and available in all official languages</w:t>
        </w:r>
        <w:r>
          <w:rPr>
            <w:rFonts w:eastAsia="Times New Roman"/>
            <w:color w:val="000000"/>
            <w:szCs w:val="24"/>
            <w:lang w:eastAsia="en-GB"/>
          </w:rPr>
          <w:t xml:space="preserve"> in the European Union</w:t>
        </w:r>
        <w:r w:rsidRPr="000B1DEB">
          <w:rPr>
            <w:rFonts w:eastAsia="Times New Roman"/>
            <w:color w:val="000000"/>
            <w:szCs w:val="24"/>
            <w:lang w:eastAsia="en-GB"/>
          </w:rPr>
          <w:t>.</w:t>
        </w:r>
      </w:ins>
    </w:p>
    <w:p w14:paraId="289A5C0E" w14:textId="7365C4D1" w:rsidR="00107EA8" w:rsidRPr="00D77FB9" w:rsidDel="004F54B7" w:rsidRDefault="00107EA8" w:rsidP="00114388">
      <w:pPr>
        <w:shd w:val="clear" w:color="auto" w:fill="FFFFFF"/>
        <w:spacing w:after="0"/>
        <w:rPr>
          <w:del w:id="159" w:author="Author"/>
          <w:rFonts w:eastAsia="Times New Roman"/>
          <w:color w:val="000000"/>
          <w:szCs w:val="24"/>
          <w:lang w:eastAsia="en-GB"/>
        </w:rPr>
      </w:pPr>
    </w:p>
    <w:p w14:paraId="5A5B6156" w14:textId="77777777" w:rsidR="001240FB" w:rsidRPr="00C679EB" w:rsidRDefault="001240FB" w:rsidP="001240FB"/>
    <w:bookmarkEnd w:id="151"/>
    <w:p w14:paraId="5A5B6157" w14:textId="77777777" w:rsidR="001240FB" w:rsidRPr="00CC644B" w:rsidRDefault="001240FB" w:rsidP="001240FB">
      <w:pPr>
        <w:pStyle w:val="ChapterTitle"/>
        <w:rPr>
          <w:rFonts w:eastAsia="Times New Roman"/>
          <w:bCs/>
          <w:color w:val="000000"/>
          <w:sz w:val="24"/>
          <w:szCs w:val="24"/>
          <w:lang w:eastAsia="en-GB"/>
        </w:rPr>
      </w:pPr>
      <w:r w:rsidRPr="00CC644B">
        <w:rPr>
          <w:rFonts w:eastAsia="Times New Roman"/>
          <w:bCs/>
          <w:color w:val="000000"/>
          <w:sz w:val="24"/>
          <w:szCs w:val="24"/>
          <w:lang w:eastAsia="en-GB"/>
        </w:rPr>
        <w:t>CHAPTER II</w:t>
      </w:r>
    </w:p>
    <w:p w14:paraId="5A5B6158" w14:textId="77777777" w:rsidR="001240FB" w:rsidRPr="00CB57DC" w:rsidRDefault="001240FB" w:rsidP="001240FB">
      <w:pPr>
        <w:pStyle w:val="ChapterTitle"/>
        <w:rPr>
          <w:rFonts w:eastAsia="Times New Roman"/>
          <w:bCs/>
          <w:color w:val="000000"/>
          <w:sz w:val="24"/>
          <w:szCs w:val="24"/>
          <w:lang w:eastAsia="en-GB"/>
        </w:rPr>
      </w:pPr>
      <w:r w:rsidRPr="00CB57DC">
        <w:rPr>
          <w:rFonts w:eastAsia="Times New Roman"/>
          <w:bCs/>
          <w:color w:val="000000"/>
          <w:sz w:val="24"/>
          <w:szCs w:val="24"/>
          <w:lang w:eastAsia="en-GB"/>
        </w:rPr>
        <w:t>QUANTITATIVE REPORTING TEMPLATES FOR INDIVIDUAL UNDERTAKINGS</w:t>
      </w:r>
    </w:p>
    <w:p w14:paraId="5A5B6159" w14:textId="1B94143F" w:rsidR="008000B3" w:rsidRDefault="001240FB" w:rsidP="00C679EB">
      <w:pPr>
        <w:jc w:val="center"/>
      </w:pPr>
      <w:r w:rsidRPr="00CB57DC">
        <w:t xml:space="preserve">Article </w:t>
      </w:r>
      <w:del w:id="160" w:author="Author">
        <w:r w:rsidR="00257B77" w:rsidDel="00FC786C">
          <w:delText>5</w:delText>
        </w:r>
      </w:del>
      <w:ins w:id="161" w:author="Author">
        <w:r w:rsidR="00FC786C">
          <w:t>6</w:t>
        </w:r>
      </w:ins>
    </w:p>
    <w:p w14:paraId="5A5B615A" w14:textId="77777777" w:rsidR="008000B3" w:rsidRPr="00AA6EDC" w:rsidRDefault="008000B3" w:rsidP="00AA6EDC">
      <w:pPr>
        <w:shd w:val="clear" w:color="auto" w:fill="FFFFFF"/>
        <w:spacing w:before="60"/>
        <w:jc w:val="center"/>
        <w:rPr>
          <w:rFonts w:eastAsia="Times New Roman"/>
          <w:b/>
          <w:bCs/>
          <w:color w:val="000000"/>
          <w:szCs w:val="24"/>
          <w:lang w:eastAsia="en-GB"/>
        </w:rPr>
      </w:pPr>
      <w:r w:rsidRPr="00AA6EDC">
        <w:rPr>
          <w:rFonts w:eastAsia="Times New Roman"/>
          <w:b/>
          <w:bCs/>
          <w:color w:val="000000"/>
          <w:szCs w:val="24"/>
          <w:lang w:eastAsia="en-GB"/>
        </w:rPr>
        <w:t xml:space="preserve">Quarterly quantitative templates for individual undertakings </w:t>
      </w:r>
    </w:p>
    <w:p w14:paraId="5A5B615B" w14:textId="6EACD1C6" w:rsidR="001240FB" w:rsidRPr="00C679EB" w:rsidRDefault="00C679EB" w:rsidP="00C679EB">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1240FB" w:rsidRPr="00C679EB">
        <w:rPr>
          <w:rFonts w:eastAsia="Times New Roman"/>
          <w:color w:val="000000"/>
          <w:szCs w:val="24"/>
          <w:lang w:eastAsia="en-GB"/>
        </w:rPr>
        <w:t>Insurance and reinsurance undertakings shall submit quarterly, unless the scope or frequency of the reporting is limited in accordance with Article 35</w:t>
      </w:r>
      <w:ins w:id="162" w:author="Author">
        <w:r w:rsidR="005153CD">
          <w:rPr>
            <w:rFonts w:eastAsia="Times New Roman"/>
            <w:color w:val="000000"/>
            <w:szCs w:val="24"/>
            <w:lang w:eastAsia="en-GB"/>
          </w:rPr>
          <w:t>a</w:t>
        </w:r>
      </w:ins>
      <w:r w:rsidR="001240FB" w:rsidRPr="00C679EB">
        <w:rPr>
          <w:rFonts w:eastAsia="Times New Roman"/>
          <w:color w:val="000000"/>
          <w:szCs w:val="24"/>
          <w:lang w:eastAsia="en-GB"/>
        </w:rPr>
        <w:t>(</w:t>
      </w:r>
      <w:ins w:id="163" w:author="Author">
        <w:r w:rsidR="005153CD">
          <w:rPr>
            <w:rFonts w:eastAsia="Times New Roman"/>
            <w:color w:val="000000"/>
            <w:szCs w:val="24"/>
            <w:lang w:eastAsia="en-GB"/>
          </w:rPr>
          <w:t>1</w:t>
        </w:r>
      </w:ins>
      <w:del w:id="164" w:author="Author">
        <w:r w:rsidR="001240FB" w:rsidRPr="00C679EB" w:rsidDel="005153CD">
          <w:rPr>
            <w:rFonts w:eastAsia="Times New Roman"/>
            <w:color w:val="000000"/>
            <w:szCs w:val="24"/>
            <w:lang w:eastAsia="en-GB"/>
          </w:rPr>
          <w:delText>6</w:delText>
        </w:r>
      </w:del>
      <w:r w:rsidR="001240FB" w:rsidRPr="00C679EB">
        <w:rPr>
          <w:rFonts w:eastAsia="Times New Roman"/>
          <w:color w:val="000000"/>
          <w:szCs w:val="24"/>
          <w:lang w:eastAsia="en-GB"/>
        </w:rPr>
        <w:t>) of Directive 2009/138/EC, the information referred to in Article 304(1)</w:t>
      </w:r>
      <w:r w:rsidR="00B16286">
        <w:rPr>
          <w:rFonts w:eastAsia="Times New Roman"/>
          <w:color w:val="000000"/>
          <w:szCs w:val="24"/>
          <w:lang w:eastAsia="en-GB"/>
        </w:rPr>
        <w:t>, point </w:t>
      </w:r>
      <w:r w:rsidR="001240FB" w:rsidRPr="00C679EB">
        <w:rPr>
          <w:rFonts w:eastAsia="Times New Roman"/>
          <w:color w:val="000000"/>
          <w:szCs w:val="24"/>
          <w:lang w:eastAsia="en-GB"/>
        </w:rPr>
        <w:t>(d)</w:t>
      </w:r>
      <w:r w:rsidR="00B16286">
        <w:rPr>
          <w:rFonts w:eastAsia="Times New Roman"/>
          <w:color w:val="000000"/>
          <w:szCs w:val="24"/>
          <w:lang w:eastAsia="en-GB"/>
        </w:rPr>
        <w:t>,</w:t>
      </w:r>
      <w:r w:rsidR="001240FB" w:rsidRPr="00C679EB">
        <w:rPr>
          <w:rFonts w:eastAsia="Times New Roman"/>
          <w:color w:val="000000"/>
          <w:szCs w:val="24"/>
          <w:lang w:eastAsia="en-GB"/>
        </w:rPr>
        <w:t xml:space="preserve"> of Delegated Regulation (EU) 2015/35</w:t>
      </w:r>
      <w:r w:rsidR="00B16286">
        <w:rPr>
          <w:rFonts w:eastAsia="Times New Roman"/>
          <w:color w:val="000000"/>
          <w:szCs w:val="24"/>
          <w:lang w:eastAsia="en-GB"/>
        </w:rPr>
        <w:t>,</w:t>
      </w:r>
      <w:r w:rsidR="001240FB" w:rsidRPr="00C679EB">
        <w:rPr>
          <w:rFonts w:eastAsia="Times New Roman"/>
          <w:color w:val="000000"/>
          <w:szCs w:val="24"/>
          <w:lang w:eastAsia="en-GB"/>
        </w:rPr>
        <w:t xml:space="preserve"> using the following templates</w:t>
      </w:r>
      <w:r w:rsidR="00B16286">
        <w:rPr>
          <w:rFonts w:eastAsia="Times New Roman"/>
          <w:color w:val="000000"/>
          <w:szCs w:val="24"/>
          <w:lang w:eastAsia="en-GB"/>
        </w:rPr>
        <w:t xml:space="preserve"> </w:t>
      </w:r>
      <w:r w:rsidR="00B16286">
        <w:t>and complying with the following instructions</w:t>
      </w:r>
      <w:r w:rsidR="001240FB" w:rsidRPr="00C679EB">
        <w:rPr>
          <w:rFonts w:eastAsia="Times New Roman"/>
          <w:color w:val="000000"/>
          <w:szCs w:val="24"/>
          <w:lang w:eastAsia="en-GB"/>
        </w:rPr>
        <w:t>:</w:t>
      </w:r>
    </w:p>
    <w:p w14:paraId="5A5B615C"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(a)</w:t>
      </w:r>
      <w:r w:rsidRPr="0075251A">
        <w:rPr>
          <w:rFonts w:eastAsia="Times New Roman"/>
          <w:color w:val="000000"/>
          <w:szCs w:val="24"/>
          <w:lang w:eastAsia="en-GB"/>
        </w:rPr>
        <w:tab/>
      </w:r>
      <w:r w:rsidRPr="00C679EB">
        <w:rPr>
          <w:lang w:eastAsia="en-GB"/>
        </w:rPr>
        <w:t xml:space="preserve">template S.01.01.02 of Annex I, specifying the content of the submission, following the instructions set out in section S.01.01 of Annex </w:t>
      </w:r>
      <w:r w:rsidRPr="00C03963">
        <w:rPr>
          <w:lang w:eastAsia="en-GB"/>
        </w:rPr>
        <w:t>II</w:t>
      </w:r>
      <w:r w:rsidR="00A35258" w:rsidRPr="00C03963">
        <w:rPr>
          <w:lang w:eastAsia="en-GB"/>
        </w:rPr>
        <w:t xml:space="preserve"> to this </w:t>
      </w:r>
      <w:r w:rsidR="00DA6430">
        <w:rPr>
          <w:lang w:eastAsia="en-GB"/>
        </w:rPr>
        <w:t>R</w:t>
      </w:r>
      <w:r w:rsidR="00A35258" w:rsidRPr="00C03963">
        <w:rPr>
          <w:lang w:eastAsia="en-GB"/>
        </w:rPr>
        <w:t>egulation</w:t>
      </w:r>
      <w:r w:rsidRPr="00C679EB">
        <w:rPr>
          <w:lang w:eastAsia="en-GB"/>
        </w:rPr>
        <w:t>;</w:t>
      </w:r>
    </w:p>
    <w:p w14:paraId="5A5B615D"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(b)</w:t>
      </w:r>
      <w:r w:rsidRPr="00C679EB">
        <w:rPr>
          <w:rFonts w:ascii="inherit" w:eastAsia="Times New Roman" w:hAnsi="inherit"/>
          <w:color w:val="000000"/>
          <w:szCs w:val="24"/>
          <w:lang w:eastAsia="en-GB"/>
        </w:rPr>
        <w:tab/>
      </w:r>
      <w:r w:rsidRPr="00C679EB">
        <w:rPr>
          <w:lang w:eastAsia="en-GB"/>
        </w:rPr>
        <w:t>template S.01.02.01 of Annex I, specifying basic information on the undertaking and the content of reporting in general, following the instructions set out in section S.01.02 of Annex II</w:t>
      </w:r>
      <w:r w:rsidR="00A35258">
        <w:rPr>
          <w:lang w:eastAsia="en-GB"/>
        </w:rPr>
        <w:t>;</w:t>
      </w:r>
    </w:p>
    <w:p w14:paraId="5A5B615E"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(c)</w:t>
      </w:r>
      <w:r w:rsidRPr="0075251A">
        <w:rPr>
          <w:rFonts w:eastAsia="Times New Roman"/>
          <w:color w:val="000000"/>
          <w:szCs w:val="24"/>
          <w:lang w:eastAsia="en-GB"/>
        </w:rPr>
        <w:tab/>
      </w:r>
      <w:r w:rsidRPr="00C679EB">
        <w:rPr>
          <w:lang w:eastAsia="en-GB"/>
        </w:rPr>
        <w:t xml:space="preserve">template S.02.01.02 of Annex I, specifying balance sheet information using the valuation </w:t>
      </w:r>
      <w:r w:rsidR="00266BE8">
        <w:rPr>
          <w:lang w:eastAsia="en-GB"/>
        </w:rPr>
        <w:t xml:space="preserve">method referred to </w:t>
      </w:r>
      <w:r w:rsidRPr="00C679EB">
        <w:rPr>
          <w:lang w:eastAsia="en-GB"/>
        </w:rPr>
        <w:t>in Article 75 of Directive 2009/138/EC, following the instructions set out in section S.02.01 of Annex II to this Regulation;</w:t>
      </w:r>
    </w:p>
    <w:p w14:paraId="5A5B615F"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(d)</w:t>
      </w:r>
      <w:r w:rsidRPr="00C679EB">
        <w:rPr>
          <w:rFonts w:ascii="inherit" w:eastAsia="Times New Roman" w:hAnsi="inherit"/>
          <w:color w:val="000000"/>
          <w:szCs w:val="24"/>
          <w:lang w:eastAsia="en-GB"/>
        </w:rPr>
        <w:tab/>
      </w:r>
      <w:r w:rsidRPr="00C679EB">
        <w:rPr>
          <w:lang w:eastAsia="en-GB"/>
        </w:rPr>
        <w:t xml:space="preserve">template S.05.01.02 of Annex I, specifying information on premiums, claims and expenses applying the valuation and recognition principles used in the undertaking's financial statements for </w:t>
      </w:r>
      <w:r w:rsidR="008C0AD4">
        <w:rPr>
          <w:lang w:eastAsia="en-GB"/>
        </w:rPr>
        <w:t>each line of business as specified</w:t>
      </w:r>
      <w:r w:rsidRPr="00C679EB">
        <w:rPr>
          <w:lang w:eastAsia="en-GB"/>
        </w:rPr>
        <w:t xml:space="preserve"> in Annex I to Delegated Regulation (EU) 2015/35, following the instructions set out in section S.05.01 of Annex II to this Regulation;</w:t>
      </w:r>
    </w:p>
    <w:p w14:paraId="5A5B6160"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(e)</w:t>
      </w:r>
      <w:r w:rsidRPr="0075251A">
        <w:rPr>
          <w:rFonts w:eastAsia="Times New Roman"/>
          <w:color w:val="000000"/>
          <w:szCs w:val="24"/>
          <w:lang w:eastAsia="en-GB"/>
        </w:rPr>
        <w:tab/>
      </w:r>
      <w:r w:rsidRPr="00C679EB">
        <w:rPr>
          <w:lang w:eastAsia="en-GB"/>
        </w:rPr>
        <w:t xml:space="preserve">template S.06.02.01 of Annex I, providing an item–by-item list of assets, following the instructions set out in section S.06.02 of Annex II and using the Complementary Identification Code (‘CIC code’) as set out in Annex V and </w:t>
      </w:r>
      <w:r w:rsidR="00B7705E">
        <w:rPr>
          <w:lang w:eastAsia="en-GB"/>
        </w:rPr>
        <w:t>specified</w:t>
      </w:r>
      <w:r w:rsidR="00B7705E" w:rsidRPr="00C679EB">
        <w:rPr>
          <w:lang w:eastAsia="en-GB"/>
        </w:rPr>
        <w:t xml:space="preserve"> </w:t>
      </w:r>
      <w:r w:rsidRPr="00C679EB">
        <w:rPr>
          <w:lang w:eastAsia="en-GB"/>
        </w:rPr>
        <w:t>in Annex VI;</w:t>
      </w:r>
    </w:p>
    <w:p w14:paraId="5A5B6161" w14:textId="1B0F2FCF" w:rsidR="00C679EB" w:rsidRPr="00C679EB" w:rsidRDefault="00C679EB" w:rsidP="00C679EB">
      <w:pPr>
        <w:pStyle w:val="Point0"/>
        <w:ind w:left="567" w:hanging="567"/>
        <w:rPr>
          <w:lang w:eastAsia="en-GB"/>
        </w:rPr>
      </w:pPr>
      <w:r w:rsidRPr="0075251A">
        <w:rPr>
          <w:rFonts w:eastAsia="Times New Roman"/>
          <w:color w:val="000000"/>
          <w:szCs w:val="24"/>
          <w:lang w:eastAsia="en-GB"/>
        </w:rPr>
        <w:t>(f)</w:t>
      </w:r>
      <w:r w:rsidRPr="0075251A">
        <w:rPr>
          <w:rFonts w:eastAsia="Times New Roman"/>
          <w:color w:val="000000"/>
          <w:szCs w:val="24"/>
          <w:lang w:eastAsia="en-GB"/>
        </w:rPr>
        <w:tab/>
      </w:r>
      <w:ins w:id="165" w:author="Author">
        <w:r w:rsidR="00EE7802">
          <w:rPr>
            <w:rFonts w:eastAsia="Times New Roman"/>
            <w:color w:val="000000"/>
            <w:szCs w:val="24"/>
            <w:lang w:eastAsia="en-GB"/>
          </w:rPr>
          <w:t xml:space="preserve">in second and fourth quarter of the financial year </w:t>
        </w:r>
      </w:ins>
      <w:r w:rsidRPr="00C679EB">
        <w:rPr>
          <w:lang w:eastAsia="en-GB"/>
        </w:rPr>
        <w:t>where the ratio of collective investments held by the undertaking to total investments is higher than 30 %, template S.06.03.01 of Annex I, providing information on the look-through of all collective investments held by the undertaking, following the instructions set out in section S.06.03 of Annex II;</w:t>
      </w:r>
    </w:p>
    <w:p w14:paraId="5A5B6162"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lastRenderedPageBreak/>
        <w:t>(g)</w:t>
      </w:r>
      <w:r w:rsidRPr="0075251A">
        <w:rPr>
          <w:rFonts w:eastAsia="Times New Roman"/>
          <w:color w:val="000000"/>
          <w:szCs w:val="24"/>
          <w:lang w:eastAsia="en-GB"/>
        </w:rPr>
        <w:tab/>
      </w:r>
      <w:r w:rsidRPr="00C679EB">
        <w:rPr>
          <w:lang w:eastAsia="en-GB"/>
        </w:rPr>
        <w:t xml:space="preserve"> template S.08.01.01 of Annex I, providing an item-by-item list of open positions of derivatives, following the instructions set out in section S.08.01 of Annex II and using the CIC code as set out in Annex V and </w:t>
      </w:r>
      <w:r w:rsidR="00B7705E">
        <w:rPr>
          <w:lang w:eastAsia="en-GB"/>
        </w:rPr>
        <w:t>specified</w:t>
      </w:r>
      <w:r w:rsidR="00B7705E" w:rsidRPr="00C679EB">
        <w:rPr>
          <w:lang w:eastAsia="en-GB"/>
        </w:rPr>
        <w:t xml:space="preserve"> </w:t>
      </w:r>
      <w:r w:rsidRPr="00C679EB">
        <w:rPr>
          <w:lang w:eastAsia="en-GB"/>
        </w:rPr>
        <w:t>in Annex VI;</w:t>
      </w:r>
    </w:p>
    <w:p w14:paraId="5A5B6163"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(h)</w:t>
      </w:r>
      <w:r w:rsidRPr="00C679EB">
        <w:rPr>
          <w:rFonts w:ascii="inherit" w:eastAsia="Times New Roman" w:hAnsi="inherit"/>
          <w:color w:val="000000"/>
          <w:szCs w:val="24"/>
          <w:lang w:eastAsia="en-GB"/>
        </w:rPr>
        <w:tab/>
      </w:r>
      <w:r w:rsidRPr="00C679EB">
        <w:rPr>
          <w:lang w:eastAsia="en-GB"/>
        </w:rPr>
        <w:t>template S.12.01.02 of Annex I, specifying information on the technical provisions relating to life insurance and health insurance pursued on a similar technical basis to that of life insurance (‘health SLT’)</w:t>
      </w:r>
      <w:r w:rsidR="001243CD">
        <w:rPr>
          <w:lang w:eastAsia="en-GB"/>
        </w:rPr>
        <w:t xml:space="preserve"> </w:t>
      </w:r>
      <w:r w:rsidRPr="00C679EB">
        <w:rPr>
          <w:lang w:eastAsia="en-GB"/>
        </w:rPr>
        <w:t xml:space="preserve">for </w:t>
      </w:r>
      <w:r w:rsidR="0024189D">
        <w:rPr>
          <w:lang w:eastAsia="en-GB"/>
        </w:rPr>
        <w:t>each line of business as specified</w:t>
      </w:r>
      <w:r w:rsidRPr="00C679EB">
        <w:rPr>
          <w:lang w:eastAsia="en-GB"/>
        </w:rPr>
        <w:t xml:space="preserve"> in Annex I to Delegated Regulation (EU) 2015/35, following the instructions set out in section S.12.01 of Annex II to this Regulation;</w:t>
      </w:r>
    </w:p>
    <w:p w14:paraId="5A5B6164"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(i)</w:t>
      </w:r>
      <w:r w:rsidRPr="0075251A">
        <w:rPr>
          <w:rFonts w:eastAsia="Times New Roman"/>
          <w:color w:val="000000"/>
          <w:szCs w:val="24"/>
          <w:lang w:eastAsia="en-GB"/>
        </w:rPr>
        <w:tab/>
      </w:r>
      <w:r w:rsidRPr="00C679EB">
        <w:rPr>
          <w:lang w:eastAsia="en-GB"/>
        </w:rPr>
        <w:t xml:space="preserve">template S.17.01.02 of Annex I, specifying information on non-life technical provisions for </w:t>
      </w:r>
      <w:r w:rsidR="0024189D">
        <w:rPr>
          <w:lang w:eastAsia="en-GB"/>
        </w:rPr>
        <w:t>each line of business as specified</w:t>
      </w:r>
      <w:r w:rsidRPr="00C679EB">
        <w:rPr>
          <w:lang w:eastAsia="en-GB"/>
        </w:rPr>
        <w:t xml:space="preserve"> in Annex I to Delegated Regulation (EU) 2015/35, following the instructions set out in section S.17.0</w:t>
      </w:r>
      <w:r w:rsidR="00B17DDF">
        <w:rPr>
          <w:lang w:eastAsia="en-GB"/>
        </w:rPr>
        <w:t>1 of Annex II</w:t>
      </w:r>
      <w:r w:rsidRPr="00C679EB">
        <w:rPr>
          <w:lang w:eastAsia="en-GB"/>
        </w:rPr>
        <w:t>;</w:t>
      </w:r>
    </w:p>
    <w:p w14:paraId="5A5B6165" w14:textId="77777777" w:rsidR="00C679EB" w:rsidRPr="00C679EB" w:rsidRDefault="00C679EB" w:rsidP="00C679EB">
      <w:pPr>
        <w:pStyle w:val="Point0"/>
        <w:ind w:left="567" w:hanging="567"/>
        <w:rPr>
          <w:lang w:eastAsia="en-GB"/>
        </w:rPr>
      </w:pPr>
      <w:r w:rsidRPr="0075251A">
        <w:rPr>
          <w:rFonts w:eastAsia="Times New Roman"/>
          <w:color w:val="000000"/>
          <w:szCs w:val="24"/>
          <w:lang w:eastAsia="en-GB"/>
        </w:rPr>
        <w:t>(j)</w:t>
      </w:r>
      <w:r w:rsidRPr="0075251A">
        <w:rPr>
          <w:rFonts w:eastAsia="Times New Roman"/>
          <w:color w:val="000000"/>
          <w:szCs w:val="24"/>
          <w:lang w:eastAsia="en-GB"/>
        </w:rPr>
        <w:tab/>
      </w:r>
      <w:r w:rsidRPr="00C679EB">
        <w:rPr>
          <w:lang w:eastAsia="en-GB"/>
        </w:rPr>
        <w:t>template S.23.01.01 of Annex I, specifying information on own funds, following the instructions set out in section S.23.01 of Annex II;</w:t>
      </w:r>
    </w:p>
    <w:p w14:paraId="5A5B6166" w14:textId="6CBAFBA0" w:rsidR="00C679EB" w:rsidRPr="00C679EB" w:rsidRDefault="00C679EB" w:rsidP="00C679EB">
      <w:pPr>
        <w:pStyle w:val="Point0"/>
        <w:ind w:left="567" w:hanging="567"/>
        <w:rPr>
          <w:lang w:eastAsia="en-GB"/>
        </w:rPr>
      </w:pPr>
      <w:r w:rsidRPr="00C679EB">
        <w:rPr>
          <w:lang w:eastAsia="en-GB"/>
        </w:rPr>
        <w:t>(k)</w:t>
      </w:r>
      <w:r w:rsidRPr="00C679EB">
        <w:rPr>
          <w:lang w:eastAsia="en-GB"/>
        </w:rPr>
        <w:tab/>
      </w:r>
      <w:del w:id="166" w:author="Author">
        <w:r w:rsidRPr="00C679EB" w:rsidDel="00FC786C">
          <w:rPr>
            <w:lang w:eastAsia="en-GB"/>
          </w:rPr>
          <w:delText>where insurance and reinsurance undertakings are engaged in only life or only non-life insurance or reinsurance activity, template S.28.01.01 of Annex I, specifying the Minimum Capital Requirement, following the instructions set out in section S.28.01 of Annex II;</w:delText>
        </w:r>
      </w:del>
    </w:p>
    <w:p w14:paraId="5A5B6167" w14:textId="3D41C864" w:rsidR="00C679EB" w:rsidRPr="00C679EB" w:rsidRDefault="00C679EB" w:rsidP="00C679EB">
      <w:pPr>
        <w:pStyle w:val="Point0"/>
        <w:ind w:left="567" w:hanging="567"/>
        <w:rPr>
          <w:ins w:id="167" w:author="Author"/>
          <w:lang w:eastAsia="en-GB"/>
        </w:rPr>
      </w:pPr>
      <w:r w:rsidRPr="0075251A">
        <w:rPr>
          <w:rFonts w:eastAsia="Times New Roman"/>
          <w:color w:val="000000"/>
          <w:szCs w:val="24"/>
          <w:lang w:eastAsia="en-GB"/>
        </w:rPr>
        <w:t>(l)</w:t>
      </w:r>
      <w:r w:rsidRPr="0075251A">
        <w:rPr>
          <w:rFonts w:eastAsia="Times New Roman"/>
          <w:color w:val="000000"/>
          <w:szCs w:val="24"/>
          <w:lang w:eastAsia="en-GB"/>
        </w:rPr>
        <w:tab/>
      </w:r>
      <w:del w:id="168" w:author="Author">
        <w:r w:rsidR="009C4290" w:rsidDel="00FC786C">
          <w:rPr>
            <w:lang w:eastAsia="en-GB"/>
          </w:rPr>
          <w:delText xml:space="preserve">where </w:delText>
        </w:r>
        <w:r w:rsidRPr="00C679EB" w:rsidDel="00FC786C">
          <w:rPr>
            <w:lang w:eastAsia="en-GB"/>
          </w:rPr>
          <w:delText>insurance undertakings are engaged in both life and non-life insurance activity, template S.28.02.01 of Annex I, specifying the Minimum Capital Requirement, following the instructions set out in section S.28.02 of Annex II.</w:delText>
        </w:r>
      </w:del>
    </w:p>
    <w:p w14:paraId="677B2CD2" w14:textId="681F2759" w:rsidR="006415F6" w:rsidRPr="00C679EB" w:rsidDel="004F54B7" w:rsidRDefault="006415F6" w:rsidP="006415F6">
      <w:pPr>
        <w:pStyle w:val="Point0"/>
        <w:ind w:left="0" w:firstLine="0"/>
        <w:rPr>
          <w:ins w:id="169" w:author="Author"/>
          <w:del w:id="170" w:author="Author"/>
          <w:lang w:eastAsia="en-GB"/>
        </w:rPr>
      </w:pPr>
      <w:ins w:id="171" w:author="Author">
        <w:del w:id="172" w:author="Author">
          <w:r w:rsidDel="004F54B7">
            <w:rPr>
              <w:lang w:eastAsia="en-GB"/>
            </w:rPr>
            <w:delText>Regarding the information referred to in point (f) this shall only be submitted for the second and fourth quarter of the financial year.</w:delText>
          </w:r>
        </w:del>
      </w:ins>
    </w:p>
    <w:p w14:paraId="7B7366B4" w14:textId="755FEC44" w:rsidR="006415F6" w:rsidRPr="00C679EB" w:rsidRDefault="006415F6" w:rsidP="006415F6">
      <w:pPr>
        <w:pStyle w:val="Point0"/>
        <w:rPr>
          <w:ins w:id="173" w:author="Author"/>
          <w:lang w:eastAsia="en-GB"/>
        </w:rPr>
      </w:pPr>
    </w:p>
    <w:p w14:paraId="1FB1794D" w14:textId="77777777" w:rsidR="006415F6" w:rsidRPr="00C679EB" w:rsidRDefault="006415F6" w:rsidP="00C679EB">
      <w:pPr>
        <w:pStyle w:val="Point0"/>
        <w:ind w:left="567" w:hanging="567"/>
        <w:rPr>
          <w:lang w:eastAsia="en-GB"/>
        </w:rPr>
      </w:pPr>
    </w:p>
    <w:p w14:paraId="5A5B6168" w14:textId="77777777" w:rsidR="001240FB" w:rsidRDefault="00C679EB" w:rsidP="00C679EB">
      <w:pPr>
        <w:shd w:val="clear" w:color="auto" w:fill="FFFFFF"/>
        <w:tabs>
          <w:tab w:val="left" w:pos="567"/>
        </w:tabs>
        <w:spacing w:after="0"/>
        <w:rPr>
          <w:ins w:id="174" w:author="Autho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1240FB" w:rsidRPr="00C679EB">
        <w:rPr>
          <w:rFonts w:eastAsia="Times New Roman"/>
          <w:color w:val="000000"/>
          <w:szCs w:val="24"/>
          <w:lang w:eastAsia="en-GB"/>
        </w:rPr>
        <w:t xml:space="preserve">For the purposes of </w:t>
      </w:r>
      <w:r w:rsidR="00A508D0" w:rsidRPr="00C679EB">
        <w:rPr>
          <w:rFonts w:eastAsia="Times New Roman"/>
          <w:color w:val="000000"/>
          <w:szCs w:val="24"/>
          <w:lang w:eastAsia="en-GB"/>
        </w:rPr>
        <w:t xml:space="preserve">paragraph 1, </w:t>
      </w:r>
      <w:r w:rsidR="001240FB" w:rsidRPr="00C679EB">
        <w:rPr>
          <w:rFonts w:eastAsia="Times New Roman"/>
          <w:color w:val="000000"/>
          <w:szCs w:val="24"/>
          <w:lang w:eastAsia="en-GB"/>
        </w:rPr>
        <w:t xml:space="preserve">point (f), </w:t>
      </w:r>
      <w:r w:rsidR="007C76D4">
        <w:rPr>
          <w:rFonts w:eastAsia="Times New Roman"/>
          <w:color w:val="000000"/>
          <w:szCs w:val="24"/>
          <w:lang w:eastAsia="en-GB"/>
        </w:rPr>
        <w:t>i</w:t>
      </w:r>
      <w:r w:rsidR="007C76D4" w:rsidRPr="00C679EB">
        <w:rPr>
          <w:rFonts w:eastAsia="Times New Roman"/>
          <w:color w:val="000000"/>
          <w:szCs w:val="24"/>
          <w:lang w:eastAsia="en-GB"/>
        </w:rPr>
        <w:t>nsurance and reinsurance undertakings</w:t>
      </w:r>
      <w:r w:rsidR="007C76D4">
        <w:rPr>
          <w:rFonts w:eastAsia="Times New Roman"/>
          <w:color w:val="000000"/>
          <w:szCs w:val="24"/>
          <w:lang w:eastAsia="en-GB"/>
        </w:rPr>
        <w:t xml:space="preserve"> shall determine </w:t>
      </w:r>
      <w:r w:rsidR="001240FB" w:rsidRPr="00C679EB">
        <w:rPr>
          <w:rFonts w:eastAsia="Times New Roman"/>
          <w:color w:val="000000"/>
          <w:szCs w:val="24"/>
          <w:lang w:eastAsia="en-GB"/>
        </w:rPr>
        <w:t xml:space="preserve">the ratio of collective investments held by the undertaking to total investments by </w:t>
      </w:r>
      <w:r w:rsidR="007C76D4">
        <w:rPr>
          <w:rFonts w:eastAsia="Times New Roman"/>
          <w:color w:val="000000"/>
          <w:szCs w:val="24"/>
          <w:lang w:eastAsia="en-GB"/>
        </w:rPr>
        <w:t xml:space="preserve">taking </w:t>
      </w:r>
      <w:r w:rsidR="001240FB" w:rsidRPr="00C679EB">
        <w:rPr>
          <w:rFonts w:eastAsia="Times New Roman"/>
          <w:color w:val="000000"/>
          <w:szCs w:val="24"/>
          <w:lang w:eastAsia="en-GB"/>
        </w:rPr>
        <w:t>the sum of items C0010/R0180, collective investment undertakings included in item C0010/R0220 and collective investment undertakings included in item C0010/R0090 of template S.02.01.02</w:t>
      </w:r>
      <w:r w:rsidR="007C76D4">
        <w:rPr>
          <w:rFonts w:eastAsia="Times New Roman"/>
          <w:color w:val="000000"/>
          <w:szCs w:val="24"/>
          <w:lang w:eastAsia="en-GB"/>
        </w:rPr>
        <w:t xml:space="preserve"> and</w:t>
      </w:r>
      <w:r w:rsidR="001240FB" w:rsidRPr="00C679EB">
        <w:rPr>
          <w:rFonts w:eastAsia="Times New Roman"/>
          <w:color w:val="000000"/>
          <w:szCs w:val="24"/>
          <w:lang w:eastAsia="en-GB"/>
        </w:rPr>
        <w:t xml:space="preserve"> divid</w:t>
      </w:r>
      <w:r w:rsidR="007C76D4">
        <w:rPr>
          <w:rFonts w:eastAsia="Times New Roman"/>
          <w:color w:val="000000"/>
          <w:szCs w:val="24"/>
          <w:lang w:eastAsia="en-GB"/>
        </w:rPr>
        <w:t>ing</w:t>
      </w:r>
      <w:r w:rsidR="001240FB" w:rsidRPr="00C679EB">
        <w:rPr>
          <w:rFonts w:eastAsia="Times New Roman"/>
          <w:color w:val="000000"/>
          <w:szCs w:val="24"/>
          <w:lang w:eastAsia="en-GB"/>
        </w:rPr>
        <w:t xml:space="preserve"> </w:t>
      </w:r>
      <w:r w:rsidR="007C76D4">
        <w:rPr>
          <w:rFonts w:eastAsia="Times New Roman"/>
          <w:color w:val="000000"/>
          <w:szCs w:val="24"/>
          <w:lang w:eastAsia="en-GB"/>
        </w:rPr>
        <w:t xml:space="preserve">that amount </w:t>
      </w:r>
      <w:r w:rsidR="001240FB" w:rsidRPr="00C679EB">
        <w:rPr>
          <w:rFonts w:eastAsia="Times New Roman"/>
          <w:color w:val="000000"/>
          <w:szCs w:val="24"/>
          <w:lang w:eastAsia="en-GB"/>
        </w:rPr>
        <w:t>by the sum of items C0010/R0070 and C0010/R0220 of template S.02.01.02.</w:t>
      </w:r>
    </w:p>
    <w:p w14:paraId="01EA9DB5" w14:textId="06627AA0" w:rsidR="00B10B58" w:rsidRPr="00C679EB" w:rsidRDefault="00265751" w:rsidP="00B10B58">
      <w:pPr>
        <w:shd w:val="clear" w:color="auto" w:fill="FFFFFF"/>
        <w:tabs>
          <w:tab w:val="left" w:pos="567"/>
        </w:tabs>
        <w:spacing w:after="0"/>
        <w:rPr>
          <w:ins w:id="175" w:author="Author"/>
          <w:rFonts w:eastAsia="Times New Roman"/>
          <w:color w:val="000000"/>
          <w:szCs w:val="24"/>
          <w:lang w:eastAsia="en-GB"/>
        </w:rPr>
      </w:pPr>
      <w:ins w:id="176" w:author="Author">
        <w:r>
          <w:rPr>
            <w:rFonts w:eastAsia="Times New Roman"/>
            <w:color w:val="000000"/>
            <w:szCs w:val="24"/>
            <w:lang w:eastAsia="en-GB"/>
          </w:rPr>
          <w:t xml:space="preserve">3. </w:t>
        </w:r>
        <w:r>
          <w:rPr>
            <w:rFonts w:eastAsia="Times New Roman"/>
            <w:color w:val="000000"/>
            <w:szCs w:val="24"/>
            <w:lang w:eastAsia="en-GB"/>
          </w:rPr>
          <w:tab/>
        </w:r>
        <w:bookmarkStart w:id="177" w:name="_Hlk198733813"/>
        <w:r>
          <w:rPr>
            <w:rFonts w:eastAsia="Times New Roman"/>
            <w:color w:val="000000"/>
            <w:szCs w:val="24"/>
            <w:lang w:eastAsia="en-GB"/>
          </w:rPr>
          <w:t xml:space="preserve">Undertakings classified as small and non-complex undertakings based on </w:t>
        </w:r>
        <w:r w:rsidR="00B10B58">
          <w:rPr>
            <w:rFonts w:eastAsia="Times New Roman"/>
            <w:color w:val="000000"/>
            <w:szCs w:val="24"/>
            <w:lang w:eastAsia="en-GB"/>
          </w:rPr>
          <w:t xml:space="preserve">the </w:t>
        </w:r>
        <w:r>
          <w:rPr>
            <w:rFonts w:eastAsia="Times New Roman"/>
            <w:color w:val="000000"/>
            <w:szCs w:val="24"/>
            <w:lang w:eastAsia="en-GB"/>
          </w:rPr>
          <w:t xml:space="preserve">criteria of Article 29a </w:t>
        </w:r>
        <w:r w:rsidR="000F7133" w:rsidRPr="000F7133">
          <w:rPr>
            <w:rFonts w:eastAsia="Times New Roman"/>
            <w:color w:val="000000"/>
            <w:szCs w:val="24"/>
            <w:lang w:eastAsia="en-GB"/>
          </w:rPr>
          <w:t xml:space="preserve">of Directive 2009/138/EC </w:t>
        </w:r>
        <w:r>
          <w:rPr>
            <w:rFonts w:eastAsia="Times New Roman"/>
            <w:color w:val="000000"/>
            <w:szCs w:val="24"/>
            <w:lang w:eastAsia="en-GB"/>
          </w:rPr>
          <w:t>shall report</w:t>
        </w:r>
        <w:r w:rsidR="00F52E04">
          <w:rPr>
            <w:rFonts w:eastAsia="Times New Roman"/>
            <w:color w:val="000000"/>
            <w:szCs w:val="24"/>
            <w:lang w:eastAsia="en-GB"/>
          </w:rPr>
          <w:t xml:space="preserve">, </w:t>
        </w:r>
        <w:r w:rsidR="00F52E04" w:rsidRPr="00F52E04">
          <w:rPr>
            <w:rFonts w:eastAsia="Times New Roman"/>
            <w:color w:val="000000"/>
            <w:szCs w:val="24"/>
            <w:lang w:eastAsia="en-GB"/>
          </w:rPr>
          <w:t>unless the scope or frequency of the reporting is limited in accordance with Article 35a</w:t>
        </w:r>
        <w:del w:id="178" w:author="Author">
          <w:r w:rsidR="00F52E04" w:rsidRPr="00F52E04" w:rsidDel="009E0A78">
            <w:rPr>
              <w:rFonts w:eastAsia="Times New Roman"/>
              <w:color w:val="000000"/>
              <w:szCs w:val="24"/>
              <w:lang w:eastAsia="en-GB"/>
            </w:rPr>
            <w:delText xml:space="preserve"> </w:delText>
          </w:r>
        </w:del>
        <w:r w:rsidR="00F52E04">
          <w:rPr>
            <w:rFonts w:eastAsia="Times New Roman"/>
            <w:color w:val="000000"/>
            <w:szCs w:val="24"/>
            <w:lang w:eastAsia="en-GB"/>
          </w:rPr>
          <w:t>(1)</w:t>
        </w:r>
        <w:r w:rsidR="00F52E04" w:rsidRPr="00F52E04">
          <w:rPr>
            <w:rFonts w:eastAsia="Times New Roman"/>
            <w:color w:val="000000"/>
            <w:szCs w:val="24"/>
            <w:lang w:eastAsia="en-GB"/>
          </w:rPr>
          <w:t xml:space="preserve"> of Directive 2009/138/EC</w:t>
        </w:r>
        <w:r w:rsidR="00F52E04">
          <w:rPr>
            <w:rFonts w:eastAsia="Times New Roman"/>
            <w:color w:val="000000"/>
            <w:szCs w:val="24"/>
            <w:lang w:eastAsia="en-GB"/>
          </w:rPr>
          <w:t>,</w:t>
        </w:r>
        <w:r>
          <w:rPr>
            <w:rFonts w:eastAsia="Times New Roman"/>
            <w:color w:val="000000"/>
            <w:szCs w:val="24"/>
            <w:lang w:eastAsia="en-GB"/>
          </w:rPr>
          <w:t xml:space="preserve"> </w:t>
        </w:r>
        <w:r w:rsidR="000F7133">
          <w:rPr>
            <w:rFonts w:eastAsia="Times New Roman"/>
            <w:color w:val="000000"/>
            <w:szCs w:val="24"/>
            <w:lang w:eastAsia="en-GB"/>
          </w:rPr>
          <w:t xml:space="preserve">only </w:t>
        </w:r>
        <w:r>
          <w:rPr>
            <w:rFonts w:eastAsia="Times New Roman"/>
            <w:color w:val="000000"/>
            <w:szCs w:val="24"/>
            <w:lang w:eastAsia="en-GB"/>
          </w:rPr>
          <w:t xml:space="preserve">in the first and third quarter </w:t>
        </w:r>
        <w:r w:rsidR="00B10B58">
          <w:rPr>
            <w:rFonts w:eastAsia="Times New Roman"/>
            <w:color w:val="000000"/>
            <w:szCs w:val="24"/>
            <w:lang w:eastAsia="en-GB"/>
          </w:rPr>
          <w:t xml:space="preserve">of the financial year </w:t>
        </w:r>
        <w:r w:rsidR="009E0A78">
          <w:rPr>
            <w:rFonts w:eastAsia="Times New Roman"/>
            <w:color w:val="000000"/>
            <w:szCs w:val="24"/>
            <w:lang w:eastAsia="en-GB"/>
          </w:rPr>
          <w:t xml:space="preserve">the following templates </w:t>
        </w:r>
        <w:r w:rsidR="00EE7802">
          <w:t>complying with the following instructions</w:t>
        </w:r>
        <w:r w:rsidR="00B10B58" w:rsidRPr="00C679EB">
          <w:rPr>
            <w:rFonts w:eastAsia="Times New Roman"/>
            <w:color w:val="000000"/>
            <w:szCs w:val="24"/>
            <w:lang w:eastAsia="en-GB"/>
          </w:rPr>
          <w:t>:</w:t>
        </w:r>
      </w:ins>
    </w:p>
    <w:p w14:paraId="20B0EC91" w14:textId="77777777" w:rsidR="00B10B58" w:rsidRPr="00C679EB" w:rsidRDefault="00B10B58" w:rsidP="00B10B58">
      <w:pPr>
        <w:pStyle w:val="Point0"/>
        <w:ind w:left="567" w:hanging="567"/>
        <w:rPr>
          <w:ins w:id="179" w:author="Author"/>
          <w:lang w:eastAsia="en-GB"/>
        </w:rPr>
      </w:pPr>
      <w:ins w:id="180" w:author="Author">
        <w:r w:rsidRPr="0075251A">
          <w:rPr>
            <w:rFonts w:eastAsia="Times New Roman"/>
            <w:color w:val="000000"/>
            <w:szCs w:val="24"/>
            <w:lang w:eastAsia="en-GB"/>
          </w:rPr>
          <w:t>(a)</w:t>
        </w:r>
        <w:r w:rsidRPr="0075251A">
          <w:rPr>
            <w:rFonts w:eastAsia="Times New Roman"/>
            <w:color w:val="000000"/>
            <w:szCs w:val="24"/>
            <w:lang w:eastAsia="en-GB"/>
          </w:rPr>
          <w:tab/>
        </w:r>
        <w:r w:rsidRPr="00C679EB">
          <w:rPr>
            <w:lang w:eastAsia="en-GB"/>
          </w:rPr>
          <w:t xml:space="preserve">template S.01.01.02 of Annex I, specifying the content of the submission, following the instructions set out in section S.01.01 of Annex </w:t>
        </w:r>
        <w:r w:rsidRPr="00C03963">
          <w:rPr>
            <w:lang w:eastAsia="en-GB"/>
          </w:rPr>
          <w:t xml:space="preserve">II to this </w:t>
        </w:r>
        <w:r>
          <w:rPr>
            <w:lang w:eastAsia="en-GB"/>
          </w:rPr>
          <w:t>R</w:t>
        </w:r>
        <w:r w:rsidRPr="00C03963">
          <w:rPr>
            <w:lang w:eastAsia="en-GB"/>
          </w:rPr>
          <w:t>egulation</w:t>
        </w:r>
        <w:r w:rsidRPr="00C679EB">
          <w:rPr>
            <w:lang w:eastAsia="en-GB"/>
          </w:rPr>
          <w:t>;</w:t>
        </w:r>
      </w:ins>
    </w:p>
    <w:p w14:paraId="629AF77E" w14:textId="77777777" w:rsidR="00B10B58" w:rsidRDefault="00B10B58" w:rsidP="00B10B58">
      <w:pPr>
        <w:pStyle w:val="Point0"/>
        <w:ind w:left="567" w:hanging="567"/>
        <w:rPr>
          <w:ins w:id="181" w:author="Author"/>
          <w:lang w:eastAsia="en-GB"/>
        </w:rPr>
      </w:pPr>
      <w:ins w:id="182" w:author="Author">
        <w:r w:rsidRPr="0075251A">
          <w:rPr>
            <w:rFonts w:eastAsia="Times New Roman"/>
            <w:color w:val="000000"/>
            <w:szCs w:val="24"/>
            <w:lang w:eastAsia="en-GB"/>
          </w:rPr>
          <w:t>(b)</w:t>
        </w:r>
        <w:r w:rsidRPr="00C679EB">
          <w:rPr>
            <w:rFonts w:ascii="inherit" w:eastAsia="Times New Roman" w:hAnsi="inherit"/>
            <w:color w:val="000000"/>
            <w:szCs w:val="24"/>
            <w:lang w:eastAsia="en-GB"/>
          </w:rPr>
          <w:tab/>
        </w:r>
        <w:r w:rsidRPr="00C679EB">
          <w:rPr>
            <w:lang w:eastAsia="en-GB"/>
          </w:rPr>
          <w:t>template S.01.02.01 of Annex I, specifying basic information on the undertaking and the content of reporting in general, following the instructions set out in section S.01.02 of Annex II</w:t>
        </w:r>
        <w:r>
          <w:rPr>
            <w:lang w:eastAsia="en-GB"/>
          </w:rPr>
          <w:t>;</w:t>
        </w:r>
      </w:ins>
    </w:p>
    <w:p w14:paraId="1883A756" w14:textId="03727296" w:rsidR="00B10B58" w:rsidRPr="00C679EB" w:rsidRDefault="00B10B58" w:rsidP="00B10B58">
      <w:pPr>
        <w:pStyle w:val="Point0"/>
        <w:ind w:left="567" w:hanging="567"/>
        <w:rPr>
          <w:ins w:id="183" w:author="Author"/>
          <w:lang w:eastAsia="en-GB"/>
        </w:rPr>
      </w:pPr>
      <w:ins w:id="184" w:author="Author">
        <w:r>
          <w:rPr>
            <w:rFonts w:eastAsia="Times New Roman"/>
            <w:color w:val="000000"/>
            <w:szCs w:val="24"/>
            <w:lang w:eastAsia="en-GB"/>
          </w:rPr>
          <w:t>(c)</w:t>
        </w:r>
        <w:r>
          <w:rPr>
            <w:rFonts w:eastAsia="Times New Roman"/>
            <w:color w:val="000000"/>
            <w:szCs w:val="24"/>
            <w:lang w:eastAsia="en-GB"/>
          </w:rPr>
          <w:tab/>
        </w:r>
        <w:r w:rsidRPr="00C679EB">
          <w:rPr>
            <w:lang w:eastAsia="en-GB"/>
          </w:rPr>
          <w:t>template S.23.01.01 of Annex I, specifying information on own funds, following the instructions set out in section S.23.01 of Annex II</w:t>
        </w:r>
        <w:r>
          <w:rPr>
            <w:lang w:eastAsia="en-GB"/>
          </w:rPr>
          <w:t>.</w:t>
        </w:r>
      </w:ins>
    </w:p>
    <w:bookmarkEnd w:id="177"/>
    <w:p w14:paraId="0BA5E4FF" w14:textId="4CF0273B" w:rsidR="00265751" w:rsidRPr="00C679EB" w:rsidRDefault="00265751" w:rsidP="00C679EB">
      <w:pPr>
        <w:shd w:val="clear" w:color="auto" w:fill="FFFFFF"/>
        <w:tabs>
          <w:tab w:val="left" w:pos="567"/>
        </w:tabs>
        <w:spacing w:after="0"/>
        <w:rPr>
          <w:rFonts w:eastAsia="Times New Roman"/>
          <w:color w:val="000000"/>
          <w:szCs w:val="24"/>
          <w:lang w:eastAsia="en-GB"/>
        </w:rPr>
      </w:pPr>
    </w:p>
    <w:p w14:paraId="5A5B6169" w14:textId="42DAA640" w:rsidR="00B853D4" w:rsidRPr="00C679EB" w:rsidRDefault="00B853D4" w:rsidP="00B853D4">
      <w:pPr>
        <w:pStyle w:val="Titrearticle"/>
      </w:pPr>
      <w:r w:rsidRPr="00C679EB">
        <w:lastRenderedPageBreak/>
        <w:t xml:space="preserve">Article </w:t>
      </w:r>
      <w:ins w:id="185" w:author="Author">
        <w:r w:rsidR="00FC786C">
          <w:t>7</w:t>
        </w:r>
      </w:ins>
      <w:del w:id="186" w:author="Author">
        <w:r w:rsidR="00257B77" w:rsidDel="00FC786C">
          <w:delText>6</w:delText>
        </w:r>
      </w:del>
    </w:p>
    <w:p w14:paraId="5A5B616A" w14:textId="77777777" w:rsidR="00C3143B" w:rsidRPr="00CC644B" w:rsidRDefault="00C3143B" w:rsidP="00C3143B">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Quarterly quantitative templates for captive insurance and captive reinsurance undertakings</w:t>
      </w:r>
    </w:p>
    <w:p w14:paraId="5A5B616B" w14:textId="62085330" w:rsidR="00C3143B" w:rsidRPr="00C679EB" w:rsidRDefault="00B10B58" w:rsidP="00C3143B">
      <w:pPr>
        <w:shd w:val="clear" w:color="auto" w:fill="FFFFFF"/>
        <w:spacing w:after="0"/>
        <w:rPr>
          <w:rFonts w:eastAsia="Times New Roman"/>
          <w:color w:val="000000"/>
          <w:szCs w:val="24"/>
          <w:lang w:eastAsia="en-GB"/>
        </w:rPr>
      </w:pPr>
      <w:ins w:id="187" w:author="Author">
        <w:r>
          <w:rPr>
            <w:rFonts w:eastAsia="Times New Roman"/>
            <w:color w:val="000000"/>
            <w:szCs w:val="24"/>
            <w:lang w:eastAsia="en-GB"/>
          </w:rPr>
          <w:t xml:space="preserve">1. </w:t>
        </w:r>
      </w:ins>
      <w:r w:rsidR="00C3143B" w:rsidRPr="00CC644B">
        <w:rPr>
          <w:rFonts w:eastAsia="Times New Roman"/>
          <w:color w:val="000000"/>
          <w:szCs w:val="24"/>
          <w:lang w:eastAsia="en-GB"/>
        </w:rPr>
        <w:t>Captive insurance and captive reinsurance undertakings shall submit quarterly, unless the scope or frequ</w:t>
      </w:r>
      <w:r w:rsidR="00C3143B" w:rsidRPr="00CB57DC">
        <w:rPr>
          <w:rFonts w:eastAsia="Times New Roman"/>
          <w:color w:val="000000"/>
          <w:szCs w:val="24"/>
          <w:lang w:eastAsia="en-GB"/>
        </w:rPr>
        <w:t>ency of the reporting is limited in accordance with Article 35</w:t>
      </w:r>
      <w:ins w:id="188" w:author="Author">
        <w:r w:rsidR="000D06F4">
          <w:rPr>
            <w:rFonts w:eastAsia="Times New Roman"/>
            <w:color w:val="000000"/>
            <w:szCs w:val="24"/>
            <w:lang w:eastAsia="en-GB"/>
          </w:rPr>
          <w:t>a</w:t>
        </w:r>
      </w:ins>
      <w:r w:rsidR="00C3143B" w:rsidRPr="00CB57DC">
        <w:rPr>
          <w:rFonts w:eastAsia="Times New Roman"/>
          <w:color w:val="000000"/>
          <w:szCs w:val="24"/>
          <w:lang w:eastAsia="en-GB"/>
        </w:rPr>
        <w:t>(</w:t>
      </w:r>
      <w:ins w:id="189" w:author="Author">
        <w:r w:rsidR="000D06F4">
          <w:rPr>
            <w:rFonts w:eastAsia="Times New Roman"/>
            <w:color w:val="000000"/>
            <w:szCs w:val="24"/>
            <w:lang w:eastAsia="en-GB"/>
          </w:rPr>
          <w:t>1</w:t>
        </w:r>
      </w:ins>
      <w:r w:rsidR="00C3143B" w:rsidRPr="00CB57DC">
        <w:rPr>
          <w:rFonts w:eastAsia="Times New Roman"/>
          <w:color w:val="000000"/>
          <w:szCs w:val="24"/>
          <w:lang w:eastAsia="en-GB"/>
        </w:rPr>
        <w:t>)</w:t>
      </w:r>
      <w:ins w:id="190" w:author="Author">
        <w:r w:rsidR="008F65C1">
          <w:rPr>
            <w:rFonts w:eastAsia="Times New Roman"/>
            <w:color w:val="000000"/>
            <w:szCs w:val="24"/>
            <w:lang w:eastAsia="en-GB"/>
          </w:rPr>
          <w:t xml:space="preserve"> and (3)</w:t>
        </w:r>
      </w:ins>
      <w:r w:rsidR="00C3143B" w:rsidRPr="00CB57DC">
        <w:rPr>
          <w:rFonts w:eastAsia="Times New Roman"/>
          <w:color w:val="000000"/>
          <w:szCs w:val="24"/>
          <w:lang w:eastAsia="en-GB"/>
        </w:rPr>
        <w:t xml:space="preserve"> of Directive 2009/138/EC</w:t>
      </w:r>
      <w:r w:rsidR="00C3143B" w:rsidRPr="00C679EB">
        <w:rPr>
          <w:rFonts w:eastAsia="Times New Roman"/>
          <w:color w:val="000000"/>
          <w:szCs w:val="24"/>
          <w:lang w:eastAsia="en-GB"/>
        </w:rPr>
        <w:t>, the information referred to in Article 304(1)</w:t>
      </w:r>
      <w:r w:rsidR="007C76D4">
        <w:rPr>
          <w:rFonts w:eastAsia="Times New Roman"/>
          <w:color w:val="000000"/>
          <w:szCs w:val="24"/>
          <w:lang w:eastAsia="en-GB"/>
        </w:rPr>
        <w:t>, point </w:t>
      </w:r>
      <w:r w:rsidR="00C3143B" w:rsidRPr="00C679EB">
        <w:rPr>
          <w:rFonts w:eastAsia="Times New Roman"/>
          <w:color w:val="000000"/>
          <w:szCs w:val="24"/>
          <w:lang w:eastAsia="en-GB"/>
        </w:rPr>
        <w:t>(d) of Delegated Regulation (EU) 2015/35 using the following templates</w:t>
      </w:r>
      <w:r w:rsidR="007C76D4">
        <w:rPr>
          <w:rFonts w:eastAsia="Times New Roman"/>
          <w:color w:val="000000"/>
          <w:szCs w:val="24"/>
          <w:lang w:eastAsia="en-GB"/>
        </w:rPr>
        <w:t xml:space="preserve"> </w:t>
      </w:r>
      <w:r w:rsidR="007C76D4">
        <w:t>and complying with the following instructions</w:t>
      </w:r>
      <w:r w:rsidR="00C3143B" w:rsidRPr="00C679EB">
        <w:rPr>
          <w:rFonts w:eastAsia="Times New Roman"/>
          <w:color w:val="000000"/>
          <w:szCs w:val="24"/>
          <w:lang w:eastAsia="en-GB"/>
        </w:rPr>
        <w:t>:</w:t>
      </w:r>
    </w:p>
    <w:p w14:paraId="5A5B616C" w14:textId="77777777" w:rsidR="00C679EB" w:rsidRPr="00C679EB" w:rsidRDefault="00C679EB" w:rsidP="00C679EB">
      <w:pPr>
        <w:pStyle w:val="Point0"/>
        <w:ind w:left="567" w:hanging="567"/>
        <w:rPr>
          <w:lang w:eastAsia="en-GB"/>
        </w:rPr>
      </w:pPr>
      <w:r w:rsidRPr="00C679EB">
        <w:rPr>
          <w:lang w:eastAsia="en-GB"/>
        </w:rPr>
        <w:t>(a)</w:t>
      </w:r>
      <w:r w:rsidRPr="00C679EB">
        <w:rPr>
          <w:lang w:eastAsia="en-GB"/>
        </w:rPr>
        <w:tab/>
        <w:t>template S.01.01.02 of Annex I, specifying the content of the submission, following the instructions set out in section S.01.01 of Annex II;</w:t>
      </w:r>
    </w:p>
    <w:p w14:paraId="5A5B616D" w14:textId="77777777" w:rsidR="00C679EB" w:rsidRPr="00C679EB" w:rsidRDefault="00C679EB" w:rsidP="00C679EB">
      <w:pPr>
        <w:pStyle w:val="Point0"/>
        <w:ind w:left="567" w:hanging="567"/>
        <w:rPr>
          <w:lang w:eastAsia="en-GB"/>
        </w:rPr>
      </w:pPr>
      <w:r w:rsidRPr="00C679EB">
        <w:rPr>
          <w:lang w:eastAsia="en-GB"/>
        </w:rPr>
        <w:t>(b)</w:t>
      </w:r>
      <w:r w:rsidRPr="00C679EB">
        <w:rPr>
          <w:lang w:eastAsia="en-GB"/>
        </w:rPr>
        <w:tab/>
        <w:t>template S.01.02.01 of Annex I, specifying basic information on the undertaking and the content of reporting in general, following the instructions set out in section S.01.02 of Annex II;</w:t>
      </w:r>
    </w:p>
    <w:p w14:paraId="5A5B616E" w14:textId="77777777" w:rsidR="00C679EB" w:rsidRPr="00C679EB" w:rsidRDefault="00C679EB" w:rsidP="00C679EB">
      <w:pPr>
        <w:pStyle w:val="Point0"/>
        <w:ind w:left="567" w:hanging="567"/>
        <w:rPr>
          <w:lang w:eastAsia="en-GB"/>
        </w:rPr>
      </w:pPr>
      <w:r w:rsidRPr="00C679EB">
        <w:rPr>
          <w:lang w:eastAsia="en-GB"/>
        </w:rPr>
        <w:t>(c)</w:t>
      </w:r>
      <w:r w:rsidRPr="00C679EB">
        <w:rPr>
          <w:lang w:eastAsia="en-GB"/>
        </w:rPr>
        <w:tab/>
        <w:t xml:space="preserve">template S.02.01.02 of Annex I, specifying balance sheet information using the valuation </w:t>
      </w:r>
      <w:r w:rsidR="00266BE8">
        <w:rPr>
          <w:lang w:eastAsia="en-GB"/>
        </w:rPr>
        <w:t xml:space="preserve">method referred to </w:t>
      </w:r>
      <w:r w:rsidRPr="00C679EB">
        <w:rPr>
          <w:lang w:eastAsia="en-GB"/>
        </w:rPr>
        <w:t>in Article 75 of Directive 2009/138/EC, following the instructions set out in section S.02.01 of Annex II to this Regulation;</w:t>
      </w:r>
    </w:p>
    <w:p w14:paraId="5A5B616F" w14:textId="77777777" w:rsidR="00C679EB" w:rsidRPr="00C679EB" w:rsidRDefault="00C679EB" w:rsidP="00C679EB">
      <w:pPr>
        <w:pStyle w:val="Point0"/>
        <w:ind w:left="567" w:hanging="567"/>
        <w:rPr>
          <w:lang w:eastAsia="en-GB"/>
        </w:rPr>
      </w:pPr>
      <w:r w:rsidRPr="00C679EB">
        <w:rPr>
          <w:lang w:eastAsia="en-GB"/>
        </w:rPr>
        <w:t>(d)</w:t>
      </w:r>
      <w:r w:rsidRPr="00C679EB">
        <w:rPr>
          <w:lang w:eastAsia="en-GB"/>
        </w:rPr>
        <w:tab/>
        <w:t xml:space="preserve">template S.05.01.02 of Annex I, specifying information on premiums, claims and expenses applying the valuation and recognition principles used in the undertaking's financial statements for </w:t>
      </w:r>
      <w:r w:rsidR="00A43252">
        <w:rPr>
          <w:lang w:eastAsia="en-GB"/>
        </w:rPr>
        <w:t>each line of business as specified</w:t>
      </w:r>
      <w:r w:rsidRPr="00C679EB">
        <w:rPr>
          <w:lang w:eastAsia="en-GB"/>
        </w:rPr>
        <w:t xml:space="preserve"> in Annex I to Delegated Regulation (EU) 2015/35, following the instructions set out in section S.05.01 of Annex II to this Regulation;</w:t>
      </w:r>
    </w:p>
    <w:p w14:paraId="5A5B6170" w14:textId="77777777" w:rsidR="00C679EB" w:rsidRPr="00C679EB" w:rsidRDefault="00C679EB" w:rsidP="00C679EB">
      <w:pPr>
        <w:pStyle w:val="Point0"/>
        <w:ind w:left="567" w:hanging="567"/>
        <w:rPr>
          <w:lang w:eastAsia="en-GB"/>
        </w:rPr>
      </w:pPr>
      <w:r w:rsidRPr="00C679EB">
        <w:rPr>
          <w:lang w:eastAsia="en-GB"/>
        </w:rPr>
        <w:t>(e)</w:t>
      </w:r>
      <w:r w:rsidRPr="00C679EB">
        <w:rPr>
          <w:lang w:eastAsia="en-GB"/>
        </w:rPr>
        <w:tab/>
        <w:t xml:space="preserve">template S.12.01.02 of Annex I, specifying information on the technical provisions relating to life insurance and health insurance pursued on a similar technical basis to that of life insurance (‘health SLT’) for </w:t>
      </w:r>
      <w:r w:rsidR="00A43252">
        <w:rPr>
          <w:lang w:eastAsia="en-GB"/>
        </w:rPr>
        <w:t>each line of business as specified</w:t>
      </w:r>
      <w:r w:rsidRPr="00C679EB">
        <w:rPr>
          <w:lang w:eastAsia="en-GB"/>
        </w:rPr>
        <w:t xml:space="preserve"> in Annex I to Delegated Regulation (EU) 2015/35, following the instructions set out in section S.12.01 of Annex II to this Regulation;</w:t>
      </w:r>
    </w:p>
    <w:p w14:paraId="5A5B6171" w14:textId="77777777" w:rsidR="00C679EB" w:rsidRPr="00C679EB" w:rsidRDefault="00C679EB" w:rsidP="00C679EB">
      <w:pPr>
        <w:pStyle w:val="Point0"/>
        <w:ind w:left="567" w:hanging="567"/>
        <w:rPr>
          <w:lang w:eastAsia="en-GB"/>
        </w:rPr>
      </w:pPr>
      <w:r w:rsidRPr="00C679EB">
        <w:rPr>
          <w:lang w:eastAsia="en-GB"/>
        </w:rPr>
        <w:t>(f)</w:t>
      </w:r>
      <w:r w:rsidRPr="00C679EB">
        <w:rPr>
          <w:lang w:eastAsia="en-GB"/>
        </w:rPr>
        <w:tab/>
        <w:t xml:space="preserve">template S.17.01.02 of Annex I, specifying information on non-life technical provisions for </w:t>
      </w:r>
      <w:r w:rsidR="00A43252">
        <w:rPr>
          <w:lang w:eastAsia="en-GB"/>
        </w:rPr>
        <w:t>each line of business as specified</w:t>
      </w:r>
      <w:r w:rsidRPr="00C679EB">
        <w:rPr>
          <w:lang w:eastAsia="en-GB"/>
        </w:rPr>
        <w:t xml:space="preserve"> in Annex I to Delegated Regulation (EU) 2015/35, following the instructions set out in section S.17.01 of Annex II to this Regulation;</w:t>
      </w:r>
    </w:p>
    <w:p w14:paraId="5A5B6172" w14:textId="0AC202F6" w:rsidR="00C679EB" w:rsidRPr="00C679EB" w:rsidRDefault="00C679EB" w:rsidP="00C679EB">
      <w:pPr>
        <w:pStyle w:val="Point0"/>
        <w:ind w:left="567" w:hanging="567"/>
        <w:rPr>
          <w:lang w:eastAsia="en-GB"/>
        </w:rPr>
      </w:pPr>
      <w:r w:rsidRPr="00C679EB">
        <w:rPr>
          <w:lang w:eastAsia="en-GB"/>
        </w:rPr>
        <w:t>(g)</w:t>
      </w:r>
      <w:r w:rsidRPr="00C679EB">
        <w:rPr>
          <w:lang w:eastAsia="en-GB"/>
        </w:rPr>
        <w:tab/>
        <w:t>template S.23.01.01 of Annex I, specifying information on own funds, following the instructions set out in section S.23.01 of Annex II</w:t>
      </w:r>
      <w:ins w:id="191" w:author="Author">
        <w:r w:rsidR="00FC786C">
          <w:rPr>
            <w:lang w:eastAsia="en-GB"/>
          </w:rPr>
          <w:t>.</w:t>
        </w:r>
      </w:ins>
      <w:del w:id="192" w:author="Author">
        <w:r w:rsidRPr="00C679EB" w:rsidDel="00FC786C">
          <w:rPr>
            <w:lang w:eastAsia="en-GB"/>
          </w:rPr>
          <w:delText>;</w:delText>
        </w:r>
      </w:del>
    </w:p>
    <w:p w14:paraId="5A5B6173" w14:textId="0B436E6E" w:rsidR="00C679EB" w:rsidRPr="00C679EB" w:rsidDel="00FC786C" w:rsidRDefault="00C679EB" w:rsidP="00FC786C">
      <w:pPr>
        <w:pStyle w:val="Point0"/>
        <w:ind w:left="567" w:hanging="567"/>
        <w:rPr>
          <w:del w:id="193" w:author="Author"/>
          <w:lang w:eastAsia="en-GB"/>
        </w:rPr>
      </w:pPr>
      <w:r w:rsidRPr="00C679EB">
        <w:rPr>
          <w:lang w:eastAsia="en-GB"/>
        </w:rPr>
        <w:t>(h)</w:t>
      </w:r>
      <w:r w:rsidRPr="00C679EB">
        <w:rPr>
          <w:lang w:eastAsia="en-GB"/>
        </w:rPr>
        <w:tab/>
      </w:r>
      <w:del w:id="194" w:author="Author">
        <w:r w:rsidRPr="00C679EB" w:rsidDel="00FC786C">
          <w:rPr>
            <w:lang w:eastAsia="en-GB"/>
          </w:rPr>
          <w:delText>where captive insurance and reinsurance undertakings are engaged in only life or only non-life insurance or reinsurance activity, template S.28.01.01 of Annex I, specifying the Minimum Capital Requirement, following the instructions set out in section S.28.01 of Annex II;</w:delText>
        </w:r>
      </w:del>
    </w:p>
    <w:p w14:paraId="5A5B6174" w14:textId="7C96C2D2" w:rsidR="00C679EB" w:rsidRDefault="00DB4B79" w:rsidP="00FC786C">
      <w:pPr>
        <w:pStyle w:val="Point0"/>
        <w:ind w:left="567" w:hanging="567"/>
        <w:rPr>
          <w:ins w:id="195" w:author="Author"/>
          <w:lang w:eastAsia="en-GB"/>
        </w:rPr>
      </w:pPr>
      <w:del w:id="196" w:author="Author">
        <w:r w:rsidDel="00FC786C">
          <w:rPr>
            <w:lang w:eastAsia="en-GB"/>
          </w:rPr>
          <w:delText>(i)</w:delText>
        </w:r>
        <w:r w:rsidDel="00FC786C">
          <w:rPr>
            <w:lang w:eastAsia="en-GB"/>
          </w:rPr>
          <w:tab/>
        </w:r>
        <w:r w:rsidR="00C679EB" w:rsidRPr="00C679EB" w:rsidDel="00FC786C">
          <w:rPr>
            <w:lang w:eastAsia="en-GB"/>
          </w:rPr>
          <w:delText>where captive insurance undertakings are engaged in both life and non-life insurance activity, template S.28.02.01 of Annex I, specifying the Minimum Capital Requirement, following the instructions set out in section S.28.02 of Annex II.</w:delText>
        </w:r>
      </w:del>
    </w:p>
    <w:p w14:paraId="436F2510" w14:textId="5E56A97A" w:rsidR="00B10B58" w:rsidRPr="00C679EB" w:rsidRDefault="00B10B58" w:rsidP="00B10B58">
      <w:pPr>
        <w:shd w:val="clear" w:color="auto" w:fill="FFFFFF"/>
        <w:tabs>
          <w:tab w:val="left" w:pos="567"/>
        </w:tabs>
        <w:spacing w:after="0"/>
        <w:rPr>
          <w:ins w:id="197" w:author="Author"/>
          <w:rFonts w:eastAsia="Times New Roman"/>
          <w:color w:val="000000"/>
          <w:szCs w:val="24"/>
          <w:lang w:eastAsia="en-GB"/>
        </w:rPr>
      </w:pPr>
      <w:ins w:id="198" w:author="Author">
        <w:r>
          <w:rPr>
            <w:rFonts w:eastAsia="Times New Roman"/>
            <w:color w:val="000000"/>
            <w:szCs w:val="24"/>
            <w:lang w:eastAsia="en-GB"/>
          </w:rPr>
          <w:t xml:space="preserve">2. </w:t>
        </w:r>
        <w:r w:rsidRPr="00CC644B">
          <w:rPr>
            <w:rFonts w:eastAsia="Times New Roman"/>
            <w:color w:val="000000"/>
            <w:szCs w:val="24"/>
            <w:lang w:eastAsia="en-GB"/>
          </w:rPr>
          <w:t>Captive insurance and captive reinsurance undertakings</w:t>
        </w:r>
        <w:r>
          <w:rPr>
            <w:rFonts w:eastAsia="Times New Roman"/>
            <w:color w:val="000000"/>
            <w:szCs w:val="24"/>
            <w:lang w:eastAsia="en-GB"/>
          </w:rPr>
          <w:t xml:space="preserve"> classified as small and non-complex undertakings based on the criteria </w:t>
        </w:r>
        <w:del w:id="199" w:author="Author">
          <w:r>
            <w:rPr>
              <w:rFonts w:eastAsia="Times New Roman"/>
              <w:color w:val="000000"/>
              <w:szCs w:val="24"/>
              <w:lang w:eastAsia="en-GB"/>
            </w:rPr>
            <w:delText>of</w:delText>
          </w:r>
        </w:del>
        <w:r w:rsidR="00E279E2">
          <w:rPr>
            <w:rFonts w:eastAsia="Times New Roman"/>
            <w:color w:val="000000"/>
            <w:szCs w:val="24"/>
            <w:lang w:eastAsia="en-GB"/>
          </w:rPr>
          <w:t>in</w:t>
        </w:r>
        <w:r>
          <w:rPr>
            <w:rFonts w:eastAsia="Times New Roman"/>
            <w:color w:val="000000"/>
            <w:szCs w:val="24"/>
            <w:lang w:eastAsia="en-GB"/>
          </w:rPr>
          <w:t xml:space="preserve"> Article 29a </w:t>
        </w:r>
        <w:r w:rsidR="00E279E2" w:rsidRPr="00E279E2">
          <w:rPr>
            <w:rFonts w:eastAsia="Times New Roman"/>
            <w:color w:val="000000"/>
            <w:szCs w:val="24"/>
            <w:lang w:eastAsia="en-GB"/>
          </w:rPr>
          <w:t xml:space="preserve">of Directive 2009/138/EC </w:t>
        </w:r>
        <w:r>
          <w:rPr>
            <w:rFonts w:eastAsia="Times New Roman"/>
            <w:color w:val="000000"/>
            <w:szCs w:val="24"/>
            <w:lang w:eastAsia="en-GB"/>
          </w:rPr>
          <w:t xml:space="preserve">shall </w:t>
        </w:r>
        <w:r w:rsidR="00E279E2">
          <w:rPr>
            <w:rFonts w:eastAsia="Times New Roman"/>
            <w:color w:val="000000"/>
            <w:szCs w:val="24"/>
            <w:lang w:eastAsia="en-GB"/>
          </w:rPr>
          <w:t>only</w:t>
        </w:r>
        <w:r>
          <w:rPr>
            <w:rFonts w:eastAsia="Times New Roman"/>
            <w:color w:val="000000"/>
            <w:szCs w:val="24"/>
            <w:lang w:eastAsia="en-GB"/>
          </w:rPr>
          <w:t xml:space="preserve"> report in the first and third quarter of the financial year</w:t>
        </w:r>
        <w:r w:rsidR="00E279E2">
          <w:t xml:space="preserve"> </w:t>
        </w:r>
        <w:r w:rsidR="009E0A78">
          <w:t xml:space="preserve">the following templates </w:t>
        </w:r>
        <w:r>
          <w:t>complying with the following instructions</w:t>
        </w:r>
        <w:r w:rsidRPr="00C679EB">
          <w:rPr>
            <w:rFonts w:eastAsia="Times New Roman"/>
            <w:color w:val="000000"/>
            <w:szCs w:val="24"/>
            <w:lang w:eastAsia="en-GB"/>
          </w:rPr>
          <w:t>:</w:t>
        </w:r>
      </w:ins>
    </w:p>
    <w:p w14:paraId="19EDA916" w14:textId="41F233AE" w:rsidR="00B10B58" w:rsidRPr="00C679EB" w:rsidRDefault="00B10B58">
      <w:pPr>
        <w:shd w:val="clear" w:color="auto" w:fill="FFFFFF"/>
        <w:tabs>
          <w:tab w:val="left" w:pos="567"/>
        </w:tabs>
        <w:spacing w:after="0"/>
        <w:rPr>
          <w:ins w:id="200" w:author="Author"/>
          <w:lang w:eastAsia="en-GB"/>
        </w:rPr>
        <w:pPrChange w:id="201" w:author="Author">
          <w:pPr>
            <w:pStyle w:val="Point0"/>
            <w:ind w:left="567" w:hanging="567"/>
          </w:pPr>
        </w:pPrChange>
      </w:pPr>
      <w:ins w:id="202" w:author="Author">
        <w:r w:rsidRPr="0075251A">
          <w:rPr>
            <w:rFonts w:eastAsia="Times New Roman"/>
            <w:color w:val="000000"/>
            <w:szCs w:val="24"/>
            <w:lang w:eastAsia="en-GB"/>
          </w:rPr>
          <w:t>(a)</w:t>
        </w:r>
        <w:r w:rsidRPr="0075251A">
          <w:rPr>
            <w:rFonts w:eastAsia="Times New Roman"/>
            <w:color w:val="000000"/>
            <w:szCs w:val="24"/>
            <w:lang w:eastAsia="en-GB"/>
          </w:rPr>
          <w:tab/>
        </w:r>
        <w:r w:rsidRPr="00C679EB">
          <w:rPr>
            <w:lang w:eastAsia="en-GB"/>
          </w:rPr>
          <w:t xml:space="preserve">template S.01.01.02 of Annex I, specifying the content of the submission, following the instructions set out in section S.01.01 of Annex </w:t>
        </w:r>
        <w:r w:rsidRPr="00C03963">
          <w:rPr>
            <w:lang w:eastAsia="en-GB"/>
          </w:rPr>
          <w:t xml:space="preserve">II to this </w:t>
        </w:r>
        <w:r>
          <w:rPr>
            <w:lang w:eastAsia="en-GB"/>
          </w:rPr>
          <w:t>R</w:t>
        </w:r>
        <w:r w:rsidRPr="00C03963">
          <w:rPr>
            <w:lang w:eastAsia="en-GB"/>
          </w:rPr>
          <w:t>egulation</w:t>
        </w:r>
        <w:r w:rsidRPr="00C679EB">
          <w:rPr>
            <w:lang w:eastAsia="en-GB"/>
          </w:rPr>
          <w:t>;</w:t>
        </w:r>
      </w:ins>
    </w:p>
    <w:p w14:paraId="4D7C7567" w14:textId="4570AE45" w:rsidR="00B10B58" w:rsidRDefault="00B10B58">
      <w:pPr>
        <w:shd w:val="clear" w:color="auto" w:fill="FFFFFF"/>
        <w:tabs>
          <w:tab w:val="left" w:pos="567"/>
        </w:tabs>
        <w:spacing w:after="0"/>
        <w:rPr>
          <w:ins w:id="203" w:author="Author"/>
          <w:lang w:eastAsia="en-GB"/>
        </w:rPr>
        <w:pPrChange w:id="204" w:author="Author">
          <w:pPr>
            <w:pStyle w:val="Point0"/>
            <w:ind w:left="567" w:hanging="567"/>
          </w:pPr>
        </w:pPrChange>
      </w:pPr>
      <w:ins w:id="205" w:author="Author">
        <w:r w:rsidRPr="0075251A">
          <w:rPr>
            <w:rFonts w:eastAsia="Times New Roman"/>
            <w:color w:val="000000"/>
            <w:szCs w:val="24"/>
            <w:lang w:eastAsia="en-GB"/>
          </w:rPr>
          <w:lastRenderedPageBreak/>
          <w:t>(b)</w:t>
        </w:r>
        <w:r w:rsidRPr="00C679EB">
          <w:rPr>
            <w:rFonts w:ascii="inherit" w:eastAsia="Times New Roman" w:hAnsi="inherit"/>
            <w:color w:val="000000"/>
            <w:szCs w:val="24"/>
            <w:lang w:eastAsia="en-GB"/>
          </w:rPr>
          <w:tab/>
        </w:r>
        <w:r w:rsidRPr="00C679EB">
          <w:rPr>
            <w:lang w:eastAsia="en-GB"/>
          </w:rPr>
          <w:t>template S.01.02.01 of Annex I, specifying basic information on the undertaking and the content of reporting in general, following the instructions set out in section S.01.02 of Annex II</w:t>
        </w:r>
        <w:r>
          <w:rPr>
            <w:lang w:eastAsia="en-GB"/>
          </w:rPr>
          <w:t>;</w:t>
        </w:r>
      </w:ins>
    </w:p>
    <w:p w14:paraId="3AB0C40A" w14:textId="7CBEDF4F" w:rsidR="00B10B58" w:rsidRPr="00C679EB" w:rsidRDefault="00B10B58">
      <w:pPr>
        <w:shd w:val="clear" w:color="auto" w:fill="FFFFFF"/>
        <w:tabs>
          <w:tab w:val="left" w:pos="567"/>
        </w:tabs>
        <w:spacing w:after="0"/>
        <w:rPr>
          <w:ins w:id="206" w:author="Author"/>
          <w:lang w:eastAsia="en-GB"/>
        </w:rPr>
        <w:pPrChange w:id="207" w:author="Author">
          <w:pPr>
            <w:pStyle w:val="Point0"/>
            <w:ind w:left="567" w:hanging="567"/>
          </w:pPr>
        </w:pPrChange>
      </w:pPr>
      <w:ins w:id="208" w:author="Author">
        <w:r>
          <w:rPr>
            <w:rFonts w:eastAsia="Times New Roman"/>
            <w:color w:val="000000"/>
            <w:szCs w:val="24"/>
            <w:lang w:eastAsia="en-GB"/>
          </w:rPr>
          <w:t>(c)</w:t>
        </w:r>
        <w:r>
          <w:rPr>
            <w:rFonts w:eastAsia="Times New Roman"/>
            <w:color w:val="000000"/>
            <w:szCs w:val="24"/>
            <w:lang w:eastAsia="en-GB"/>
          </w:rPr>
          <w:tab/>
        </w:r>
        <w:r w:rsidRPr="00C679EB">
          <w:rPr>
            <w:lang w:eastAsia="en-GB"/>
          </w:rPr>
          <w:t>template S.23.01.01 of Annex I, specifying information on own funds, following the instructions set out in section S.23.01 of Annex II</w:t>
        </w:r>
        <w:r>
          <w:rPr>
            <w:lang w:eastAsia="en-GB"/>
          </w:rPr>
          <w:t>.</w:t>
        </w:r>
      </w:ins>
    </w:p>
    <w:p w14:paraId="6E227DEB" w14:textId="77777777" w:rsidR="00B10B58" w:rsidRPr="00C679EB" w:rsidRDefault="00B10B58" w:rsidP="00FC786C">
      <w:pPr>
        <w:pStyle w:val="Point0"/>
        <w:ind w:left="567" w:hanging="567"/>
        <w:rPr>
          <w:lang w:eastAsia="en-GB"/>
        </w:rPr>
      </w:pPr>
    </w:p>
    <w:p w14:paraId="5A5B6175" w14:textId="2A5DE545" w:rsidR="00C3143B" w:rsidRPr="00C679EB" w:rsidRDefault="00C3143B" w:rsidP="00C3143B">
      <w:pPr>
        <w:pStyle w:val="Titrearticle"/>
      </w:pPr>
      <w:r w:rsidRPr="00C679EB">
        <w:t xml:space="preserve">Article </w:t>
      </w:r>
      <w:del w:id="209" w:author="Author">
        <w:r w:rsidR="00257B77" w:rsidDel="00FC786C">
          <w:delText>7</w:delText>
        </w:r>
      </w:del>
      <w:ins w:id="210" w:author="Author">
        <w:r w:rsidR="00FC786C">
          <w:t>8</w:t>
        </w:r>
      </w:ins>
    </w:p>
    <w:p w14:paraId="5A5B6176" w14:textId="77777777" w:rsidR="00C3143B" w:rsidRPr="00CC644B" w:rsidRDefault="00C3143B" w:rsidP="00C3143B">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Simplifications allowed on quarterly reporting for individual undertakings and captive insurance and captive reinsurance undertakings</w:t>
      </w:r>
    </w:p>
    <w:p w14:paraId="5A5B6177" w14:textId="6EE4560F" w:rsidR="00C3143B" w:rsidRPr="00C679EB" w:rsidRDefault="00C679EB" w:rsidP="00C679EB">
      <w:pPr>
        <w:shd w:val="clear" w:color="auto" w:fill="FFFFFF"/>
        <w:tabs>
          <w:tab w:val="left" w:pos="567"/>
        </w:tabs>
        <w:spacing w:after="0"/>
        <w:rPr>
          <w:rFonts w:eastAsia="Times New Roman"/>
          <w:color w:val="000000"/>
          <w:szCs w:val="24"/>
          <w:lang w:eastAsia="en-GB"/>
        </w:rPr>
      </w:pPr>
      <w:bookmarkStart w:id="211" w:name="_Hlk158740752"/>
      <w:r>
        <w:rPr>
          <w:rFonts w:eastAsia="Times New Roman"/>
          <w:color w:val="000000"/>
          <w:szCs w:val="24"/>
          <w:lang w:eastAsia="en-GB"/>
        </w:rPr>
        <w:t>1.</w:t>
      </w:r>
      <w:r>
        <w:rPr>
          <w:rFonts w:eastAsia="Times New Roman"/>
          <w:color w:val="000000"/>
          <w:szCs w:val="24"/>
          <w:lang w:eastAsia="en-GB"/>
        </w:rPr>
        <w:tab/>
      </w:r>
      <w:r w:rsidR="00C3143B" w:rsidRPr="00C679EB">
        <w:rPr>
          <w:rFonts w:eastAsia="Times New Roman"/>
          <w:color w:val="000000"/>
          <w:szCs w:val="24"/>
          <w:lang w:eastAsia="en-GB"/>
        </w:rPr>
        <w:t xml:space="preserve">With regard to the information referred to in </w:t>
      </w:r>
      <w:r w:rsidR="00A508D0" w:rsidRPr="00C679EB">
        <w:rPr>
          <w:rFonts w:eastAsia="Times New Roman"/>
          <w:color w:val="000000"/>
          <w:szCs w:val="24"/>
          <w:lang w:eastAsia="en-GB"/>
        </w:rPr>
        <w:t xml:space="preserve">Article </w:t>
      </w:r>
      <w:ins w:id="212" w:author="Author">
        <w:r w:rsidR="00CA76ED">
          <w:rPr>
            <w:rFonts w:eastAsia="Times New Roman"/>
            <w:color w:val="000000"/>
            <w:szCs w:val="24"/>
            <w:lang w:eastAsia="en-GB"/>
          </w:rPr>
          <w:t>6</w:t>
        </w:r>
      </w:ins>
      <w:del w:id="213" w:author="Author">
        <w:r w:rsidR="003E689D" w:rsidDel="00CA76ED">
          <w:rPr>
            <w:rFonts w:eastAsia="Times New Roman"/>
            <w:color w:val="000000"/>
            <w:szCs w:val="24"/>
            <w:lang w:eastAsia="en-GB"/>
          </w:rPr>
          <w:delText>5</w:delText>
        </w:r>
      </w:del>
      <w:r w:rsidR="00A508D0" w:rsidRPr="00C679EB">
        <w:rPr>
          <w:rFonts w:eastAsia="Times New Roman"/>
          <w:color w:val="000000"/>
          <w:szCs w:val="24"/>
          <w:lang w:eastAsia="en-GB"/>
        </w:rPr>
        <w:t xml:space="preserve">(1), </w:t>
      </w:r>
      <w:r w:rsidR="00C3143B" w:rsidRPr="00C679EB">
        <w:rPr>
          <w:rFonts w:eastAsia="Times New Roman"/>
          <w:color w:val="000000"/>
          <w:szCs w:val="24"/>
          <w:lang w:eastAsia="en-GB"/>
        </w:rPr>
        <w:t>point (c)</w:t>
      </w:r>
      <w:r w:rsidR="00FA094E">
        <w:rPr>
          <w:rFonts w:eastAsia="Times New Roman"/>
          <w:color w:val="000000"/>
          <w:szCs w:val="24"/>
          <w:lang w:eastAsia="en-GB"/>
        </w:rPr>
        <w:t>,</w:t>
      </w:r>
      <w:r w:rsidR="00C3143B" w:rsidRPr="00C679EB">
        <w:rPr>
          <w:rFonts w:eastAsia="Times New Roman"/>
          <w:color w:val="000000"/>
          <w:szCs w:val="24"/>
          <w:lang w:eastAsia="en-GB"/>
        </w:rPr>
        <w:t xml:space="preserve"> and </w:t>
      </w:r>
      <w:r w:rsidR="00A508D0" w:rsidRPr="00C679EB">
        <w:rPr>
          <w:rFonts w:eastAsia="Times New Roman"/>
          <w:color w:val="000000"/>
          <w:szCs w:val="24"/>
          <w:lang w:eastAsia="en-GB"/>
        </w:rPr>
        <w:t xml:space="preserve">Article </w:t>
      </w:r>
      <w:ins w:id="214" w:author="Author">
        <w:r w:rsidR="00CA76ED">
          <w:rPr>
            <w:rFonts w:eastAsia="Times New Roman"/>
            <w:color w:val="000000"/>
            <w:szCs w:val="24"/>
            <w:lang w:eastAsia="en-GB"/>
          </w:rPr>
          <w:t>7(1)</w:t>
        </w:r>
      </w:ins>
      <w:del w:id="215" w:author="Author">
        <w:r w:rsidR="003E689D" w:rsidDel="00CA76ED">
          <w:rPr>
            <w:rFonts w:eastAsia="Times New Roman"/>
            <w:color w:val="000000"/>
            <w:szCs w:val="24"/>
            <w:lang w:eastAsia="en-GB"/>
          </w:rPr>
          <w:delText>6</w:delText>
        </w:r>
      </w:del>
      <w:r w:rsidR="004C7D23">
        <w:rPr>
          <w:rFonts w:eastAsia="Times New Roman"/>
          <w:color w:val="000000"/>
          <w:szCs w:val="24"/>
          <w:lang w:eastAsia="en-GB"/>
        </w:rPr>
        <w:t>,</w:t>
      </w:r>
      <w:r w:rsidR="00A508D0" w:rsidRPr="00C679EB">
        <w:rPr>
          <w:rFonts w:eastAsia="Times New Roman"/>
          <w:color w:val="000000"/>
          <w:szCs w:val="24"/>
          <w:lang w:eastAsia="en-GB"/>
        </w:rPr>
        <w:t xml:space="preserve"> </w:t>
      </w:r>
      <w:r w:rsidR="00C3143B" w:rsidRPr="00C679EB">
        <w:rPr>
          <w:rFonts w:eastAsia="Times New Roman"/>
          <w:color w:val="000000"/>
          <w:szCs w:val="24"/>
          <w:lang w:eastAsia="en-GB"/>
        </w:rPr>
        <w:t xml:space="preserve">point (c), </w:t>
      </w:r>
      <w:r w:rsidR="001C4F7B">
        <w:rPr>
          <w:rFonts w:eastAsia="Times New Roman"/>
          <w:color w:val="000000"/>
          <w:szCs w:val="24"/>
          <w:lang w:eastAsia="en-GB"/>
        </w:rPr>
        <w:t>valuation</w:t>
      </w:r>
      <w:r w:rsidR="00FA094E">
        <w:rPr>
          <w:rFonts w:eastAsia="Times New Roman"/>
          <w:color w:val="000000"/>
          <w:szCs w:val="24"/>
          <w:lang w:eastAsia="en-GB"/>
        </w:rPr>
        <w:t xml:space="preserve"> of data</w:t>
      </w:r>
      <w:r w:rsidR="00C3143B" w:rsidRPr="00C679EB">
        <w:rPr>
          <w:rFonts w:eastAsia="Times New Roman"/>
          <w:color w:val="000000"/>
          <w:szCs w:val="24"/>
          <w:lang w:eastAsia="en-GB"/>
        </w:rPr>
        <w:t xml:space="preserve"> may rely on estimates and estimation methods to a greater extent than </w:t>
      </w:r>
      <w:r w:rsidR="001C4F7B">
        <w:rPr>
          <w:rFonts w:eastAsia="Times New Roman"/>
          <w:color w:val="000000"/>
          <w:szCs w:val="24"/>
          <w:lang w:eastAsia="en-GB"/>
        </w:rPr>
        <w:t xml:space="preserve">valuation </w:t>
      </w:r>
      <w:r w:rsidR="00C3143B" w:rsidRPr="00C679EB">
        <w:rPr>
          <w:rFonts w:eastAsia="Times New Roman"/>
          <w:color w:val="000000"/>
          <w:szCs w:val="24"/>
          <w:lang w:eastAsia="en-GB"/>
        </w:rPr>
        <w:t xml:space="preserve">of annual financial data. The </w:t>
      </w:r>
      <w:r w:rsidR="001C4F7B">
        <w:rPr>
          <w:rFonts w:eastAsia="Times New Roman"/>
          <w:color w:val="000000"/>
          <w:szCs w:val="24"/>
          <w:lang w:eastAsia="en-GB"/>
        </w:rPr>
        <w:t>valuation</w:t>
      </w:r>
      <w:r w:rsidR="00C3143B" w:rsidRPr="00C679EB">
        <w:rPr>
          <w:rFonts w:eastAsia="Times New Roman"/>
          <w:color w:val="000000"/>
          <w:szCs w:val="24"/>
          <w:lang w:eastAsia="en-GB"/>
        </w:rPr>
        <w:t xml:space="preserve"> for the quarterly reporting shall be designed to ensure that the resulting information is reliable and complies with the standards laid down in </w:t>
      </w:r>
      <w:r w:rsidR="00176E24">
        <w:rPr>
          <w:rFonts w:eastAsia="Times New Roman"/>
          <w:color w:val="000000"/>
          <w:szCs w:val="24"/>
          <w:lang w:eastAsia="en-GB"/>
        </w:rPr>
        <w:t>A</w:t>
      </w:r>
      <w:r w:rsidR="00286193">
        <w:rPr>
          <w:rFonts w:eastAsia="Times New Roman"/>
          <w:color w:val="000000"/>
          <w:szCs w:val="24"/>
          <w:lang w:eastAsia="en-GB"/>
        </w:rPr>
        <w:t xml:space="preserve">rticle 75 of </w:t>
      </w:r>
      <w:r w:rsidR="00C3143B" w:rsidRPr="00C679EB">
        <w:rPr>
          <w:rFonts w:eastAsia="Times New Roman"/>
          <w:color w:val="000000"/>
          <w:szCs w:val="24"/>
          <w:lang w:eastAsia="en-GB"/>
        </w:rPr>
        <w:t>Directive 2009/138/EC</w:t>
      </w:r>
      <w:r w:rsidR="001C4F7B">
        <w:rPr>
          <w:rFonts w:eastAsia="Times New Roman"/>
          <w:color w:val="000000"/>
          <w:szCs w:val="24"/>
          <w:lang w:eastAsia="en-GB"/>
        </w:rPr>
        <w:t xml:space="preserve"> </w:t>
      </w:r>
      <w:r w:rsidR="00C3143B" w:rsidRPr="00C679EB">
        <w:rPr>
          <w:rFonts w:eastAsia="Times New Roman"/>
          <w:color w:val="000000"/>
          <w:szCs w:val="24"/>
          <w:lang w:eastAsia="en-GB"/>
        </w:rPr>
        <w:t>and that all material information that is relevant for the understanding of the data is reported</w:t>
      </w:r>
      <w:r w:rsidR="001C4F7B">
        <w:rPr>
          <w:rFonts w:eastAsia="Times New Roman"/>
          <w:color w:val="000000"/>
          <w:szCs w:val="24"/>
          <w:lang w:eastAsia="en-GB"/>
        </w:rPr>
        <w:t xml:space="preserve"> in accordance to </w:t>
      </w:r>
      <w:r w:rsidR="002C5872">
        <w:rPr>
          <w:rFonts w:eastAsia="Times New Roman"/>
          <w:color w:val="000000"/>
          <w:szCs w:val="24"/>
          <w:lang w:eastAsia="en-GB"/>
        </w:rPr>
        <w:t>A</w:t>
      </w:r>
      <w:r w:rsidR="001C4F7B">
        <w:rPr>
          <w:rFonts w:eastAsia="Times New Roman"/>
          <w:color w:val="000000"/>
          <w:szCs w:val="24"/>
          <w:lang w:eastAsia="en-GB"/>
        </w:rPr>
        <w:t>rticle 305 of Delegated Regulation (EU) 2015/35</w:t>
      </w:r>
      <w:r w:rsidR="00C3143B" w:rsidRPr="00C679EB">
        <w:rPr>
          <w:rFonts w:eastAsia="Times New Roman"/>
          <w:color w:val="000000"/>
          <w:szCs w:val="24"/>
          <w:lang w:eastAsia="en-GB"/>
        </w:rPr>
        <w:t>.</w:t>
      </w:r>
    </w:p>
    <w:bookmarkEnd w:id="211"/>
    <w:p w14:paraId="5A5B6178" w14:textId="6C50FFF1" w:rsidR="00C3143B" w:rsidRPr="00C679EB" w:rsidRDefault="00C679EB" w:rsidP="00C3143B">
      <w:pPr>
        <w:shd w:val="clear" w:color="auto" w:fill="FFFFFF"/>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C3143B" w:rsidRPr="00C679EB">
        <w:rPr>
          <w:rFonts w:eastAsia="Times New Roman"/>
          <w:color w:val="000000"/>
          <w:szCs w:val="24"/>
          <w:lang w:eastAsia="en-GB"/>
        </w:rPr>
        <w:t xml:space="preserve">When submitting the information referred to </w:t>
      </w:r>
      <w:r w:rsidR="00C3143B" w:rsidRPr="004F54B7">
        <w:rPr>
          <w:rFonts w:eastAsia="Times New Roman"/>
          <w:color w:val="000000"/>
          <w:szCs w:val="24"/>
          <w:lang w:eastAsia="en-GB"/>
        </w:rPr>
        <w:t xml:space="preserve">in </w:t>
      </w:r>
      <w:r w:rsidR="0047423B" w:rsidRPr="004F54B7">
        <w:rPr>
          <w:rFonts w:eastAsia="Times New Roman"/>
          <w:color w:val="000000"/>
          <w:szCs w:val="24"/>
          <w:lang w:eastAsia="en-GB"/>
        </w:rPr>
        <w:t xml:space="preserve">Article </w:t>
      </w:r>
      <w:ins w:id="216" w:author="Author">
        <w:r w:rsidR="00A03F3F" w:rsidRPr="00E96270">
          <w:rPr>
            <w:rFonts w:eastAsia="Times New Roman"/>
            <w:color w:val="000000"/>
            <w:szCs w:val="24"/>
            <w:lang w:eastAsia="en-GB"/>
            <w:rPrChange w:id="217" w:author="Author">
              <w:rPr>
                <w:rFonts w:eastAsia="Times New Roman"/>
                <w:color w:val="000000"/>
                <w:szCs w:val="24"/>
                <w:highlight w:val="yellow"/>
                <w:lang w:eastAsia="en-GB"/>
              </w:rPr>
            </w:rPrChange>
          </w:rPr>
          <w:t>6</w:t>
        </w:r>
      </w:ins>
      <w:del w:id="218" w:author="Author">
        <w:r w:rsidR="003B6C3B" w:rsidRPr="004F54B7" w:rsidDel="00A03F3F">
          <w:rPr>
            <w:rFonts w:eastAsia="Times New Roman"/>
            <w:color w:val="000000"/>
            <w:szCs w:val="24"/>
            <w:lang w:eastAsia="en-GB"/>
          </w:rPr>
          <w:delText>5</w:delText>
        </w:r>
      </w:del>
      <w:r w:rsidR="0047423B" w:rsidRPr="004F54B7">
        <w:rPr>
          <w:rFonts w:eastAsia="Times New Roman"/>
          <w:color w:val="000000"/>
          <w:szCs w:val="24"/>
          <w:lang w:eastAsia="en-GB"/>
        </w:rPr>
        <w:t xml:space="preserve">(1), </w:t>
      </w:r>
      <w:r w:rsidR="00C3143B" w:rsidRPr="004F54B7">
        <w:rPr>
          <w:rFonts w:eastAsia="Times New Roman"/>
          <w:color w:val="000000"/>
          <w:szCs w:val="24"/>
          <w:lang w:eastAsia="en-GB"/>
        </w:rPr>
        <w:t xml:space="preserve">points (h) and (i) and </w:t>
      </w:r>
      <w:r w:rsidR="0047423B" w:rsidRPr="004F54B7">
        <w:rPr>
          <w:rFonts w:eastAsia="Times New Roman"/>
          <w:color w:val="000000"/>
          <w:szCs w:val="24"/>
          <w:lang w:eastAsia="en-GB"/>
        </w:rPr>
        <w:t xml:space="preserve">Article </w:t>
      </w:r>
      <w:ins w:id="219" w:author="Author">
        <w:r w:rsidR="00A03F3F" w:rsidRPr="00E96270">
          <w:rPr>
            <w:rFonts w:eastAsia="Times New Roman"/>
            <w:color w:val="000000"/>
            <w:szCs w:val="24"/>
            <w:lang w:eastAsia="en-GB"/>
            <w:rPrChange w:id="220" w:author="Author">
              <w:rPr>
                <w:rFonts w:eastAsia="Times New Roman"/>
                <w:color w:val="000000"/>
                <w:szCs w:val="24"/>
                <w:highlight w:val="yellow"/>
                <w:lang w:eastAsia="en-GB"/>
              </w:rPr>
            </w:rPrChange>
          </w:rPr>
          <w:t>7</w:t>
        </w:r>
        <w:r w:rsidR="00CA76ED" w:rsidRPr="00E96270">
          <w:rPr>
            <w:rFonts w:eastAsia="Times New Roman"/>
            <w:color w:val="000000"/>
            <w:szCs w:val="24"/>
            <w:lang w:eastAsia="en-GB"/>
            <w:rPrChange w:id="221" w:author="Author">
              <w:rPr>
                <w:rFonts w:eastAsia="Times New Roman"/>
                <w:color w:val="000000"/>
                <w:szCs w:val="24"/>
                <w:highlight w:val="yellow"/>
                <w:lang w:eastAsia="en-GB"/>
              </w:rPr>
            </w:rPrChange>
          </w:rPr>
          <w:t>(1)</w:t>
        </w:r>
      </w:ins>
      <w:del w:id="222" w:author="Author">
        <w:r w:rsidR="003B6C3B" w:rsidRPr="004F54B7" w:rsidDel="00A03F3F">
          <w:rPr>
            <w:rFonts w:eastAsia="Times New Roman"/>
            <w:color w:val="000000"/>
            <w:szCs w:val="24"/>
            <w:lang w:eastAsia="en-GB"/>
          </w:rPr>
          <w:delText>6</w:delText>
        </w:r>
      </w:del>
      <w:r w:rsidR="0047423B" w:rsidRPr="004F54B7">
        <w:rPr>
          <w:rFonts w:eastAsia="Times New Roman"/>
          <w:color w:val="000000"/>
          <w:szCs w:val="24"/>
          <w:lang w:eastAsia="en-GB"/>
        </w:rPr>
        <w:t xml:space="preserve">, </w:t>
      </w:r>
      <w:r w:rsidR="007118D2" w:rsidRPr="004F54B7">
        <w:rPr>
          <w:rFonts w:eastAsia="Times New Roman"/>
          <w:color w:val="000000"/>
          <w:szCs w:val="24"/>
          <w:lang w:eastAsia="en-GB"/>
        </w:rPr>
        <w:t>point</w:t>
      </w:r>
      <w:r w:rsidR="003B6C3B" w:rsidRPr="004F54B7">
        <w:rPr>
          <w:rFonts w:eastAsia="Times New Roman"/>
          <w:color w:val="000000"/>
          <w:szCs w:val="24"/>
          <w:lang w:eastAsia="en-GB"/>
        </w:rPr>
        <w:t>s</w:t>
      </w:r>
      <w:r w:rsidR="007118D2" w:rsidRPr="004F54B7">
        <w:rPr>
          <w:rFonts w:eastAsia="Times New Roman"/>
          <w:color w:val="000000"/>
          <w:szCs w:val="24"/>
          <w:lang w:eastAsia="en-GB"/>
        </w:rPr>
        <w:t xml:space="preserve"> (e) and (f)</w:t>
      </w:r>
      <w:r w:rsidR="00C3143B" w:rsidRPr="004F54B7">
        <w:rPr>
          <w:rFonts w:eastAsia="Times New Roman"/>
          <w:color w:val="000000"/>
          <w:szCs w:val="24"/>
          <w:lang w:eastAsia="en-GB"/>
        </w:rPr>
        <w:t>, insurance and reinsurance</w:t>
      </w:r>
      <w:r w:rsidR="00C3143B" w:rsidRPr="00C679EB">
        <w:rPr>
          <w:rFonts w:eastAsia="Times New Roman"/>
          <w:color w:val="000000"/>
          <w:szCs w:val="24"/>
          <w:lang w:eastAsia="en-GB"/>
        </w:rPr>
        <w:t xml:space="preserve"> undertakings and captive insurance and captive reinsurance undertakings may apply simplified methods in the calculation of the technical provisions.</w:t>
      </w:r>
    </w:p>
    <w:p w14:paraId="5A5B6179" w14:textId="21DC3DA6" w:rsidR="00C3143B" w:rsidRPr="00C679EB" w:rsidRDefault="00C3143B" w:rsidP="00C3143B">
      <w:pPr>
        <w:pStyle w:val="Titrearticle"/>
      </w:pPr>
      <w:r w:rsidRPr="00C679EB">
        <w:t xml:space="preserve">Article </w:t>
      </w:r>
      <w:ins w:id="223" w:author="Author">
        <w:r w:rsidR="00526DAE">
          <w:t>9</w:t>
        </w:r>
      </w:ins>
      <w:del w:id="224" w:author="Author">
        <w:r w:rsidR="00257B77" w:rsidDel="00526DAE">
          <w:delText>8</w:delText>
        </w:r>
      </w:del>
    </w:p>
    <w:p w14:paraId="5A5B617A" w14:textId="77777777" w:rsidR="00C3143B" w:rsidRPr="00C679EB" w:rsidRDefault="00C3143B" w:rsidP="00C3143B">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 xml:space="preserve">Annual quantitative templates for individual undertakings and captive insurance and captive reinsurance undertakings — Basic information and content of submission </w:t>
      </w:r>
    </w:p>
    <w:p w14:paraId="5A5B617B" w14:textId="77777777" w:rsidR="00C3143B" w:rsidRPr="00C679EB" w:rsidRDefault="00C3143B" w:rsidP="00C3143B">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and captive insurance and captive reinsurance undertakings shall submit annually the information referred to in Article 304(1)</w:t>
      </w:r>
      <w:r w:rsidR="007B7DC6">
        <w:rPr>
          <w:rFonts w:eastAsia="Times New Roman"/>
          <w:color w:val="000000"/>
          <w:szCs w:val="24"/>
          <w:lang w:eastAsia="en-GB"/>
        </w:rPr>
        <w:t xml:space="preserve"> point </w:t>
      </w:r>
      <w:r w:rsidRPr="00C679EB">
        <w:rPr>
          <w:rFonts w:eastAsia="Times New Roman"/>
          <w:color w:val="000000"/>
          <w:szCs w:val="24"/>
          <w:lang w:eastAsia="en-GB"/>
        </w:rPr>
        <w:t>(d) of Delegated Regulation (EU) 2015/35 using the following templates</w:t>
      </w:r>
      <w:r w:rsidR="00FA094E">
        <w:rPr>
          <w:rFonts w:eastAsia="Times New Roman"/>
          <w:color w:val="000000"/>
          <w:szCs w:val="24"/>
          <w:lang w:eastAsia="en-GB"/>
        </w:rPr>
        <w:t xml:space="preserve"> and </w:t>
      </w:r>
      <w:r w:rsidR="00FA094E">
        <w:t>complying with the following instructions</w:t>
      </w:r>
      <w:r w:rsidRPr="00C679EB">
        <w:rPr>
          <w:rFonts w:eastAsia="Times New Roman"/>
          <w:color w:val="000000"/>
          <w:szCs w:val="24"/>
          <w:lang w:eastAsia="en-GB"/>
        </w:rPr>
        <w:t>:</w:t>
      </w:r>
    </w:p>
    <w:p w14:paraId="5A5B617C" w14:textId="77777777" w:rsidR="00C679EB" w:rsidRPr="0075251A" w:rsidRDefault="00C679EB" w:rsidP="00C679EB">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S.01.01.01 of Annex I, specifying the content of the submission, following the instructions set out in section S.01.01 of Annex II;</w:t>
      </w:r>
    </w:p>
    <w:p w14:paraId="5A5B617D" w14:textId="77777777" w:rsidR="00C679EB" w:rsidRPr="0075251A" w:rsidRDefault="00C679EB" w:rsidP="00C679EB">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S.01.02.01 of Annex I, specifying basic information on the undertaking and the content of the reporting in general, following the instructions set out in section S.01.02 of Annex II;</w:t>
      </w:r>
    </w:p>
    <w:p w14:paraId="5A5B617E" w14:textId="77777777" w:rsidR="00C679EB" w:rsidRPr="0075251A" w:rsidRDefault="00C679EB" w:rsidP="00C679EB">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t>template S.01.03.01 of Annex I, specifying basic information on the ring-fenced funds and matching adjustment portfolios, following the instructions set out in section S.01.03 of Annex II.</w:t>
      </w:r>
    </w:p>
    <w:p w14:paraId="5A5B617F" w14:textId="2A1D6F08" w:rsidR="00C3143B" w:rsidRPr="00C679EB" w:rsidRDefault="00C3143B" w:rsidP="00C3143B">
      <w:pPr>
        <w:pStyle w:val="Titrearticle"/>
      </w:pPr>
      <w:r w:rsidRPr="00C679EB">
        <w:t xml:space="preserve">Article </w:t>
      </w:r>
      <w:ins w:id="225" w:author="Author">
        <w:r w:rsidR="00526DAE">
          <w:t>10</w:t>
        </w:r>
      </w:ins>
      <w:del w:id="226" w:author="Author">
        <w:r w:rsidR="00257B77" w:rsidDel="00526DAE">
          <w:delText>9</w:delText>
        </w:r>
      </w:del>
    </w:p>
    <w:p w14:paraId="5A5B6180" w14:textId="77777777" w:rsidR="00C3143B" w:rsidRPr="00C679EB" w:rsidRDefault="00C3143B" w:rsidP="00C3143B">
      <w:pPr>
        <w:shd w:val="clear" w:color="auto" w:fill="FFFFFF"/>
        <w:spacing w:before="60"/>
        <w:jc w:val="center"/>
        <w:rPr>
          <w:rFonts w:eastAsia="Times New Roman"/>
          <w:b/>
          <w:bCs/>
          <w:color w:val="000000"/>
          <w:szCs w:val="24"/>
          <w:lang w:eastAsia="en-GB"/>
        </w:rPr>
      </w:pPr>
      <w:r w:rsidRPr="00C679EB">
        <w:rPr>
          <w:rFonts w:eastAsia="Times New Roman"/>
          <w:b/>
          <w:color w:val="000000"/>
          <w:szCs w:val="24"/>
          <w:lang w:eastAsia="en-GB"/>
        </w:rPr>
        <w:t>Annual quantitative templates for individual undertakings — Balance sheet and other general information</w:t>
      </w:r>
    </w:p>
    <w:p w14:paraId="5A5B6181" w14:textId="77777777" w:rsidR="00C3143B" w:rsidRPr="00C679EB" w:rsidRDefault="00C3143B" w:rsidP="00C3143B">
      <w:pPr>
        <w:shd w:val="clear" w:color="auto" w:fill="FFFFFF"/>
        <w:spacing w:after="0"/>
        <w:rPr>
          <w:rFonts w:ascii="inherit" w:eastAsia="Times New Roman" w:hAnsi="inherit"/>
          <w:color w:val="000000"/>
          <w:szCs w:val="24"/>
          <w:lang w:eastAsia="en-GB"/>
        </w:rPr>
      </w:pPr>
      <w:r w:rsidRPr="00C679EB">
        <w:rPr>
          <w:rFonts w:eastAsia="Times New Roman"/>
          <w:color w:val="000000"/>
          <w:szCs w:val="24"/>
          <w:lang w:eastAsia="en-GB"/>
        </w:rPr>
        <w:t>Insurance and reinsurance undertakings shall submit annually the information referred to in Article 304(1)</w:t>
      </w:r>
      <w:r w:rsidR="00036807">
        <w:rPr>
          <w:rFonts w:eastAsia="Times New Roman"/>
          <w:color w:val="000000"/>
          <w:szCs w:val="24"/>
          <w:lang w:eastAsia="en-GB"/>
        </w:rPr>
        <w:t>, point </w:t>
      </w:r>
      <w:r w:rsidRPr="00C679EB">
        <w:rPr>
          <w:rFonts w:eastAsia="Times New Roman"/>
          <w:color w:val="000000"/>
          <w:szCs w:val="24"/>
          <w:lang w:eastAsia="en-GB"/>
        </w:rPr>
        <w:t>(d)</w:t>
      </w:r>
      <w:r w:rsidR="00036807">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036807">
        <w:rPr>
          <w:rFonts w:eastAsia="Times New Roman"/>
          <w:color w:val="000000"/>
          <w:szCs w:val="24"/>
          <w:lang w:eastAsia="en-GB"/>
        </w:rPr>
        <w:t xml:space="preserve"> and </w:t>
      </w:r>
      <w:r w:rsidR="00036807">
        <w:t>complying with the following instructions</w:t>
      </w:r>
      <w:r w:rsidRPr="00C679EB">
        <w:rPr>
          <w:rFonts w:eastAsia="Times New Roman"/>
          <w:color w:val="000000"/>
          <w:szCs w:val="24"/>
          <w:lang w:eastAsia="en-GB"/>
        </w:rPr>
        <w:t>:</w:t>
      </w:r>
      <w:r w:rsidRPr="00C679EB">
        <w:rPr>
          <w:rFonts w:ascii="inherit" w:eastAsia="Times New Roman" w:hAnsi="inherit"/>
          <w:color w:val="000000"/>
          <w:szCs w:val="24"/>
          <w:lang w:eastAsia="en-GB"/>
        </w:rPr>
        <w:t xml:space="preserve"> </w:t>
      </w:r>
    </w:p>
    <w:p w14:paraId="5A5B6182" w14:textId="77777777" w:rsidR="00C3143B" w:rsidRPr="00CB57DC" w:rsidRDefault="004E762D" w:rsidP="00C679EB">
      <w:pPr>
        <w:pStyle w:val="Point0"/>
        <w:ind w:left="567" w:hanging="567"/>
      </w:pPr>
      <w:r w:rsidRPr="00CC644B">
        <w:lastRenderedPageBreak/>
        <w:t>(a)</w:t>
      </w:r>
      <w:r w:rsidRPr="00CC644B">
        <w:tab/>
      </w:r>
      <w:r w:rsidR="00C3143B" w:rsidRPr="00CC644B">
        <w:t>template S.02.01.01 of Annex I, specifying bala</w:t>
      </w:r>
      <w:r w:rsidRPr="001D1788">
        <w:t xml:space="preserve">nce sheet information using the </w:t>
      </w:r>
      <w:r w:rsidR="00C3143B" w:rsidRPr="00CB57DC">
        <w:t xml:space="preserve">valuation </w:t>
      </w:r>
      <w:r w:rsidR="00266BE8">
        <w:t xml:space="preserve">method referred to </w:t>
      </w:r>
      <w:r w:rsidR="00C3143B" w:rsidRPr="00CB57DC">
        <w:t>in Article 75 of Directive 2009/138/EC and the valuation following the undertaking's financial statements, following the instructions set out in section S.02.01 of Annex II;</w:t>
      </w:r>
    </w:p>
    <w:p w14:paraId="5A5B6183" w14:textId="77777777" w:rsidR="00C3143B" w:rsidRPr="00CB57DC" w:rsidRDefault="00C3143B" w:rsidP="00C679EB">
      <w:pPr>
        <w:pStyle w:val="Point0"/>
        <w:ind w:left="567" w:hanging="567"/>
        <w:rPr>
          <w:lang w:eastAsia="en-GB"/>
        </w:rPr>
      </w:pPr>
      <w:r w:rsidRPr="00CB57DC">
        <w:rPr>
          <w:lang w:eastAsia="en-GB"/>
        </w:rPr>
        <w:t xml:space="preserve">(b) </w:t>
      </w:r>
      <w:r w:rsidR="004E762D" w:rsidRPr="00CB57DC">
        <w:rPr>
          <w:lang w:eastAsia="en-GB"/>
        </w:rPr>
        <w:tab/>
      </w:r>
      <w:r w:rsidRPr="00CB57DC">
        <w:rPr>
          <w:lang w:eastAsia="en-GB"/>
        </w:rPr>
        <w:t>unless one single currency represents more than 80% of the total liabilities, template S.02.02.01 of Annex I, specifying information on liabilities by currency, following the instructions set out in section S.02.02 of Annex II;</w:t>
      </w:r>
    </w:p>
    <w:p w14:paraId="5A5B6184" w14:textId="77777777" w:rsidR="00C3143B" w:rsidRPr="00C679EB" w:rsidRDefault="00C3143B" w:rsidP="00C679EB">
      <w:pPr>
        <w:pStyle w:val="Point0"/>
        <w:ind w:left="567" w:hanging="567"/>
        <w:rPr>
          <w:lang w:eastAsia="en-GB"/>
        </w:rPr>
      </w:pPr>
      <w:r w:rsidRPr="00040E0F">
        <w:rPr>
          <w:lang w:eastAsia="en-GB"/>
        </w:rPr>
        <w:t xml:space="preserve">(c) </w:t>
      </w:r>
      <w:r w:rsidR="004E762D" w:rsidRPr="00040E0F">
        <w:rPr>
          <w:lang w:eastAsia="en-GB"/>
        </w:rPr>
        <w:tab/>
      </w:r>
      <w:r w:rsidR="00EA3F67" w:rsidRPr="00C679EB">
        <w:rPr>
          <w:lang w:eastAsia="en-GB"/>
        </w:rPr>
        <w:t xml:space="preserve">template </w:t>
      </w:r>
      <w:r w:rsidR="0047423B" w:rsidRPr="00C679EB">
        <w:rPr>
          <w:lang w:eastAsia="en-GB"/>
        </w:rPr>
        <w:t>S.03.01.01 of Annex I</w:t>
      </w:r>
      <w:r w:rsidRPr="00C679EB">
        <w:rPr>
          <w:lang w:eastAsia="en-GB"/>
        </w:rPr>
        <w:t>, specifying general information on off-balance sheet items, following the instructions set out in section S.03.01 of Annex II</w:t>
      </w:r>
      <w:r w:rsidR="00B64E78" w:rsidRPr="00C679EB">
        <w:rPr>
          <w:lang w:eastAsia="en-GB"/>
        </w:rPr>
        <w:t xml:space="preserve">, where </w:t>
      </w:r>
      <w:r w:rsidR="00B40426">
        <w:rPr>
          <w:lang w:eastAsia="en-GB"/>
        </w:rPr>
        <w:t xml:space="preserve">(i) or (ii) </w:t>
      </w:r>
      <w:r w:rsidR="00760425">
        <w:rPr>
          <w:lang w:eastAsia="en-GB"/>
        </w:rPr>
        <w:t>applies</w:t>
      </w:r>
      <w:r w:rsidRPr="00C679EB">
        <w:rPr>
          <w:lang w:eastAsia="en-GB"/>
        </w:rPr>
        <w:t>:</w:t>
      </w:r>
    </w:p>
    <w:p w14:paraId="5A5B6185" w14:textId="07B81116" w:rsidR="00C3143B" w:rsidRPr="00C679EB" w:rsidRDefault="00C679EB" w:rsidP="00C679EB">
      <w:pPr>
        <w:pStyle w:val="Point0"/>
        <w:ind w:left="1134" w:hanging="567"/>
        <w:rPr>
          <w:lang w:eastAsia="en-GB"/>
        </w:rPr>
      </w:pPr>
      <w:r>
        <w:rPr>
          <w:lang w:eastAsia="en-GB"/>
        </w:rPr>
        <w:t>(</w:t>
      </w:r>
      <w:r w:rsidR="00C3143B" w:rsidRPr="00C679EB">
        <w:rPr>
          <w:lang w:eastAsia="en-GB"/>
        </w:rPr>
        <w:t xml:space="preserve">i) </w:t>
      </w:r>
      <w:r w:rsidR="00A633DE" w:rsidRPr="00C679EB">
        <w:rPr>
          <w:lang w:eastAsia="en-GB"/>
        </w:rPr>
        <w:tab/>
      </w:r>
      <w:r w:rsidR="00C3143B" w:rsidRPr="00C679EB">
        <w:rPr>
          <w:lang w:eastAsia="en-GB"/>
        </w:rPr>
        <w:t xml:space="preserve">the amount of any of the following values is higher than </w:t>
      </w:r>
      <w:ins w:id="227" w:author="Author">
        <w:r w:rsidR="00DA0F19">
          <w:rPr>
            <w:lang w:eastAsia="en-GB"/>
          </w:rPr>
          <w:t>3.5</w:t>
        </w:r>
      </w:ins>
      <w:del w:id="228" w:author="Author">
        <w:r w:rsidR="00C3143B" w:rsidRPr="00C679EB" w:rsidDel="00DA0F19">
          <w:rPr>
            <w:lang w:eastAsia="en-GB"/>
          </w:rPr>
          <w:delText>2</w:delText>
        </w:r>
      </w:del>
      <w:r w:rsidR="00C3143B" w:rsidRPr="00C679EB">
        <w:rPr>
          <w:lang w:eastAsia="en-GB"/>
        </w:rPr>
        <w:t>% of Total Assets:</w:t>
      </w:r>
    </w:p>
    <w:p w14:paraId="5A5B6186" w14:textId="77777777" w:rsidR="00C3143B" w:rsidRPr="00C679EB" w:rsidRDefault="00C679EB" w:rsidP="00AA6A08">
      <w:pPr>
        <w:pStyle w:val="Tiret0"/>
        <w:numPr>
          <w:ilvl w:val="0"/>
          <w:numId w:val="12"/>
        </w:numPr>
        <w:rPr>
          <w:lang w:eastAsia="en-GB"/>
        </w:rPr>
      </w:pPr>
      <w:r>
        <w:rPr>
          <w:lang w:eastAsia="en-GB"/>
        </w:rPr>
        <w:t>(1)</w:t>
      </w:r>
      <w:r>
        <w:rPr>
          <w:lang w:eastAsia="en-GB"/>
        </w:rPr>
        <w:tab/>
        <w:t>v</w:t>
      </w:r>
      <w:r w:rsidR="00C3143B" w:rsidRPr="00C679EB">
        <w:rPr>
          <w:lang w:eastAsia="en-GB"/>
        </w:rPr>
        <w:t>alue of guarantee/collateral/contingent liabilities — Guarantees</w:t>
      </w:r>
      <w:r w:rsidR="009E24D8" w:rsidRPr="00C679EB">
        <w:rPr>
          <w:lang w:eastAsia="en-GB"/>
        </w:rPr>
        <w:t xml:space="preserve"> </w:t>
      </w:r>
      <w:r w:rsidR="00C3143B" w:rsidRPr="00C679EB">
        <w:rPr>
          <w:lang w:eastAsia="en-GB"/>
        </w:rPr>
        <w:t>provided by the undertaking, including letters of credit (C0020/R0010) plus Value of guarantee/collateral/contingent liabilities — Total collateral pledged (C0020/R0300) plus Maximum</w:t>
      </w:r>
      <w:r w:rsidR="009E24D8" w:rsidRPr="00C679EB">
        <w:rPr>
          <w:lang w:eastAsia="en-GB"/>
        </w:rPr>
        <w:t xml:space="preserve"> </w:t>
      </w:r>
      <w:r w:rsidR="00C3143B" w:rsidRPr="00C679EB">
        <w:rPr>
          <w:lang w:eastAsia="en-GB"/>
        </w:rPr>
        <w:t>value — Total Contingent liabilities (C0010/R0400); or</w:t>
      </w:r>
    </w:p>
    <w:p w14:paraId="5A5B6187" w14:textId="77777777" w:rsidR="00C3143B" w:rsidRPr="00C679EB" w:rsidRDefault="00C679EB" w:rsidP="0075251A">
      <w:pPr>
        <w:pStyle w:val="Tiret0"/>
        <w:rPr>
          <w:lang w:eastAsia="en-GB"/>
        </w:rPr>
      </w:pPr>
      <w:r>
        <w:rPr>
          <w:lang w:eastAsia="en-GB"/>
        </w:rPr>
        <w:t>(2)</w:t>
      </w:r>
      <w:r>
        <w:rPr>
          <w:lang w:eastAsia="en-GB"/>
        </w:rPr>
        <w:tab/>
      </w:r>
      <w:r w:rsidR="00036807">
        <w:rPr>
          <w:lang w:eastAsia="en-GB"/>
        </w:rPr>
        <w:t>v</w:t>
      </w:r>
      <w:r w:rsidR="00C3143B" w:rsidRPr="00C679EB">
        <w:rPr>
          <w:lang w:eastAsia="en-GB"/>
        </w:rPr>
        <w:t>alue of guarantee/collateral/contingent liabilities — Guarantees received by the undertaking, including letter</w:t>
      </w:r>
      <w:r w:rsidR="001244E0" w:rsidRPr="00C679EB">
        <w:rPr>
          <w:lang w:eastAsia="en-GB"/>
        </w:rPr>
        <w:t xml:space="preserve">s of credit (C0020/R0030) plus </w:t>
      </w:r>
      <w:r w:rsidR="00C3143B" w:rsidRPr="00C679EB">
        <w:rPr>
          <w:lang w:eastAsia="en-GB"/>
        </w:rPr>
        <w:t>Value of guarantee/collateral/contingent liabilities — Total collateral held (C0020/R0200);</w:t>
      </w:r>
    </w:p>
    <w:p w14:paraId="5A5B6188" w14:textId="77777777" w:rsidR="00C3143B" w:rsidRPr="00C679EB" w:rsidRDefault="00C679EB" w:rsidP="00C679EB">
      <w:pPr>
        <w:pStyle w:val="Point0"/>
        <w:ind w:left="1134" w:hanging="567"/>
        <w:rPr>
          <w:lang w:eastAsia="en-GB"/>
        </w:rPr>
      </w:pPr>
      <w:r>
        <w:rPr>
          <w:lang w:eastAsia="en-GB"/>
        </w:rPr>
        <w:t>(</w:t>
      </w:r>
      <w:r w:rsidR="00C3143B" w:rsidRPr="00C679EB">
        <w:rPr>
          <w:lang w:eastAsia="en-GB"/>
        </w:rPr>
        <w:t xml:space="preserve">ii) </w:t>
      </w:r>
      <w:r w:rsidR="00A74160" w:rsidRPr="00C679EB">
        <w:rPr>
          <w:lang w:eastAsia="en-GB"/>
        </w:rPr>
        <w:tab/>
      </w:r>
      <w:r w:rsidR="00C3143B" w:rsidRPr="00C679EB">
        <w:rPr>
          <w:lang w:eastAsia="en-GB"/>
        </w:rPr>
        <w:t>the undertaking has provided or received any unlimited guarantee;</w:t>
      </w:r>
    </w:p>
    <w:p w14:paraId="5A5B6189" w14:textId="77777777" w:rsidR="00C3143B" w:rsidRPr="00C679EB" w:rsidRDefault="00C3143B" w:rsidP="00C679EB">
      <w:pPr>
        <w:pStyle w:val="Point0"/>
        <w:ind w:left="567" w:hanging="567"/>
        <w:rPr>
          <w:lang w:eastAsia="en-GB"/>
        </w:rPr>
      </w:pPr>
      <w:r w:rsidRPr="00C679EB">
        <w:rPr>
          <w:lang w:eastAsia="en-GB"/>
        </w:rPr>
        <w:t>(d)</w:t>
      </w:r>
      <w:r w:rsidR="00531585" w:rsidRPr="00C679EB">
        <w:rPr>
          <w:lang w:eastAsia="en-GB"/>
        </w:rPr>
        <w:tab/>
      </w:r>
      <w:r w:rsidRPr="00C679EB">
        <w:rPr>
          <w:lang w:eastAsia="en-GB"/>
        </w:rPr>
        <w:t xml:space="preserve">template S.04.02.01 of Annex I, specifying information on class 10 in Part A of Annex I </w:t>
      </w:r>
      <w:r w:rsidR="00760425">
        <w:rPr>
          <w:lang w:eastAsia="en-GB"/>
        </w:rPr>
        <w:t>to</w:t>
      </w:r>
      <w:r w:rsidRPr="00C679EB">
        <w:rPr>
          <w:lang w:eastAsia="en-GB"/>
        </w:rPr>
        <w:t xml:space="preserve"> Directive 2009/138/EC, excluding carrier's liability, following the instructions set out in section S.04.02 of Annex II;</w:t>
      </w:r>
    </w:p>
    <w:p w14:paraId="5A5B618A" w14:textId="77777777" w:rsidR="00C3143B" w:rsidRPr="00C679EB" w:rsidRDefault="00C3143B" w:rsidP="00C679EB">
      <w:pPr>
        <w:pStyle w:val="Point0"/>
        <w:ind w:left="567" w:hanging="567"/>
        <w:rPr>
          <w:lang w:eastAsia="en-GB"/>
        </w:rPr>
      </w:pPr>
      <w:r w:rsidRPr="00C679EB">
        <w:rPr>
          <w:lang w:eastAsia="en-GB"/>
        </w:rPr>
        <w:t xml:space="preserve">(e) </w:t>
      </w:r>
      <w:r w:rsidR="00531585" w:rsidRPr="00C679EB">
        <w:rPr>
          <w:lang w:eastAsia="en-GB"/>
        </w:rPr>
        <w:tab/>
      </w:r>
      <w:r w:rsidRPr="00C679EB">
        <w:rPr>
          <w:lang w:eastAsia="en-GB"/>
        </w:rPr>
        <w:t>template S.04.03.01 of Annex I, specifying information on Basic Information – List of underwriting entities, following the instructions set out in section S.04.03 of Annex II;</w:t>
      </w:r>
    </w:p>
    <w:p w14:paraId="5A5B618B" w14:textId="77777777" w:rsidR="00C3143B" w:rsidRPr="00C679EB" w:rsidRDefault="00C3143B" w:rsidP="00C679EB">
      <w:pPr>
        <w:pStyle w:val="Point0"/>
        <w:ind w:left="567" w:hanging="567"/>
        <w:rPr>
          <w:lang w:eastAsia="en-GB"/>
        </w:rPr>
      </w:pPr>
      <w:r w:rsidRPr="00C679EB">
        <w:rPr>
          <w:lang w:eastAsia="en-GB"/>
        </w:rPr>
        <w:t xml:space="preserve">(f) </w:t>
      </w:r>
      <w:r w:rsidR="00531585" w:rsidRPr="00C679EB">
        <w:rPr>
          <w:lang w:eastAsia="en-GB"/>
        </w:rPr>
        <w:tab/>
      </w:r>
      <w:r w:rsidR="00F6549A" w:rsidRPr="00C679EB">
        <w:rPr>
          <w:lang w:eastAsia="en-GB"/>
        </w:rPr>
        <w:t>t</w:t>
      </w:r>
      <w:r w:rsidRPr="00C679EB">
        <w:rPr>
          <w:lang w:eastAsia="en-GB"/>
        </w:rPr>
        <w:t>emplate S.04.04.01 of Annex I, specifying information on activity by country – location of underwriting, following the instructions set out in section S.04.04 of Annex</w:t>
      </w:r>
      <w:r w:rsidR="00036807">
        <w:rPr>
          <w:lang w:eastAsia="en-GB"/>
        </w:rPr>
        <w:t> </w:t>
      </w:r>
      <w:r w:rsidRPr="00C679EB">
        <w:rPr>
          <w:lang w:eastAsia="en-GB"/>
        </w:rPr>
        <w:t>II;</w:t>
      </w:r>
    </w:p>
    <w:p w14:paraId="5A5B618C" w14:textId="77777777" w:rsidR="00C3143B" w:rsidRPr="00C679EB" w:rsidRDefault="00C3143B" w:rsidP="00C679EB">
      <w:pPr>
        <w:pStyle w:val="Point0"/>
        <w:ind w:left="567" w:hanging="567"/>
        <w:rPr>
          <w:lang w:eastAsia="en-GB"/>
        </w:rPr>
      </w:pPr>
      <w:r w:rsidRPr="00C679EB">
        <w:rPr>
          <w:lang w:eastAsia="en-GB"/>
        </w:rPr>
        <w:t xml:space="preserve">(g) </w:t>
      </w:r>
      <w:r w:rsidR="00531585" w:rsidRPr="00C679EB">
        <w:rPr>
          <w:lang w:eastAsia="en-GB"/>
        </w:rPr>
        <w:tab/>
      </w:r>
      <w:r w:rsidRPr="00C679EB">
        <w:rPr>
          <w:lang w:eastAsia="en-GB"/>
        </w:rPr>
        <w:t>template S.04.05.01 of Annex I, specifying information on Activity by country – location of risk, following the instructions set out in section S.04.05 of Annex II;</w:t>
      </w:r>
    </w:p>
    <w:p w14:paraId="5A5B618D" w14:textId="77777777" w:rsidR="00C679EB" w:rsidRPr="0075251A" w:rsidRDefault="00C679EB" w:rsidP="00C679EB">
      <w:pPr>
        <w:spacing w:after="0"/>
        <w:ind w:left="567" w:hanging="567"/>
        <w:rPr>
          <w:rFonts w:eastAsia="Times New Roman"/>
          <w:color w:val="000000"/>
          <w:szCs w:val="24"/>
          <w:lang w:eastAsia="en-GB"/>
        </w:rPr>
      </w:pPr>
      <w:r w:rsidRPr="0075251A">
        <w:rPr>
          <w:rFonts w:eastAsia="Times New Roman"/>
          <w:color w:val="000000"/>
          <w:szCs w:val="24"/>
          <w:lang w:eastAsia="en-GB"/>
        </w:rPr>
        <w:t>(h)</w:t>
      </w:r>
      <w:r w:rsidRPr="0075251A">
        <w:rPr>
          <w:rFonts w:eastAsia="Times New Roman"/>
          <w:color w:val="000000"/>
          <w:szCs w:val="24"/>
          <w:lang w:eastAsia="en-GB"/>
        </w:rPr>
        <w:tab/>
        <w:t>template S.05.01.01 of Annex I, specifying information on premiums, claims and expenses applying the valuation and recognition principles used in the undertaking's financial statements for each line of</w:t>
      </w:r>
      <w:r w:rsidR="00CC7009" w:rsidRPr="0075251A">
        <w:rPr>
          <w:rFonts w:eastAsia="Times New Roman"/>
          <w:color w:val="000000"/>
          <w:szCs w:val="24"/>
          <w:lang w:eastAsia="en-GB"/>
        </w:rPr>
        <w:t xml:space="preserve"> business as</w:t>
      </w:r>
      <w:r w:rsidRPr="0075251A">
        <w:rPr>
          <w:rFonts w:eastAsia="Times New Roman"/>
          <w:color w:val="000000"/>
          <w:szCs w:val="24"/>
          <w:lang w:eastAsia="en-GB"/>
        </w:rPr>
        <w:t xml:space="preserve"> specified in Annex I to Delegated Regulation (EU) 2015/35, following the instructions set out in section S.05.01 of Annex II.</w:t>
      </w:r>
    </w:p>
    <w:p w14:paraId="5A5B618E" w14:textId="35D6B725" w:rsidR="00C01046" w:rsidRDefault="00655E2C" w:rsidP="00760425">
      <w:pPr>
        <w:pStyle w:val="Titrearticle"/>
        <w:spacing w:before="120"/>
      </w:pPr>
      <w:r w:rsidRPr="00C679EB">
        <w:t>Article 1</w:t>
      </w:r>
      <w:ins w:id="229" w:author="Author">
        <w:r w:rsidR="00526DAE">
          <w:t>1</w:t>
        </w:r>
      </w:ins>
      <w:del w:id="230" w:author="Author">
        <w:r w:rsidR="00257B77" w:rsidDel="00526DAE">
          <w:delText>0</w:delText>
        </w:r>
      </w:del>
    </w:p>
    <w:p w14:paraId="5A5B618F" w14:textId="77777777" w:rsidR="00655E2C" w:rsidRPr="00760425" w:rsidRDefault="00655E2C" w:rsidP="00760425">
      <w:pPr>
        <w:pStyle w:val="Titrearticle"/>
        <w:spacing w:before="120"/>
        <w:rPr>
          <w:rFonts w:eastAsia="Times New Roman"/>
          <w:b/>
          <w:bCs/>
          <w:i w:val="0"/>
          <w:color w:val="000000"/>
          <w:szCs w:val="24"/>
          <w:lang w:eastAsia="en-GB"/>
        </w:rPr>
      </w:pPr>
      <w:r w:rsidRPr="00760425">
        <w:rPr>
          <w:rFonts w:eastAsia="Times New Roman"/>
          <w:b/>
          <w:i w:val="0"/>
          <w:color w:val="000000"/>
          <w:szCs w:val="24"/>
          <w:lang w:eastAsia="en-GB"/>
        </w:rPr>
        <w:t>Annual quantitative templates for captive insurance undertakings — Balance sheet and other general information</w:t>
      </w:r>
    </w:p>
    <w:p w14:paraId="5A5B6190" w14:textId="77777777" w:rsidR="00655E2C" w:rsidRPr="00C679EB" w:rsidRDefault="00655E2C" w:rsidP="00655E2C">
      <w:pPr>
        <w:shd w:val="clear" w:color="auto" w:fill="FFFFFF"/>
        <w:spacing w:after="0"/>
        <w:rPr>
          <w:rFonts w:ascii="inherit" w:eastAsia="Times New Roman" w:hAnsi="inherit"/>
          <w:color w:val="000000"/>
          <w:szCs w:val="24"/>
          <w:lang w:eastAsia="en-GB"/>
        </w:rPr>
      </w:pPr>
      <w:r w:rsidRPr="00C679EB">
        <w:rPr>
          <w:rFonts w:eastAsia="Times New Roman"/>
          <w:color w:val="000000"/>
          <w:szCs w:val="24"/>
          <w:lang w:eastAsia="en-GB"/>
        </w:rPr>
        <w:t>Captive insurance undertakings shall submit annually the information referred to in Article</w:t>
      </w:r>
      <w:r w:rsidR="00760425">
        <w:rPr>
          <w:rFonts w:eastAsia="Times New Roman"/>
          <w:color w:val="000000"/>
          <w:szCs w:val="24"/>
          <w:lang w:eastAsia="en-GB"/>
        </w:rPr>
        <w:t> </w:t>
      </w:r>
      <w:r w:rsidRPr="00C679EB">
        <w:rPr>
          <w:rFonts w:eastAsia="Times New Roman"/>
          <w:color w:val="000000"/>
          <w:szCs w:val="24"/>
          <w:lang w:eastAsia="en-GB"/>
        </w:rPr>
        <w:t>304(1)</w:t>
      </w:r>
      <w:r w:rsidR="002C74B3">
        <w:rPr>
          <w:rFonts w:eastAsia="Times New Roman"/>
          <w:color w:val="000000"/>
          <w:szCs w:val="24"/>
          <w:lang w:eastAsia="en-GB"/>
        </w:rPr>
        <w:t xml:space="preserve"> </w:t>
      </w:r>
      <w:r w:rsidR="007B0392">
        <w:rPr>
          <w:rFonts w:eastAsia="Times New Roman"/>
          <w:color w:val="000000"/>
          <w:szCs w:val="24"/>
          <w:lang w:eastAsia="en-GB"/>
        </w:rPr>
        <w:t xml:space="preserve">point </w:t>
      </w:r>
      <w:r w:rsidRPr="00C679EB">
        <w:rPr>
          <w:rFonts w:eastAsia="Times New Roman"/>
          <w:color w:val="000000"/>
          <w:szCs w:val="24"/>
          <w:lang w:eastAsia="en-GB"/>
        </w:rPr>
        <w:t>(d) of Delegated Regulation (EU) 2015/35 using the following templates</w:t>
      </w:r>
      <w:r w:rsidR="00760425">
        <w:rPr>
          <w:rFonts w:eastAsia="Times New Roman"/>
          <w:color w:val="000000"/>
          <w:szCs w:val="24"/>
          <w:lang w:eastAsia="en-GB"/>
        </w:rPr>
        <w:t xml:space="preserve"> and </w:t>
      </w:r>
      <w:r w:rsidR="00760425">
        <w:t>complying with the following instructions</w:t>
      </w:r>
      <w:r w:rsidRPr="00C679EB">
        <w:rPr>
          <w:rFonts w:eastAsia="Times New Roman"/>
          <w:color w:val="000000"/>
          <w:szCs w:val="24"/>
          <w:lang w:eastAsia="en-GB"/>
        </w:rPr>
        <w:t>:</w:t>
      </w:r>
      <w:r w:rsidRPr="00C679EB">
        <w:rPr>
          <w:rFonts w:ascii="inherit" w:eastAsia="Times New Roman" w:hAnsi="inherit"/>
          <w:color w:val="000000"/>
          <w:szCs w:val="24"/>
          <w:lang w:eastAsia="en-GB"/>
        </w:rPr>
        <w:t xml:space="preserve"> </w:t>
      </w:r>
    </w:p>
    <w:p w14:paraId="5A5B6191" w14:textId="77777777" w:rsidR="00655E2C" w:rsidRPr="00C679EB" w:rsidRDefault="00C679EB" w:rsidP="00C679E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(a)</w:t>
      </w:r>
      <w:r>
        <w:rPr>
          <w:rFonts w:eastAsia="Times New Roman"/>
          <w:color w:val="000000"/>
          <w:szCs w:val="24"/>
          <w:lang w:eastAsia="en-GB"/>
        </w:rPr>
        <w:tab/>
      </w:r>
      <w:r w:rsidR="00655E2C" w:rsidRPr="00C679EB">
        <w:rPr>
          <w:rFonts w:eastAsia="Times New Roman"/>
          <w:color w:val="000000"/>
          <w:szCs w:val="24"/>
          <w:lang w:eastAsia="en-GB"/>
        </w:rPr>
        <w:t xml:space="preserve">template S.02.01.01 of Annex I, specifying balance sheet information using the valuation </w:t>
      </w:r>
      <w:r w:rsidR="00266BE8">
        <w:rPr>
          <w:rFonts w:eastAsia="Times New Roman"/>
          <w:color w:val="000000"/>
          <w:szCs w:val="24"/>
          <w:lang w:eastAsia="en-GB"/>
        </w:rPr>
        <w:t xml:space="preserve">method referred to </w:t>
      </w:r>
      <w:r w:rsidR="00655E2C" w:rsidRPr="00C679EB">
        <w:rPr>
          <w:rFonts w:eastAsia="Times New Roman"/>
          <w:color w:val="000000"/>
          <w:szCs w:val="24"/>
          <w:lang w:eastAsia="en-GB"/>
        </w:rPr>
        <w:t>in Article 75 of Directive 2009/138/EC and the valuation following the undertaking's financial statements, following the instructions set out in section S.02.01 of Annex II;</w:t>
      </w:r>
    </w:p>
    <w:p w14:paraId="5A5B6192" w14:textId="77777777" w:rsidR="00655E2C" w:rsidRPr="00C679EB" w:rsidRDefault="00C679EB" w:rsidP="00C679EB">
      <w:pPr>
        <w:spacing w:after="0"/>
        <w:ind w:left="567" w:hanging="567"/>
        <w:rPr>
          <w:rFonts w:eastAsia="Times New Roman"/>
          <w:color w:val="000000"/>
          <w:szCs w:val="24"/>
          <w:lang w:eastAsia="en-GB"/>
        </w:rPr>
      </w:pPr>
      <w:r>
        <w:rPr>
          <w:rFonts w:eastAsia="Times New Roman"/>
          <w:color w:val="000000"/>
          <w:szCs w:val="24"/>
          <w:lang w:eastAsia="en-GB"/>
        </w:rPr>
        <w:lastRenderedPageBreak/>
        <w:t>(b)</w:t>
      </w:r>
      <w:r>
        <w:rPr>
          <w:rFonts w:eastAsia="Times New Roman"/>
          <w:color w:val="000000"/>
          <w:szCs w:val="24"/>
          <w:lang w:eastAsia="en-GB"/>
        </w:rPr>
        <w:tab/>
      </w:r>
      <w:r w:rsidR="00655E2C" w:rsidRPr="00C679EB">
        <w:rPr>
          <w:rFonts w:eastAsia="Times New Roman"/>
          <w:color w:val="000000"/>
          <w:szCs w:val="24"/>
          <w:lang w:eastAsia="en-GB"/>
        </w:rPr>
        <w:t xml:space="preserve">template S.03.01.01 of Annex I, specifying general information on off-balance sheet items, following the instructions set out in section S.03.01 of Annex </w:t>
      </w:r>
      <w:r w:rsidR="00655E2C" w:rsidRPr="008C0F13">
        <w:rPr>
          <w:rFonts w:eastAsia="Times New Roman"/>
          <w:color w:val="000000"/>
          <w:szCs w:val="24"/>
          <w:lang w:eastAsia="en-GB"/>
        </w:rPr>
        <w:t>II</w:t>
      </w:r>
      <w:r w:rsidR="00760425" w:rsidRPr="008C0F13">
        <w:rPr>
          <w:rFonts w:eastAsia="Times New Roman"/>
          <w:color w:val="000000"/>
          <w:szCs w:val="24"/>
          <w:lang w:eastAsia="en-GB"/>
        </w:rPr>
        <w:t xml:space="preserve">, </w:t>
      </w:r>
      <w:r w:rsidR="00760425" w:rsidRPr="008C0F13">
        <w:rPr>
          <w:lang w:eastAsia="en-GB"/>
        </w:rPr>
        <w:t>where</w:t>
      </w:r>
      <w:r w:rsidR="002D1708" w:rsidRPr="008C0F13">
        <w:rPr>
          <w:lang w:eastAsia="en-GB"/>
        </w:rPr>
        <w:t xml:space="preserve"> (i) or (ii)</w:t>
      </w:r>
      <w:r w:rsidR="00760425" w:rsidRPr="008C0F13">
        <w:rPr>
          <w:lang w:eastAsia="en-GB"/>
        </w:rPr>
        <w:t xml:space="preserve"> applies</w:t>
      </w:r>
      <w:r w:rsidR="00655E2C" w:rsidRPr="008C0F13">
        <w:rPr>
          <w:rFonts w:eastAsia="Times New Roman"/>
          <w:color w:val="000000"/>
          <w:szCs w:val="24"/>
          <w:lang w:eastAsia="en-GB"/>
        </w:rPr>
        <w:t>:</w:t>
      </w:r>
      <w:r w:rsidR="00655E2C" w:rsidRPr="00C679EB">
        <w:rPr>
          <w:rFonts w:eastAsia="Times New Roman"/>
          <w:color w:val="000000"/>
          <w:szCs w:val="24"/>
          <w:lang w:eastAsia="en-GB"/>
        </w:rPr>
        <w:t xml:space="preserve"> </w:t>
      </w:r>
    </w:p>
    <w:p w14:paraId="5A5B6193" w14:textId="66B2F024" w:rsidR="00655E2C" w:rsidRPr="00C679EB" w:rsidRDefault="00C679EB" w:rsidP="00C679EB">
      <w:pPr>
        <w:spacing w:after="0"/>
        <w:ind w:left="1134" w:hanging="567"/>
        <w:rPr>
          <w:rFonts w:eastAsia="Times New Roman"/>
          <w:color w:val="000000"/>
          <w:szCs w:val="24"/>
          <w:lang w:eastAsia="en-GB"/>
        </w:rPr>
      </w:pPr>
      <w:r>
        <w:rPr>
          <w:rFonts w:eastAsia="Times New Roman"/>
          <w:color w:val="000000"/>
          <w:szCs w:val="24"/>
          <w:lang w:eastAsia="en-GB"/>
        </w:rPr>
        <w:t>(</w:t>
      </w:r>
      <w:r w:rsidR="00655E2C" w:rsidRPr="00C679EB">
        <w:rPr>
          <w:rFonts w:eastAsia="Times New Roman"/>
          <w:color w:val="000000"/>
          <w:szCs w:val="24"/>
          <w:lang w:eastAsia="en-GB"/>
        </w:rPr>
        <w:t>i)</w:t>
      </w:r>
      <w:r>
        <w:rPr>
          <w:rFonts w:eastAsia="Times New Roman"/>
          <w:color w:val="000000"/>
          <w:szCs w:val="24"/>
          <w:lang w:eastAsia="en-GB"/>
        </w:rPr>
        <w:tab/>
      </w:r>
      <w:r w:rsidR="00655E2C" w:rsidRPr="00C679EB">
        <w:rPr>
          <w:rFonts w:eastAsia="Times New Roman"/>
          <w:color w:val="000000"/>
          <w:szCs w:val="24"/>
          <w:lang w:eastAsia="en-GB"/>
        </w:rPr>
        <w:t xml:space="preserve">the amount of any of the following values is higher than </w:t>
      </w:r>
      <w:ins w:id="231" w:author="Author">
        <w:r w:rsidR="00AE62FF">
          <w:rPr>
            <w:rFonts w:eastAsia="Times New Roman"/>
            <w:color w:val="000000"/>
            <w:szCs w:val="24"/>
            <w:lang w:eastAsia="en-GB"/>
          </w:rPr>
          <w:t>3.5</w:t>
        </w:r>
      </w:ins>
      <w:del w:id="232" w:author="Author">
        <w:r w:rsidR="00655E2C" w:rsidRPr="00C679EB" w:rsidDel="00AE62FF">
          <w:rPr>
            <w:rFonts w:eastAsia="Times New Roman"/>
            <w:color w:val="000000"/>
            <w:szCs w:val="24"/>
            <w:lang w:eastAsia="en-GB"/>
          </w:rPr>
          <w:delText>2</w:delText>
        </w:r>
      </w:del>
      <w:r w:rsidR="00655E2C" w:rsidRPr="00C679EB">
        <w:rPr>
          <w:rFonts w:eastAsia="Times New Roman"/>
          <w:color w:val="000000"/>
          <w:szCs w:val="24"/>
          <w:lang w:eastAsia="en-GB"/>
        </w:rPr>
        <w:t>% of Total Assets:</w:t>
      </w:r>
    </w:p>
    <w:p w14:paraId="5A5B6194" w14:textId="77777777" w:rsidR="00655E2C" w:rsidRPr="00C679EB" w:rsidRDefault="00E93A8C" w:rsidP="0075251A">
      <w:pPr>
        <w:pStyle w:val="Tiret0"/>
        <w:rPr>
          <w:rFonts w:ascii="Calibri" w:hAnsi="Calibri" w:cs="Calibri"/>
          <w:lang w:eastAsia="en-GB"/>
        </w:rPr>
      </w:pPr>
      <w:r w:rsidRPr="00C679EB">
        <w:rPr>
          <w:lang w:eastAsia="en-GB"/>
        </w:rPr>
        <w:t>(1)</w:t>
      </w:r>
      <w:r w:rsidR="00C679EB">
        <w:rPr>
          <w:lang w:eastAsia="en-GB"/>
        </w:rPr>
        <w:tab/>
        <w:t>v</w:t>
      </w:r>
      <w:r w:rsidR="00655E2C" w:rsidRPr="00C679EB">
        <w:rPr>
          <w:lang w:eastAsia="en-GB"/>
        </w:rPr>
        <w:t>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w:t>
      </w:r>
    </w:p>
    <w:p w14:paraId="5A5B6195" w14:textId="77777777" w:rsidR="00655E2C" w:rsidRPr="00C679EB" w:rsidRDefault="00E93A8C" w:rsidP="0075251A">
      <w:pPr>
        <w:pStyle w:val="Tiret0"/>
        <w:rPr>
          <w:rFonts w:ascii="Calibri" w:hAnsi="Calibri" w:cs="Calibri"/>
          <w:lang w:eastAsia="en-GB"/>
        </w:rPr>
      </w:pPr>
      <w:r w:rsidRPr="00C679EB">
        <w:rPr>
          <w:lang w:eastAsia="en-GB"/>
        </w:rPr>
        <w:t>(2)</w:t>
      </w:r>
      <w:r w:rsidR="00C679EB">
        <w:rPr>
          <w:lang w:eastAsia="en-GB"/>
        </w:rPr>
        <w:tab/>
        <w:t>v</w:t>
      </w:r>
      <w:r w:rsidR="00655E2C" w:rsidRPr="00C679EB">
        <w:rPr>
          <w:lang w:eastAsia="en-GB"/>
        </w:rPr>
        <w:t>alue of guarantee/collateral/contingent liabilities — Guarantees received by the undertaking, including letter</w:t>
      </w:r>
      <w:r w:rsidR="002C74B3">
        <w:rPr>
          <w:lang w:eastAsia="en-GB"/>
        </w:rPr>
        <w:t xml:space="preserve">s of credit (C0020/R0030) plus </w:t>
      </w:r>
      <w:r w:rsidR="00655E2C" w:rsidRPr="00C679EB">
        <w:rPr>
          <w:lang w:eastAsia="en-GB"/>
        </w:rPr>
        <w:t>Value of guarantee/collateral/contingent liabilities — Total collateral held (C0020/R0200);</w:t>
      </w:r>
    </w:p>
    <w:p w14:paraId="5A5B6196" w14:textId="77777777" w:rsidR="00655E2C" w:rsidRPr="00C679EB" w:rsidRDefault="00C679EB" w:rsidP="00C679EB">
      <w:pPr>
        <w:spacing w:after="0"/>
        <w:ind w:left="1134" w:hanging="567"/>
        <w:rPr>
          <w:rFonts w:eastAsia="Times New Roman"/>
          <w:color w:val="000000"/>
          <w:szCs w:val="24"/>
          <w:lang w:eastAsia="en-GB"/>
        </w:rPr>
      </w:pPr>
      <w:r>
        <w:rPr>
          <w:rFonts w:eastAsia="Times New Roman"/>
          <w:color w:val="000000"/>
          <w:szCs w:val="24"/>
          <w:lang w:eastAsia="en-GB"/>
        </w:rPr>
        <w:t>(</w:t>
      </w:r>
      <w:r w:rsidR="00655E2C" w:rsidRPr="00C679EB">
        <w:rPr>
          <w:rFonts w:eastAsia="Times New Roman"/>
          <w:color w:val="000000"/>
          <w:szCs w:val="24"/>
          <w:lang w:eastAsia="en-GB"/>
        </w:rPr>
        <w:t>ii)</w:t>
      </w:r>
      <w:r>
        <w:rPr>
          <w:rFonts w:eastAsia="Times New Roman"/>
          <w:color w:val="000000"/>
          <w:szCs w:val="24"/>
          <w:lang w:eastAsia="en-GB"/>
        </w:rPr>
        <w:tab/>
      </w:r>
      <w:r w:rsidR="00655E2C" w:rsidRPr="00C679EB">
        <w:rPr>
          <w:rFonts w:eastAsia="Times New Roman"/>
          <w:color w:val="000000"/>
          <w:szCs w:val="24"/>
          <w:lang w:eastAsia="en-GB"/>
        </w:rPr>
        <w:t>the undertaking has provided or received any unlimited guarantee;</w:t>
      </w:r>
    </w:p>
    <w:p w14:paraId="5A5B6197" w14:textId="77777777" w:rsidR="00655E2C" w:rsidRPr="00C679EB" w:rsidRDefault="00655E2C" w:rsidP="00C679EB">
      <w:pPr>
        <w:spacing w:after="0"/>
        <w:ind w:left="567" w:hanging="567"/>
        <w:rPr>
          <w:rFonts w:eastAsia="Times New Roman"/>
          <w:color w:val="000000"/>
          <w:szCs w:val="24"/>
          <w:lang w:eastAsia="en-GB"/>
        </w:rPr>
      </w:pPr>
      <w:r w:rsidRPr="00C679EB">
        <w:rPr>
          <w:rFonts w:eastAsia="Times New Roman"/>
          <w:color w:val="000000"/>
          <w:szCs w:val="24"/>
          <w:lang w:eastAsia="en-GB"/>
        </w:rPr>
        <w:t>(c)</w:t>
      </w:r>
      <w:r w:rsidR="00C679EB">
        <w:rPr>
          <w:rFonts w:ascii="inherit" w:eastAsia="Times New Roman" w:hAnsi="inherit"/>
          <w:color w:val="000000"/>
          <w:szCs w:val="24"/>
          <w:lang w:eastAsia="en-GB"/>
        </w:rPr>
        <w:tab/>
      </w:r>
      <w:r w:rsidRPr="00C679EB">
        <w:rPr>
          <w:rFonts w:eastAsia="Times New Roman"/>
          <w:color w:val="000000"/>
          <w:szCs w:val="24"/>
          <w:lang w:eastAsia="en-GB"/>
        </w:rPr>
        <w:t>template S.04.02.01 of Annex I, specifying information on class 10 in Part A of Annex</w:t>
      </w:r>
      <w:r w:rsidR="00760425">
        <w:rPr>
          <w:rFonts w:eastAsia="Times New Roman"/>
          <w:color w:val="000000"/>
          <w:szCs w:val="24"/>
          <w:lang w:eastAsia="en-GB"/>
        </w:rPr>
        <w:t> </w:t>
      </w:r>
      <w:r w:rsidRPr="00C679EB">
        <w:rPr>
          <w:rFonts w:eastAsia="Times New Roman"/>
          <w:color w:val="000000"/>
          <w:szCs w:val="24"/>
          <w:lang w:eastAsia="en-GB"/>
        </w:rPr>
        <w:t xml:space="preserve">I </w:t>
      </w:r>
      <w:r w:rsidR="00760425">
        <w:rPr>
          <w:rFonts w:eastAsia="Times New Roman"/>
          <w:color w:val="000000"/>
          <w:szCs w:val="24"/>
          <w:lang w:eastAsia="en-GB"/>
        </w:rPr>
        <w:t>to</w:t>
      </w:r>
      <w:r w:rsidRPr="00C679EB">
        <w:rPr>
          <w:rFonts w:eastAsia="Times New Roman"/>
          <w:color w:val="000000"/>
          <w:szCs w:val="24"/>
          <w:lang w:eastAsia="en-GB"/>
        </w:rPr>
        <w:t xml:space="preserve"> Directive 2009/138/EC, excluding carrier's liability, following the instructions set out in section S.04.02 of Annex II;</w:t>
      </w:r>
    </w:p>
    <w:p w14:paraId="5A5B6198" w14:textId="77777777" w:rsidR="00655E2C" w:rsidRPr="00C679EB" w:rsidRDefault="00655E2C"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(d)</w:t>
      </w:r>
      <w:r w:rsidR="00C679EB">
        <w:rPr>
          <w:rFonts w:eastAsia="Times New Roman"/>
          <w:color w:val="000000"/>
          <w:szCs w:val="24"/>
          <w:lang w:eastAsia="en-GB"/>
        </w:rPr>
        <w:tab/>
      </w:r>
      <w:r w:rsidRPr="00C679EB">
        <w:rPr>
          <w:rFonts w:eastAsia="Times New Roman"/>
          <w:color w:val="000000"/>
          <w:szCs w:val="24"/>
          <w:lang w:eastAsia="en-GB"/>
        </w:rPr>
        <w:t>template S.04.03.01 of Annex I, specifying information on Basic Information – List of underwriting entities, following the instructions set out in section S.04.03 of Annex II;</w:t>
      </w:r>
    </w:p>
    <w:p w14:paraId="5A5B6199" w14:textId="77777777" w:rsidR="00655E2C" w:rsidRPr="00C679EB" w:rsidRDefault="00655E2C"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(e)</w:t>
      </w:r>
      <w:r w:rsidR="00C679EB">
        <w:rPr>
          <w:rFonts w:eastAsia="Times New Roman"/>
          <w:color w:val="000000"/>
          <w:szCs w:val="24"/>
          <w:lang w:eastAsia="en-GB"/>
        </w:rPr>
        <w:tab/>
      </w:r>
      <w:r w:rsidRPr="00C679EB">
        <w:rPr>
          <w:rFonts w:eastAsia="Times New Roman"/>
          <w:color w:val="000000"/>
          <w:szCs w:val="24"/>
          <w:lang w:eastAsia="en-GB"/>
        </w:rPr>
        <w:t>template S.04.04.01 of Annex I, specifying information on Activity by country – location of underwriting, following the instructions set out in section S.04.04 of Annex</w:t>
      </w:r>
      <w:r w:rsidR="00760425">
        <w:rPr>
          <w:rFonts w:eastAsia="Times New Roman"/>
          <w:color w:val="000000"/>
          <w:szCs w:val="24"/>
          <w:lang w:eastAsia="en-GB"/>
        </w:rPr>
        <w:t> </w:t>
      </w:r>
      <w:r w:rsidRPr="00C679EB">
        <w:rPr>
          <w:rFonts w:eastAsia="Times New Roman"/>
          <w:color w:val="000000"/>
          <w:szCs w:val="24"/>
          <w:lang w:eastAsia="en-GB"/>
        </w:rPr>
        <w:t>II;</w:t>
      </w:r>
    </w:p>
    <w:p w14:paraId="5A5B619A" w14:textId="77777777" w:rsidR="00655E2C" w:rsidRPr="00C679EB" w:rsidRDefault="00655E2C"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(f)</w:t>
      </w:r>
      <w:r w:rsidR="00C679EB">
        <w:rPr>
          <w:rFonts w:eastAsia="Times New Roman"/>
          <w:color w:val="000000"/>
          <w:szCs w:val="24"/>
          <w:lang w:eastAsia="en-GB"/>
        </w:rPr>
        <w:tab/>
      </w:r>
      <w:r w:rsidRPr="00C679EB">
        <w:rPr>
          <w:rFonts w:eastAsia="Times New Roman"/>
          <w:color w:val="000000"/>
          <w:szCs w:val="24"/>
          <w:lang w:eastAsia="en-GB"/>
        </w:rPr>
        <w:t>template S.04.05.01 of Annex I, specifying information on Activity by country – location of risk, following the instructions set out in section S.04.05 of Annex II;</w:t>
      </w:r>
    </w:p>
    <w:p w14:paraId="5A5B619B" w14:textId="77777777" w:rsidR="00655E2C" w:rsidRPr="00C679EB" w:rsidRDefault="00655E2C"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(g)</w:t>
      </w:r>
      <w:r w:rsidR="00C679EB">
        <w:rPr>
          <w:rFonts w:eastAsia="Times New Roman"/>
          <w:color w:val="000000"/>
          <w:szCs w:val="24"/>
          <w:lang w:eastAsia="en-GB"/>
        </w:rPr>
        <w:tab/>
      </w:r>
      <w:r w:rsidRPr="00C679EB">
        <w:rPr>
          <w:rFonts w:eastAsia="Times New Roman"/>
          <w:color w:val="000000"/>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w:t>
      </w:r>
    </w:p>
    <w:p w14:paraId="5A5B619C" w14:textId="3A9B8A22" w:rsidR="008A22A6" w:rsidRPr="00C679EB" w:rsidRDefault="008A22A6" w:rsidP="008A22A6">
      <w:pPr>
        <w:pStyle w:val="Titrearticle"/>
      </w:pPr>
      <w:r w:rsidRPr="00C679EB">
        <w:t>Article 1</w:t>
      </w:r>
      <w:ins w:id="233" w:author="Author">
        <w:r w:rsidR="00526DAE">
          <w:t>2</w:t>
        </w:r>
      </w:ins>
      <w:del w:id="234" w:author="Author">
        <w:r w:rsidR="00257B77" w:rsidDel="00526DAE">
          <w:delText>1</w:delText>
        </w:r>
      </w:del>
    </w:p>
    <w:p w14:paraId="5A5B619D" w14:textId="77777777" w:rsidR="008A22A6" w:rsidRPr="00C679EB" w:rsidRDefault="008A22A6" w:rsidP="008A22A6">
      <w:pPr>
        <w:shd w:val="clear" w:color="auto" w:fill="FFFFFF"/>
        <w:spacing w:before="60"/>
        <w:jc w:val="center"/>
        <w:rPr>
          <w:rFonts w:eastAsia="Times New Roman"/>
          <w:b/>
          <w:bCs/>
          <w:color w:val="000000"/>
          <w:szCs w:val="24"/>
          <w:lang w:eastAsia="en-GB"/>
        </w:rPr>
      </w:pPr>
      <w:r w:rsidRPr="00C679EB">
        <w:rPr>
          <w:rFonts w:eastAsia="Times New Roman"/>
          <w:b/>
          <w:color w:val="000000"/>
          <w:szCs w:val="24"/>
          <w:lang w:eastAsia="en-GB"/>
        </w:rPr>
        <w:t>Annual quantitative templates for captive reinsurance undertakings — Balance sheet and other general information</w:t>
      </w:r>
    </w:p>
    <w:p w14:paraId="5A5B619E" w14:textId="77777777" w:rsidR="008A22A6" w:rsidRPr="00C679EB" w:rsidRDefault="008A22A6" w:rsidP="008A22A6">
      <w:pPr>
        <w:shd w:val="clear" w:color="auto" w:fill="FFFFFF"/>
        <w:spacing w:after="0"/>
        <w:rPr>
          <w:rFonts w:eastAsia="Times New Roman"/>
          <w:color w:val="000000"/>
          <w:szCs w:val="24"/>
          <w:lang w:eastAsia="en-GB"/>
        </w:rPr>
      </w:pPr>
      <w:r w:rsidRPr="00C679EB">
        <w:rPr>
          <w:rFonts w:eastAsia="Times New Roman"/>
          <w:color w:val="000000"/>
          <w:szCs w:val="24"/>
          <w:lang w:eastAsia="en-GB"/>
        </w:rPr>
        <w:t>Captive reinsurance undertakings shall submit annually the information referred to in Article</w:t>
      </w:r>
      <w:r w:rsidR="00760425">
        <w:rPr>
          <w:rFonts w:eastAsia="Times New Roman"/>
          <w:color w:val="000000"/>
          <w:szCs w:val="24"/>
          <w:lang w:eastAsia="en-GB"/>
        </w:rPr>
        <w:t> </w:t>
      </w:r>
      <w:r w:rsidRPr="00C679EB">
        <w:rPr>
          <w:rFonts w:eastAsia="Times New Roman"/>
          <w:color w:val="000000"/>
          <w:szCs w:val="24"/>
          <w:lang w:eastAsia="en-GB"/>
        </w:rPr>
        <w:t>304(1)</w:t>
      </w:r>
      <w:r w:rsidR="00760425">
        <w:rPr>
          <w:rFonts w:eastAsia="Times New Roman"/>
          <w:color w:val="000000"/>
          <w:szCs w:val="24"/>
          <w:lang w:eastAsia="en-GB"/>
        </w:rPr>
        <w:t>, point </w:t>
      </w:r>
      <w:r w:rsidRPr="00C679EB">
        <w:rPr>
          <w:rFonts w:eastAsia="Times New Roman"/>
          <w:color w:val="000000"/>
          <w:szCs w:val="24"/>
          <w:lang w:eastAsia="en-GB"/>
        </w:rPr>
        <w:t>(d) of Delegated Regulation (EU) 2015/35 using the following templates</w:t>
      </w:r>
      <w:r w:rsidR="00760425">
        <w:rPr>
          <w:rFonts w:eastAsia="Times New Roman"/>
          <w:color w:val="000000"/>
          <w:szCs w:val="24"/>
          <w:lang w:eastAsia="en-GB"/>
        </w:rPr>
        <w:t xml:space="preserve"> and </w:t>
      </w:r>
      <w:r w:rsidR="00760425">
        <w:t>complying with the following instructions</w:t>
      </w:r>
      <w:r w:rsidRPr="00C679EB">
        <w:rPr>
          <w:rFonts w:eastAsia="Times New Roman"/>
          <w:color w:val="000000"/>
          <w:szCs w:val="24"/>
          <w:lang w:eastAsia="en-GB"/>
        </w:rPr>
        <w:t>:</w:t>
      </w:r>
    </w:p>
    <w:p w14:paraId="5A5B619F" w14:textId="77777777"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(a)</w:t>
      </w:r>
      <w:r w:rsidR="00C679EB">
        <w:rPr>
          <w:rFonts w:ascii="inherit" w:eastAsia="Times New Roman" w:hAnsi="inherit"/>
          <w:color w:val="000000"/>
          <w:szCs w:val="24"/>
          <w:lang w:eastAsia="en-GB"/>
        </w:rPr>
        <w:tab/>
      </w:r>
      <w:r w:rsidRPr="00C679EB">
        <w:rPr>
          <w:rFonts w:eastAsia="Times New Roman"/>
          <w:color w:val="000000"/>
          <w:szCs w:val="24"/>
          <w:lang w:eastAsia="en-GB"/>
        </w:rPr>
        <w:t xml:space="preserve">template S.02.01.01 of Annex I, specifying balance sheet information using the valuation </w:t>
      </w:r>
      <w:r w:rsidR="00266BE8">
        <w:rPr>
          <w:rFonts w:eastAsia="Times New Roman"/>
          <w:color w:val="000000"/>
          <w:szCs w:val="24"/>
          <w:lang w:eastAsia="en-GB"/>
        </w:rPr>
        <w:t xml:space="preserve">method referred to </w:t>
      </w:r>
      <w:r w:rsidRPr="00C679EB">
        <w:rPr>
          <w:rFonts w:eastAsia="Times New Roman"/>
          <w:color w:val="000000"/>
          <w:szCs w:val="24"/>
          <w:lang w:eastAsia="en-GB"/>
        </w:rPr>
        <w:t>in Article 75 of Directive 2009/138/EC and the valuation following the undertaking's financial statements, following the instructions set out in section S.02.01 of Annex II;</w:t>
      </w:r>
    </w:p>
    <w:p w14:paraId="5A5B61A0" w14:textId="77777777"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(b)</w:t>
      </w:r>
      <w:r w:rsidR="00C679EB">
        <w:rPr>
          <w:rFonts w:eastAsia="Times New Roman"/>
          <w:color w:val="000000"/>
          <w:szCs w:val="24"/>
          <w:lang w:eastAsia="en-GB"/>
        </w:rPr>
        <w:tab/>
      </w:r>
      <w:r w:rsidRPr="00C679EB">
        <w:rPr>
          <w:rFonts w:eastAsia="Times New Roman"/>
          <w:color w:val="000000"/>
          <w:szCs w:val="24"/>
          <w:lang w:eastAsia="en-GB"/>
        </w:rPr>
        <w:t>template S.04.02.01 of Annex I, specifying information on class 10 in Part A of Annex</w:t>
      </w:r>
      <w:r w:rsidR="002C2C18">
        <w:rPr>
          <w:rFonts w:eastAsia="Times New Roman"/>
          <w:color w:val="000000"/>
          <w:szCs w:val="24"/>
          <w:lang w:eastAsia="en-GB"/>
        </w:rPr>
        <w:t> </w:t>
      </w:r>
      <w:r w:rsidRPr="00C679EB">
        <w:rPr>
          <w:rFonts w:eastAsia="Times New Roman"/>
          <w:color w:val="000000"/>
          <w:szCs w:val="24"/>
          <w:lang w:eastAsia="en-GB"/>
        </w:rPr>
        <w:t>I of Directive 2009/138/EC, excluding carrier's liability, following the instructions set out in section S.04.02 of Annex II;</w:t>
      </w:r>
    </w:p>
    <w:p w14:paraId="5A5B61A1" w14:textId="77777777"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(c)</w:t>
      </w:r>
      <w:r w:rsidR="00C679EB">
        <w:rPr>
          <w:rFonts w:eastAsia="Times New Roman"/>
          <w:color w:val="000000"/>
          <w:szCs w:val="24"/>
          <w:lang w:eastAsia="en-GB"/>
        </w:rPr>
        <w:tab/>
      </w:r>
      <w:r w:rsidRPr="00C679EB">
        <w:rPr>
          <w:rFonts w:eastAsia="Times New Roman"/>
          <w:color w:val="000000"/>
          <w:szCs w:val="24"/>
          <w:lang w:eastAsia="en-GB"/>
        </w:rPr>
        <w:t>template S.04.03.01 of Annex I, specifying information on Basic Information – List of underwriting entities, following the instructions set out in section S.04.03 of Annex II Regulation;</w:t>
      </w:r>
    </w:p>
    <w:p w14:paraId="5A5B61A2" w14:textId="77777777"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lastRenderedPageBreak/>
        <w:t>(d)</w:t>
      </w:r>
      <w:r w:rsidR="00C679EB">
        <w:rPr>
          <w:rFonts w:eastAsia="Times New Roman"/>
          <w:color w:val="000000"/>
          <w:szCs w:val="24"/>
          <w:lang w:eastAsia="en-GB"/>
        </w:rPr>
        <w:tab/>
      </w:r>
      <w:r w:rsidRPr="00C679EB">
        <w:rPr>
          <w:rFonts w:eastAsia="Times New Roman"/>
          <w:color w:val="000000"/>
          <w:szCs w:val="24"/>
          <w:lang w:eastAsia="en-GB"/>
        </w:rPr>
        <w:t>template S.04.04.01 of Annex I, specifying information on Activity by country – location of underwriting, following the instructions set out in section S.04.04 of Annex II</w:t>
      </w:r>
      <w:r w:rsidR="00656D85">
        <w:rPr>
          <w:rFonts w:eastAsia="Times New Roman"/>
          <w:color w:val="000000"/>
          <w:szCs w:val="24"/>
          <w:lang w:eastAsia="en-GB"/>
        </w:rPr>
        <w:t>;</w:t>
      </w:r>
      <w:r w:rsidRPr="00C679EB">
        <w:rPr>
          <w:rFonts w:eastAsia="Times New Roman"/>
          <w:color w:val="000000"/>
          <w:szCs w:val="24"/>
          <w:lang w:eastAsia="en-GB"/>
        </w:rPr>
        <w:t xml:space="preserve"> </w:t>
      </w:r>
    </w:p>
    <w:p w14:paraId="5A5B61A3" w14:textId="77777777"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(e)</w:t>
      </w:r>
      <w:r w:rsidR="00C679EB">
        <w:rPr>
          <w:rFonts w:eastAsia="Times New Roman"/>
          <w:color w:val="000000"/>
          <w:szCs w:val="24"/>
          <w:lang w:eastAsia="en-GB"/>
        </w:rPr>
        <w:tab/>
      </w:r>
      <w:r w:rsidRPr="00C679EB">
        <w:rPr>
          <w:rFonts w:eastAsia="Times New Roman"/>
          <w:color w:val="000000"/>
          <w:szCs w:val="24"/>
          <w:lang w:eastAsia="en-GB"/>
        </w:rPr>
        <w:t>template S.04.05.01 of Annex I, specifying information on Activity by country – location of risk, following the instructions set out i</w:t>
      </w:r>
      <w:r w:rsidR="00656D85">
        <w:rPr>
          <w:rFonts w:eastAsia="Times New Roman"/>
          <w:color w:val="000000"/>
          <w:szCs w:val="24"/>
          <w:lang w:eastAsia="en-GB"/>
        </w:rPr>
        <w:t>n section S.04.05 of Annex II</w:t>
      </w:r>
      <w:r w:rsidRPr="00C679EB">
        <w:rPr>
          <w:rFonts w:eastAsia="Times New Roman"/>
          <w:color w:val="000000"/>
          <w:szCs w:val="24"/>
          <w:lang w:eastAsia="en-GB"/>
        </w:rPr>
        <w:t>;</w:t>
      </w:r>
    </w:p>
    <w:p w14:paraId="5A5B61A4" w14:textId="77777777"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(f)</w:t>
      </w:r>
      <w:r w:rsidR="00C679EB">
        <w:rPr>
          <w:rFonts w:eastAsia="Times New Roman"/>
          <w:color w:val="000000"/>
          <w:szCs w:val="24"/>
          <w:lang w:eastAsia="en-GB"/>
        </w:rPr>
        <w:tab/>
      </w:r>
      <w:r w:rsidRPr="00C679EB">
        <w:rPr>
          <w:rFonts w:eastAsia="Times New Roman"/>
          <w:color w:val="000000"/>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w:t>
      </w:r>
      <w:r w:rsidR="002C2C18">
        <w:rPr>
          <w:rFonts w:eastAsia="Times New Roman"/>
          <w:color w:val="000000"/>
          <w:szCs w:val="24"/>
          <w:lang w:eastAsia="en-GB"/>
        </w:rPr>
        <w:t> </w:t>
      </w:r>
      <w:r w:rsidRPr="00C679EB">
        <w:rPr>
          <w:rFonts w:eastAsia="Times New Roman"/>
          <w:color w:val="000000"/>
          <w:szCs w:val="24"/>
          <w:lang w:eastAsia="en-GB"/>
        </w:rPr>
        <w:t>II.</w:t>
      </w:r>
    </w:p>
    <w:p w14:paraId="5A5B61A5" w14:textId="44F1B2FB" w:rsidR="008A22A6" w:rsidRPr="00C679EB" w:rsidRDefault="008A22A6" w:rsidP="008A22A6">
      <w:pPr>
        <w:pStyle w:val="Titrearticle"/>
      </w:pPr>
      <w:r w:rsidRPr="00C679EB">
        <w:t>Article 1</w:t>
      </w:r>
      <w:ins w:id="235" w:author="Author">
        <w:r w:rsidR="00526DAE">
          <w:t>3</w:t>
        </w:r>
      </w:ins>
      <w:del w:id="236" w:author="Author">
        <w:r w:rsidR="00257B77" w:rsidDel="00526DAE">
          <w:delText>2</w:delText>
        </w:r>
      </w:del>
    </w:p>
    <w:p w14:paraId="5A5B61A6" w14:textId="77777777" w:rsidR="008A22A6" w:rsidRPr="00C679EB" w:rsidRDefault="008A22A6" w:rsidP="008A22A6">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undertakings — Investments information</w:t>
      </w:r>
    </w:p>
    <w:p w14:paraId="5A5B61A7" w14:textId="33E71170" w:rsidR="008A22A6" w:rsidRPr="00C679EB" w:rsidRDefault="008A22A6" w:rsidP="008A22A6">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and captive insurance undertakings shall submit annually, unless exempted under Article 35</w:t>
      </w:r>
      <w:ins w:id="237" w:author="Author">
        <w:r w:rsidR="00EF16DE">
          <w:rPr>
            <w:rFonts w:eastAsia="Times New Roman"/>
            <w:color w:val="000000"/>
            <w:szCs w:val="24"/>
            <w:lang w:eastAsia="en-GB"/>
          </w:rPr>
          <w:t>a</w:t>
        </w:r>
      </w:ins>
      <w:r w:rsidRPr="00C679EB">
        <w:rPr>
          <w:rFonts w:eastAsia="Times New Roman"/>
          <w:color w:val="000000"/>
          <w:szCs w:val="24"/>
          <w:lang w:eastAsia="en-GB"/>
        </w:rPr>
        <w:t>(</w:t>
      </w:r>
      <w:ins w:id="238" w:author="Author">
        <w:r w:rsidR="00EF16DE">
          <w:rPr>
            <w:rFonts w:eastAsia="Times New Roman"/>
            <w:color w:val="000000"/>
            <w:szCs w:val="24"/>
            <w:lang w:eastAsia="en-GB"/>
          </w:rPr>
          <w:t>2</w:t>
        </w:r>
      </w:ins>
      <w:del w:id="239" w:author="Author">
        <w:r w:rsidRPr="00C679EB" w:rsidDel="00EF16DE">
          <w:rPr>
            <w:rFonts w:eastAsia="Times New Roman"/>
            <w:color w:val="000000"/>
            <w:szCs w:val="24"/>
            <w:lang w:eastAsia="en-GB"/>
          </w:rPr>
          <w:delText>7</w:delText>
        </w:r>
      </w:del>
      <w:r w:rsidRPr="00C679EB">
        <w:rPr>
          <w:rFonts w:eastAsia="Times New Roman"/>
          <w:color w:val="000000"/>
          <w:szCs w:val="24"/>
          <w:lang w:eastAsia="en-GB"/>
        </w:rPr>
        <w:t>) of Directive 2009/138/EC in relation to a specific template, the information referred to in Article 304(1)</w:t>
      </w:r>
      <w:r w:rsidR="00516131">
        <w:rPr>
          <w:rFonts w:eastAsia="Times New Roman"/>
          <w:color w:val="000000"/>
          <w:szCs w:val="24"/>
          <w:lang w:eastAsia="en-GB"/>
        </w:rPr>
        <w:t>, point </w:t>
      </w:r>
      <w:r w:rsidRPr="00C679EB">
        <w:rPr>
          <w:rFonts w:eastAsia="Times New Roman"/>
          <w:color w:val="000000"/>
          <w:szCs w:val="24"/>
          <w:lang w:eastAsia="en-GB"/>
        </w:rPr>
        <w:t>(d)</w:t>
      </w:r>
      <w:r w:rsidR="00516131">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516131">
        <w:rPr>
          <w:rFonts w:eastAsia="Times New Roman"/>
          <w:color w:val="000000"/>
          <w:szCs w:val="24"/>
          <w:lang w:eastAsia="en-GB"/>
        </w:rPr>
        <w:t xml:space="preserve"> and </w:t>
      </w:r>
      <w:r w:rsidR="00516131">
        <w:t>complying with the following instructions</w:t>
      </w:r>
      <w:r w:rsidRPr="00C679EB">
        <w:rPr>
          <w:rFonts w:eastAsia="Times New Roman"/>
          <w:color w:val="000000"/>
          <w:szCs w:val="24"/>
          <w:lang w:eastAsia="en-GB"/>
        </w:rPr>
        <w:t>:</w:t>
      </w:r>
    </w:p>
    <w:p w14:paraId="5A5B61A8" w14:textId="0D3650F4"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(a)</w:t>
      </w:r>
      <w:r w:rsidR="00C679EB">
        <w:rPr>
          <w:rFonts w:eastAsia="Times New Roman"/>
          <w:color w:val="000000"/>
          <w:szCs w:val="24"/>
          <w:lang w:eastAsia="en-GB"/>
        </w:rPr>
        <w:tab/>
      </w:r>
      <w:ins w:id="240" w:author="Author">
        <w:r w:rsidR="007535ED">
          <w:rPr>
            <w:rFonts w:eastAsia="Times New Roman"/>
            <w:color w:val="000000"/>
            <w:szCs w:val="24"/>
            <w:lang w:eastAsia="en-GB"/>
          </w:rPr>
          <w:t xml:space="preserve">only </w:t>
        </w:r>
      </w:ins>
      <w:r w:rsidRPr="00C679EB">
        <w:rPr>
          <w:rFonts w:eastAsia="Times New Roman"/>
          <w:color w:val="000000"/>
          <w:szCs w:val="24"/>
          <w:lang w:eastAsia="en-GB"/>
        </w:rPr>
        <w:t>where the undertaking is exempted from reporting the template S.06.02.01 in relation to the last quarter in accordance with Article 35</w:t>
      </w:r>
      <w:ins w:id="241" w:author="Author">
        <w:r w:rsidR="00EF16DE">
          <w:rPr>
            <w:rFonts w:eastAsia="Times New Roman"/>
            <w:color w:val="000000"/>
            <w:szCs w:val="24"/>
            <w:lang w:eastAsia="en-GB"/>
          </w:rPr>
          <w:t>a</w:t>
        </w:r>
      </w:ins>
      <w:r w:rsidRPr="00C679EB">
        <w:rPr>
          <w:rFonts w:eastAsia="Times New Roman"/>
          <w:color w:val="000000"/>
          <w:szCs w:val="24"/>
          <w:lang w:eastAsia="en-GB"/>
        </w:rPr>
        <w:t xml:space="preserve"> of Directive 2009/138/EC, template S.06.02.01 of Annex I to this Regulation, providing an item-by-item list of assets, following the instructions set out in section S.06.02 of Annex II to this Regulation and using the CIC code as set out in Annex V and </w:t>
      </w:r>
      <w:r w:rsidR="00516131">
        <w:rPr>
          <w:rFonts w:eastAsia="Times New Roman"/>
          <w:color w:val="000000"/>
          <w:szCs w:val="24"/>
          <w:lang w:eastAsia="en-GB"/>
        </w:rPr>
        <w:t>specified</w:t>
      </w:r>
      <w:r w:rsidR="00516131" w:rsidRPr="00C679EB">
        <w:rPr>
          <w:rFonts w:eastAsia="Times New Roman"/>
          <w:color w:val="000000"/>
          <w:szCs w:val="24"/>
          <w:lang w:eastAsia="en-GB"/>
        </w:rPr>
        <w:t xml:space="preserve"> </w:t>
      </w:r>
      <w:r w:rsidRPr="00C679EB">
        <w:rPr>
          <w:rFonts w:eastAsia="Times New Roman"/>
          <w:color w:val="000000"/>
          <w:szCs w:val="24"/>
          <w:lang w:eastAsia="en-GB"/>
        </w:rPr>
        <w:t>in Annex VI;</w:t>
      </w:r>
    </w:p>
    <w:p w14:paraId="5A5B61A9" w14:textId="106CF968" w:rsidR="008A22A6" w:rsidRPr="00C679EB" w:rsidRDefault="008A22A6" w:rsidP="00C679EB">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(b)</w:t>
      </w:r>
      <w:r w:rsidR="00C679EB">
        <w:rPr>
          <w:rFonts w:eastAsia="Times New Roman"/>
          <w:color w:val="000000"/>
          <w:szCs w:val="24"/>
          <w:lang w:eastAsia="en-GB"/>
        </w:rPr>
        <w:tab/>
      </w:r>
      <w:ins w:id="242" w:author="Author">
        <w:r w:rsidR="00A03F3F">
          <w:rPr>
            <w:rFonts w:eastAsia="Times New Roman"/>
            <w:color w:val="000000"/>
            <w:szCs w:val="24"/>
            <w:lang w:eastAsia="en-GB"/>
          </w:rPr>
          <w:t xml:space="preserve">only </w:t>
        </w:r>
      </w:ins>
      <w:r w:rsidRPr="00C679EB">
        <w:rPr>
          <w:rFonts w:eastAsia="Times New Roman"/>
          <w:color w:val="000000"/>
          <w:szCs w:val="24"/>
          <w:lang w:eastAsia="en-GB"/>
        </w:rPr>
        <w:t>where the undertaking is exempted from reporting the template S.06.03.01 in relation to the last quarter in accordance with Article 35</w:t>
      </w:r>
      <w:ins w:id="243" w:author="Author">
        <w:r w:rsidR="00EF16DE">
          <w:rPr>
            <w:rFonts w:eastAsia="Times New Roman"/>
            <w:color w:val="000000"/>
            <w:szCs w:val="24"/>
            <w:lang w:eastAsia="en-GB"/>
          </w:rPr>
          <w:t>a</w:t>
        </w:r>
        <w:r w:rsidR="00796F58">
          <w:rPr>
            <w:rFonts w:eastAsia="Times New Roman"/>
            <w:color w:val="000000"/>
            <w:szCs w:val="24"/>
            <w:lang w:eastAsia="en-GB"/>
          </w:rPr>
          <w:t xml:space="preserve"> </w:t>
        </w:r>
      </w:ins>
      <w:r w:rsidRPr="00C679EB">
        <w:rPr>
          <w:rFonts w:eastAsia="Times New Roman"/>
          <w:color w:val="000000"/>
          <w:szCs w:val="24"/>
          <w:lang w:eastAsia="en-GB"/>
        </w:rPr>
        <w:t xml:space="preserve">of Directive 2009/138/EC or has not reported it quarterly because the ratio of collective investments held by the undertaking to total investments, as referred to in Article </w:t>
      </w:r>
      <w:r w:rsidR="00D4726D">
        <w:rPr>
          <w:rFonts w:eastAsia="Times New Roman"/>
          <w:color w:val="000000"/>
          <w:szCs w:val="24"/>
          <w:lang w:eastAsia="en-GB"/>
        </w:rPr>
        <w:t>5</w:t>
      </w:r>
      <w:r w:rsidRPr="00C679EB">
        <w:rPr>
          <w:rFonts w:eastAsia="Times New Roman"/>
          <w:color w:val="000000"/>
          <w:szCs w:val="24"/>
          <w:lang w:eastAsia="en-GB"/>
        </w:rPr>
        <w:t>(1)</w:t>
      </w:r>
      <w:r w:rsidR="00516131">
        <w:rPr>
          <w:rFonts w:eastAsia="Times New Roman"/>
          <w:color w:val="000000"/>
          <w:szCs w:val="24"/>
          <w:lang w:eastAsia="en-GB"/>
        </w:rPr>
        <w:t>, point </w:t>
      </w:r>
      <w:r w:rsidRPr="00C679EB">
        <w:rPr>
          <w:rFonts w:eastAsia="Times New Roman"/>
          <w:color w:val="000000"/>
          <w:szCs w:val="24"/>
          <w:lang w:eastAsia="en-GB"/>
        </w:rPr>
        <w:t>(f) of this Regulation, is not higher than 30 %, template S.06.03.01 of Annex I to this Regulation, providing information on the look-through of all collective investments held by the undertakings, following the instructions set out in section S.06.03 of Annex II;</w:t>
      </w:r>
    </w:p>
    <w:p w14:paraId="5A5B61AA" w14:textId="77777777" w:rsidR="008A22A6" w:rsidRPr="00C679EB" w:rsidRDefault="008A22A6" w:rsidP="00C679EB">
      <w:pPr>
        <w:spacing w:after="0"/>
        <w:ind w:left="567" w:hanging="567"/>
        <w:rPr>
          <w:rFonts w:eastAsia="Times New Roman"/>
          <w:color w:val="000000"/>
          <w:szCs w:val="24"/>
          <w:lang w:eastAsia="en-GB"/>
        </w:rPr>
      </w:pPr>
      <w:r w:rsidRPr="00C679EB">
        <w:rPr>
          <w:rFonts w:eastAsia="Times New Roman"/>
          <w:color w:val="000000"/>
          <w:szCs w:val="24"/>
          <w:lang w:eastAsia="en-GB"/>
        </w:rPr>
        <w:t>(c)</w:t>
      </w:r>
      <w:r w:rsidR="00C679EB">
        <w:rPr>
          <w:rFonts w:eastAsia="Times New Roman"/>
          <w:color w:val="000000"/>
          <w:szCs w:val="24"/>
          <w:lang w:eastAsia="en-GB"/>
        </w:rPr>
        <w:tab/>
      </w:r>
      <w:r w:rsidRPr="00C679EB">
        <w:rPr>
          <w:rFonts w:eastAsia="Times New Roman"/>
          <w:color w:val="000000"/>
          <w:szCs w:val="24"/>
          <w:lang w:eastAsia="en-GB"/>
        </w:rPr>
        <w:t>template S.06.04.01 of Annex I, specifying the information on climate change-related risks to investments, following the instructions set out in section S.06.04 of Annex II;</w:t>
      </w:r>
    </w:p>
    <w:p w14:paraId="5A5B61AB" w14:textId="77777777" w:rsidR="008A22A6" w:rsidRPr="00CC644B" w:rsidRDefault="008A22A6" w:rsidP="00C679EB">
      <w:pPr>
        <w:spacing w:after="0"/>
        <w:ind w:left="567" w:hanging="567"/>
        <w:rPr>
          <w:rFonts w:eastAsia="Times New Roman"/>
          <w:color w:val="000000"/>
          <w:szCs w:val="24"/>
          <w:lang w:eastAsia="en-GB"/>
        </w:rPr>
      </w:pPr>
      <w:r w:rsidRPr="00C679EB">
        <w:rPr>
          <w:rFonts w:eastAsia="Times New Roman"/>
          <w:color w:val="000000"/>
          <w:szCs w:val="24"/>
          <w:lang w:eastAsia="en-GB"/>
        </w:rPr>
        <w:t>(d)</w:t>
      </w:r>
      <w:r w:rsidR="00C679EB">
        <w:rPr>
          <w:rFonts w:eastAsia="Times New Roman"/>
          <w:color w:val="000000"/>
          <w:szCs w:val="24"/>
          <w:lang w:eastAsia="en-GB"/>
        </w:rPr>
        <w:tab/>
      </w:r>
      <w:r w:rsidRPr="00C679EB">
        <w:rPr>
          <w:rFonts w:eastAsia="Times New Roman"/>
          <w:color w:val="000000"/>
          <w:szCs w:val="24"/>
          <w:lang w:eastAsia="en-GB"/>
        </w:rPr>
        <w:t>where the value of structured products, determined as the sum of assets classified in categories 5 and 6, as defined in Annex V, represents more than 5 % of the total investments as reported in items C0010/R0070 and C0010/R0220 of template S.02.01.01, template S.07.01.01 of Annex I, providing an item-by-item list of structured products, following the instructions set out in section S.07.01 of Annex II;</w:t>
      </w:r>
    </w:p>
    <w:p w14:paraId="5A5B61AC" w14:textId="37B29AEE" w:rsidR="008A22A6" w:rsidRPr="00CC644B" w:rsidRDefault="008A22A6" w:rsidP="00C679EB">
      <w:pPr>
        <w:spacing w:after="0"/>
        <w:ind w:left="567" w:hanging="567"/>
        <w:rPr>
          <w:rFonts w:eastAsia="Times New Roman"/>
          <w:color w:val="000000"/>
          <w:szCs w:val="24"/>
          <w:lang w:eastAsia="en-GB"/>
        </w:rPr>
      </w:pPr>
      <w:r w:rsidRPr="00CB57DC">
        <w:rPr>
          <w:rFonts w:eastAsia="Times New Roman"/>
          <w:color w:val="000000"/>
          <w:szCs w:val="24"/>
          <w:lang w:eastAsia="en-GB"/>
        </w:rPr>
        <w:t>(e)</w:t>
      </w:r>
      <w:r w:rsidR="00C679EB">
        <w:rPr>
          <w:rFonts w:eastAsia="Times New Roman"/>
          <w:color w:val="000000"/>
          <w:szCs w:val="24"/>
          <w:lang w:eastAsia="en-GB"/>
        </w:rPr>
        <w:tab/>
      </w:r>
      <w:ins w:id="244" w:author="Author">
        <w:r w:rsidR="007535ED">
          <w:rPr>
            <w:rFonts w:eastAsia="Times New Roman"/>
            <w:color w:val="000000"/>
            <w:szCs w:val="24"/>
            <w:lang w:eastAsia="en-GB"/>
          </w:rPr>
          <w:t xml:space="preserve">only </w:t>
        </w:r>
      </w:ins>
      <w:r w:rsidRPr="00C679EB">
        <w:rPr>
          <w:rFonts w:eastAsia="Times New Roman"/>
          <w:color w:val="000000"/>
          <w:szCs w:val="24"/>
          <w:lang w:eastAsia="en-GB"/>
        </w:rPr>
        <w:t>where the undertakings are exempted from reporting the template S.08.01.01 in relation to the last quarter in accordance with Article 35</w:t>
      </w:r>
      <w:ins w:id="245" w:author="Author">
        <w:r w:rsidR="00EF16DE">
          <w:rPr>
            <w:rFonts w:eastAsia="Times New Roman"/>
            <w:color w:val="000000"/>
            <w:szCs w:val="24"/>
            <w:lang w:eastAsia="en-GB"/>
          </w:rPr>
          <w:t>a</w:t>
        </w:r>
      </w:ins>
      <w:r w:rsidRPr="00C679EB">
        <w:rPr>
          <w:rFonts w:eastAsia="Times New Roman"/>
          <w:color w:val="000000"/>
          <w:szCs w:val="24"/>
          <w:lang w:eastAsia="en-GB"/>
        </w:rPr>
        <w:t xml:space="preserve"> of Directive 2009/138/EC, template S.08.01.01 of Annex I to this Regulation, providing an item-by-item list of open positions of derivatives, following the i</w:t>
      </w:r>
      <w:r w:rsidRPr="00CC644B">
        <w:rPr>
          <w:rFonts w:eastAsia="Times New Roman"/>
          <w:color w:val="000000"/>
          <w:szCs w:val="24"/>
          <w:lang w:eastAsia="en-GB"/>
        </w:rPr>
        <w:t>nstructions set out in section S.08.01 of Annex II to this Regulation and using the CIC code as set out in Annex V and define</w:t>
      </w:r>
      <w:r w:rsidR="001C3BE0">
        <w:rPr>
          <w:rFonts w:eastAsia="Times New Roman"/>
          <w:color w:val="000000"/>
          <w:szCs w:val="24"/>
          <w:lang w:eastAsia="en-GB"/>
        </w:rPr>
        <w:t>d in Annex VI</w:t>
      </w:r>
      <w:r w:rsidRPr="00CC644B">
        <w:rPr>
          <w:rFonts w:eastAsia="Times New Roman"/>
          <w:color w:val="000000"/>
          <w:szCs w:val="24"/>
          <w:lang w:eastAsia="en-GB"/>
        </w:rPr>
        <w:t>;</w:t>
      </w:r>
    </w:p>
    <w:p w14:paraId="5A5B61AD" w14:textId="77777777" w:rsidR="008A22A6" w:rsidRPr="00C679EB" w:rsidRDefault="008A22A6" w:rsidP="00C679EB">
      <w:pPr>
        <w:spacing w:after="0"/>
        <w:ind w:left="567" w:hanging="567"/>
        <w:rPr>
          <w:rFonts w:eastAsia="Times New Roman"/>
          <w:color w:val="000000"/>
          <w:szCs w:val="24"/>
          <w:lang w:eastAsia="en-GB"/>
        </w:rPr>
      </w:pPr>
      <w:r w:rsidRPr="00CB57DC">
        <w:rPr>
          <w:rFonts w:eastAsia="Times New Roman"/>
          <w:color w:val="000000"/>
          <w:szCs w:val="24"/>
          <w:lang w:eastAsia="en-GB"/>
        </w:rPr>
        <w:lastRenderedPageBreak/>
        <w:t>(f)</w:t>
      </w:r>
      <w:r w:rsidR="00C679EB">
        <w:rPr>
          <w:rFonts w:eastAsia="Times New Roman"/>
          <w:color w:val="000000"/>
          <w:szCs w:val="24"/>
          <w:lang w:eastAsia="en-GB"/>
        </w:rPr>
        <w:tab/>
      </w:r>
      <w:r w:rsidRPr="00C679EB">
        <w:rPr>
          <w:rFonts w:eastAsia="Times New Roman"/>
          <w:color w:val="000000"/>
          <w:szCs w:val="24"/>
          <w:lang w:eastAsia="en-GB"/>
        </w:rPr>
        <w:t>template S.09.01.01 of Annex I, specifying information on income, gains and losses in the reporting period by asset category as defined in Annex IV, following the instructions set out in section S.09.01 of Annex II;</w:t>
      </w:r>
    </w:p>
    <w:p w14:paraId="5A5B61AE" w14:textId="77777777" w:rsidR="007676F3" w:rsidRPr="00CB57DC" w:rsidRDefault="008A22A6" w:rsidP="00C679EB">
      <w:pPr>
        <w:spacing w:after="0"/>
        <w:ind w:left="567" w:hanging="567"/>
        <w:rPr>
          <w:rFonts w:eastAsia="Times New Roman"/>
          <w:color w:val="000000"/>
          <w:szCs w:val="24"/>
          <w:lang w:eastAsia="en-GB"/>
        </w:rPr>
      </w:pPr>
      <w:r w:rsidRPr="00C679EB">
        <w:rPr>
          <w:rFonts w:eastAsia="Times New Roman"/>
          <w:color w:val="000000"/>
          <w:szCs w:val="24"/>
          <w:lang w:eastAsia="en-GB"/>
        </w:rPr>
        <w:t>(g)</w:t>
      </w:r>
      <w:r w:rsidR="00C679EB">
        <w:rPr>
          <w:rFonts w:eastAsia="Times New Roman"/>
          <w:color w:val="000000"/>
          <w:szCs w:val="24"/>
          <w:lang w:eastAsia="en-GB"/>
        </w:rPr>
        <w:tab/>
      </w:r>
      <w:r w:rsidRPr="00C679EB">
        <w:rPr>
          <w:rFonts w:eastAsia="Times New Roman"/>
          <w:color w:val="000000"/>
          <w:szCs w:val="24"/>
          <w:lang w:eastAsia="en-GB"/>
        </w:rPr>
        <w:t>where the value of the underlying securities, on and off balance sheet, involved in lending or repurchase agreements, for contrac</w:t>
      </w:r>
      <w:r w:rsidRPr="00CC644B">
        <w:rPr>
          <w:rFonts w:eastAsia="Times New Roman"/>
          <w:color w:val="000000"/>
          <w:szCs w:val="24"/>
          <w:lang w:eastAsia="en-GB"/>
        </w:rPr>
        <w:t>ts with maturity dates falling after the reporting reference date, represents more than 5 % of the total investments as reported in items C0010/R0070 and C0010/R0220 of template S.02.01.01, template S.10.01.01 of Annex I, providing an item-by-item list of securities lending and repurc</w:t>
      </w:r>
      <w:r w:rsidRPr="00CB57DC">
        <w:rPr>
          <w:rFonts w:eastAsia="Times New Roman"/>
          <w:color w:val="000000"/>
          <w:szCs w:val="24"/>
          <w:lang w:eastAsia="en-GB"/>
        </w:rPr>
        <w:t>hase agreements, on and off-balance sheet, following the instructions set out in section S.10.01 of Annex II</w:t>
      </w:r>
      <w:r w:rsidR="007676F3" w:rsidRPr="00CB57DC">
        <w:rPr>
          <w:rFonts w:eastAsia="Times New Roman"/>
          <w:color w:val="000000"/>
          <w:szCs w:val="24"/>
          <w:lang w:eastAsia="en-GB"/>
        </w:rPr>
        <w:t>;</w:t>
      </w:r>
    </w:p>
    <w:p w14:paraId="5A5B61AF" w14:textId="77777777" w:rsidR="007676F3" w:rsidRPr="00CC644B" w:rsidRDefault="008A22A6" w:rsidP="00C679EB">
      <w:pPr>
        <w:spacing w:after="0"/>
        <w:ind w:left="567" w:hanging="567"/>
        <w:rPr>
          <w:rFonts w:eastAsia="Times New Roman"/>
          <w:color w:val="000000"/>
          <w:szCs w:val="24"/>
          <w:lang w:eastAsia="en-GB"/>
        </w:rPr>
      </w:pPr>
      <w:r w:rsidRPr="00CB57DC">
        <w:rPr>
          <w:rFonts w:eastAsia="Times New Roman"/>
          <w:color w:val="000000"/>
          <w:szCs w:val="24"/>
          <w:lang w:eastAsia="en-GB"/>
        </w:rPr>
        <w:t>(h)</w:t>
      </w:r>
      <w:r w:rsidR="00C679EB">
        <w:rPr>
          <w:rFonts w:eastAsia="Times New Roman"/>
          <w:color w:val="000000"/>
          <w:szCs w:val="24"/>
          <w:lang w:eastAsia="en-GB"/>
        </w:rPr>
        <w:tab/>
      </w:r>
      <w:r w:rsidRPr="00C679EB">
        <w:rPr>
          <w:rFonts w:eastAsia="Times New Roman"/>
          <w:color w:val="000000"/>
          <w:szCs w:val="24"/>
          <w:lang w:eastAsia="en-GB"/>
        </w:rPr>
        <w:t>where the ratio of the value of assets held as collateral to total balance sheet as reported in items C0010/R0500</w:t>
      </w:r>
      <w:r w:rsidRPr="00CC644B">
        <w:rPr>
          <w:rFonts w:eastAsia="Times New Roman"/>
          <w:color w:val="000000"/>
          <w:szCs w:val="24"/>
          <w:lang w:eastAsia="en-GB"/>
        </w:rPr>
        <w:t xml:space="preserve"> of template S.02.01.01 exceeds 10%, template S.11.01.01 of Annex I, providing an item-by-item list of assets held as collateral, consisting of all types of off-balance sheet asset categories held as collateral, following the instructions set out in section S.11.01 of Annex II. </w:t>
      </w:r>
    </w:p>
    <w:p w14:paraId="5A5B61B0" w14:textId="0F98F890" w:rsidR="00DA6F4B" w:rsidRPr="00C679EB" w:rsidRDefault="00DA6F4B" w:rsidP="007676F3">
      <w:pPr>
        <w:pStyle w:val="Titrearticle"/>
      </w:pPr>
      <w:r w:rsidRPr="00CC644B">
        <w:t xml:space="preserve">Article </w:t>
      </w:r>
      <w:r w:rsidR="00516131" w:rsidRPr="00CC644B">
        <w:t>1</w:t>
      </w:r>
      <w:ins w:id="246" w:author="Author">
        <w:r w:rsidR="00526DAE">
          <w:t>4</w:t>
        </w:r>
      </w:ins>
      <w:del w:id="247" w:author="Author">
        <w:r w:rsidR="00257B77" w:rsidDel="00526DAE">
          <w:delText>3</w:delText>
        </w:r>
      </w:del>
    </w:p>
    <w:p w14:paraId="5A5B61B1" w14:textId="77777777" w:rsidR="00DA6F4B" w:rsidRPr="00C679EB" w:rsidRDefault="00DA6F4B" w:rsidP="00DA6F4B">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undertakings — Technical provisions and risks information</w:t>
      </w:r>
    </w:p>
    <w:p w14:paraId="5A5B61B2" w14:textId="77777777" w:rsidR="00DA6F4B" w:rsidRPr="00C679EB" w:rsidRDefault="008E37EA" w:rsidP="008E37EA">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DA6F4B" w:rsidRPr="00C679EB">
        <w:rPr>
          <w:rFonts w:eastAsia="Times New Roman"/>
          <w:color w:val="000000"/>
          <w:szCs w:val="24"/>
          <w:lang w:eastAsia="en-GB"/>
        </w:rPr>
        <w:t>Insurance and reinsurance undertakings and captive insurance undertakings shall submit annually the information referred to in Article 304(1)</w:t>
      </w:r>
      <w:r w:rsidR="00CC644B">
        <w:rPr>
          <w:rFonts w:eastAsia="Times New Roman"/>
          <w:color w:val="000000"/>
          <w:szCs w:val="24"/>
          <w:lang w:eastAsia="en-GB"/>
        </w:rPr>
        <w:t>, point </w:t>
      </w:r>
      <w:r w:rsidR="00DA6F4B" w:rsidRPr="00C679EB">
        <w:rPr>
          <w:rFonts w:eastAsia="Times New Roman"/>
          <w:color w:val="000000"/>
          <w:szCs w:val="24"/>
          <w:lang w:eastAsia="en-GB"/>
        </w:rPr>
        <w:t>(d)</w:t>
      </w:r>
      <w:r w:rsidR="00CC644B">
        <w:rPr>
          <w:rFonts w:eastAsia="Times New Roman"/>
          <w:color w:val="000000"/>
          <w:szCs w:val="24"/>
          <w:lang w:eastAsia="en-GB"/>
        </w:rPr>
        <w:t>,</w:t>
      </w:r>
      <w:r w:rsidR="00DA6F4B" w:rsidRPr="00C679EB">
        <w:rPr>
          <w:rFonts w:eastAsia="Times New Roman"/>
          <w:color w:val="000000"/>
          <w:szCs w:val="24"/>
          <w:lang w:eastAsia="en-GB"/>
        </w:rPr>
        <w:t xml:space="preserve"> of Delegated Regulation (EU) 2015/35 using the following templates</w:t>
      </w:r>
      <w:r w:rsidR="00516131">
        <w:rPr>
          <w:rFonts w:eastAsia="Times New Roman"/>
          <w:color w:val="000000"/>
          <w:szCs w:val="24"/>
          <w:lang w:eastAsia="en-GB"/>
        </w:rPr>
        <w:t xml:space="preserve"> and </w:t>
      </w:r>
      <w:r w:rsidR="00516131">
        <w:t>complying with the following instructions</w:t>
      </w:r>
      <w:r w:rsidR="00DA6F4B" w:rsidRPr="00C679EB">
        <w:rPr>
          <w:rFonts w:eastAsia="Times New Roman"/>
          <w:color w:val="000000"/>
          <w:szCs w:val="24"/>
          <w:lang w:eastAsia="en-GB"/>
        </w:rPr>
        <w:t>:</w:t>
      </w:r>
    </w:p>
    <w:p w14:paraId="5A5B61B3" w14:textId="77777777" w:rsidR="00DA6F4B" w:rsidRPr="00C679EB" w:rsidRDefault="00DA6F4B" w:rsidP="00C679EB">
      <w:pPr>
        <w:pStyle w:val="Point0"/>
        <w:ind w:left="567" w:hanging="567"/>
        <w:rPr>
          <w:lang w:eastAsia="en-GB"/>
        </w:rPr>
      </w:pPr>
      <w:r w:rsidRPr="00C679EB">
        <w:rPr>
          <w:lang w:eastAsia="en-GB"/>
        </w:rPr>
        <w:t xml:space="preserve">(a) </w:t>
      </w:r>
      <w:r w:rsidR="009D53BA" w:rsidRPr="00C679EB">
        <w:rPr>
          <w:lang w:eastAsia="en-GB"/>
        </w:rPr>
        <w:tab/>
      </w:r>
      <w:r w:rsidRPr="00C679EB">
        <w:rPr>
          <w:lang w:eastAsia="en-GB"/>
        </w:rPr>
        <w:t xml:space="preserve">template S.12.01.01 of Annex I, specifying </w:t>
      </w:r>
      <w:r w:rsidR="00516131" w:rsidRPr="00C679EB">
        <w:rPr>
          <w:lang w:eastAsia="en-GB"/>
        </w:rPr>
        <w:t xml:space="preserve">by line of business as </w:t>
      </w:r>
      <w:r w:rsidR="00516131">
        <w:rPr>
          <w:lang w:eastAsia="en-GB"/>
        </w:rPr>
        <w:t>specified</w:t>
      </w:r>
      <w:r w:rsidR="00516131" w:rsidRPr="00C679EB">
        <w:rPr>
          <w:lang w:eastAsia="en-GB"/>
        </w:rPr>
        <w:t xml:space="preserve"> in Annex I to Delegated Regulation (EU) 2015/35</w:t>
      </w:r>
      <w:r w:rsidR="00516131">
        <w:rPr>
          <w:lang w:eastAsia="en-GB"/>
        </w:rPr>
        <w:t xml:space="preserve"> </w:t>
      </w:r>
      <w:r w:rsidRPr="00C679EB">
        <w:rPr>
          <w:lang w:eastAsia="en-GB"/>
        </w:rPr>
        <w:t>information on life and health SLT technical provisions, following the instructions set out in section S.12.01 of Annex II;</w:t>
      </w:r>
    </w:p>
    <w:p w14:paraId="5A5B61B4" w14:textId="77777777" w:rsidR="00DA6F4B" w:rsidRPr="00CC644B" w:rsidRDefault="00DA6F4B" w:rsidP="00C679EB">
      <w:pPr>
        <w:pStyle w:val="Point0"/>
        <w:ind w:left="567" w:hanging="567"/>
        <w:rPr>
          <w:lang w:eastAsia="en-GB"/>
        </w:rPr>
      </w:pPr>
      <w:r w:rsidRPr="00C679EB">
        <w:rPr>
          <w:lang w:eastAsia="en-GB"/>
        </w:rPr>
        <w:t xml:space="preserve">(b) </w:t>
      </w:r>
      <w:r w:rsidR="009D53BA" w:rsidRPr="00C679EB">
        <w:rPr>
          <w:lang w:eastAsia="en-GB"/>
        </w:rPr>
        <w:tab/>
      </w:r>
      <w:r w:rsidRPr="00CC644B">
        <w:rPr>
          <w:lang w:eastAsia="en-GB"/>
        </w:rPr>
        <w:t>template S.12.02.01 of Annex I, specifying information on life and health SLT technical provisions by country where the life and health SLT technical provisions regarding the home country do not represent 100% of the sum of the technical provisions calculated as a whole and gross best estimate, following the instructions set out in section S.12.02 of Annex II;</w:t>
      </w:r>
    </w:p>
    <w:p w14:paraId="5A5B61B5" w14:textId="77777777" w:rsidR="00DA6F4B" w:rsidRPr="00C679EB" w:rsidRDefault="00DA6F4B" w:rsidP="00C679EB">
      <w:pPr>
        <w:pStyle w:val="Point0"/>
        <w:ind w:left="567" w:hanging="567"/>
        <w:rPr>
          <w:lang w:eastAsia="en-GB"/>
        </w:rPr>
      </w:pPr>
      <w:r w:rsidRPr="00CB57DC">
        <w:rPr>
          <w:lang w:eastAsia="en-GB"/>
        </w:rPr>
        <w:t xml:space="preserve">(c) </w:t>
      </w:r>
      <w:r w:rsidR="009D53BA" w:rsidRPr="00CB57DC">
        <w:rPr>
          <w:lang w:eastAsia="en-GB"/>
        </w:rPr>
        <w:tab/>
      </w:r>
      <w:r w:rsidR="00266BE8">
        <w:rPr>
          <w:lang w:eastAsia="en-GB"/>
        </w:rPr>
        <w:t>u</w:t>
      </w:r>
      <w:r w:rsidRPr="00CB57DC">
        <w:rPr>
          <w:lang w:eastAsia="en-GB"/>
        </w:rPr>
        <w:t>nless the undertaking uses simplifications for the calculation of technical provisions, for which an estimate of the expected future cash</w:t>
      </w:r>
      <w:r w:rsidR="00BB55E8" w:rsidRPr="00CB57DC">
        <w:rPr>
          <w:lang w:eastAsia="en-GB"/>
        </w:rPr>
        <w:t>-</w:t>
      </w:r>
      <w:r w:rsidRPr="00CB57DC">
        <w:rPr>
          <w:lang w:eastAsia="en-GB"/>
        </w:rPr>
        <w:t xml:space="preserve">flows arising from the contracts are not calculated, </w:t>
      </w:r>
      <w:r w:rsidRPr="00040E0F">
        <w:rPr>
          <w:lang w:eastAsia="en-GB"/>
        </w:rPr>
        <w:t>template S.13.01.01 of Annex I, specifying information on the projection of best estimate future cash flows of the life business, following the instructions set out in section S.13.01 of Annex II</w:t>
      </w:r>
      <w:r w:rsidRPr="00C679EB">
        <w:rPr>
          <w:lang w:eastAsia="en-GB"/>
        </w:rPr>
        <w:t>;</w:t>
      </w:r>
    </w:p>
    <w:p w14:paraId="5A5B61B6" w14:textId="77777777" w:rsidR="00DA6F4B" w:rsidRPr="00C679EB" w:rsidRDefault="00DA6F4B" w:rsidP="00C679EB">
      <w:pPr>
        <w:pStyle w:val="Point0"/>
        <w:ind w:left="567" w:hanging="567"/>
        <w:rPr>
          <w:lang w:eastAsia="en-GB"/>
        </w:rPr>
      </w:pPr>
      <w:r w:rsidRPr="00C679EB">
        <w:rPr>
          <w:lang w:eastAsia="en-GB"/>
        </w:rPr>
        <w:t xml:space="preserve">(d) </w:t>
      </w:r>
      <w:r w:rsidR="009D53BA" w:rsidRPr="00C679EB">
        <w:rPr>
          <w:lang w:eastAsia="en-GB"/>
        </w:rPr>
        <w:tab/>
      </w:r>
      <w:r w:rsidRPr="00C679EB">
        <w:rPr>
          <w:lang w:eastAsia="en-GB"/>
        </w:rPr>
        <w:t>template S.14.01.01 of Annex I, specifying information on life obligations analysis, including life insurance contracts and annuities stemming from non-life contracts, by product issued by the undertaking, following the instructions set out in section S.14.01 of Annex II;</w:t>
      </w:r>
    </w:p>
    <w:p w14:paraId="5A5B61B7" w14:textId="77C8E9EB" w:rsidR="00DA6F4B" w:rsidRPr="00C679EB" w:rsidRDefault="00DA6F4B" w:rsidP="00C679EB">
      <w:pPr>
        <w:pStyle w:val="Point0"/>
        <w:ind w:left="567" w:hanging="567"/>
        <w:rPr>
          <w:lang w:eastAsia="en-GB"/>
        </w:rPr>
      </w:pPr>
      <w:r w:rsidRPr="00C679EB">
        <w:rPr>
          <w:lang w:eastAsia="en-GB"/>
        </w:rPr>
        <w:t xml:space="preserve">(e) </w:t>
      </w:r>
      <w:r w:rsidR="009D53BA" w:rsidRPr="00C679EB">
        <w:rPr>
          <w:lang w:eastAsia="en-GB"/>
        </w:rPr>
        <w:tab/>
      </w:r>
      <w:r w:rsidRPr="00C679EB">
        <w:rPr>
          <w:lang w:eastAsia="en-GB"/>
        </w:rPr>
        <w:t xml:space="preserve">template S.14.02.01 of Annex I, specifying information on non-life obligations </w:t>
      </w:r>
      <w:r w:rsidR="00CA3686" w:rsidRPr="00C679EB">
        <w:rPr>
          <w:lang w:eastAsia="en-GB"/>
        </w:rPr>
        <w:t>analysis, by</w:t>
      </w:r>
      <w:r w:rsidRPr="00C679EB">
        <w:rPr>
          <w:lang w:eastAsia="en-GB"/>
        </w:rPr>
        <w:t xml:space="preserve"> line of business and specific product categories issued by the undertaking, following the instructions set out in section S.14.02 of Annex II;</w:t>
      </w:r>
    </w:p>
    <w:p w14:paraId="5A5B61B8" w14:textId="77777777" w:rsidR="0043747E" w:rsidRPr="00CC644B" w:rsidRDefault="00DA6F4B" w:rsidP="00C679EB">
      <w:pPr>
        <w:pStyle w:val="Point0"/>
        <w:ind w:left="567" w:hanging="567"/>
        <w:rPr>
          <w:lang w:eastAsia="en-GB"/>
        </w:rPr>
      </w:pPr>
      <w:r w:rsidRPr="00C679EB">
        <w:rPr>
          <w:lang w:eastAsia="en-GB"/>
        </w:rPr>
        <w:t xml:space="preserve">(f) </w:t>
      </w:r>
      <w:r w:rsidR="009D53BA" w:rsidRPr="00C679EB">
        <w:rPr>
          <w:lang w:eastAsia="en-GB"/>
        </w:rPr>
        <w:tab/>
      </w:r>
      <w:r w:rsidR="00603382">
        <w:rPr>
          <w:lang w:eastAsia="en-GB"/>
        </w:rPr>
        <w:t xml:space="preserve">template </w:t>
      </w:r>
      <w:r w:rsidRPr="00CC644B">
        <w:rPr>
          <w:lang w:eastAsia="en-GB"/>
        </w:rPr>
        <w:t>S.14.03 of Annex I, specifying information on cyber underwriting risk, following instructions set out in section S.14.03 of Annex II, where any of the following conditions apply</w:t>
      </w:r>
      <w:r w:rsidR="008E37EA">
        <w:rPr>
          <w:lang w:eastAsia="en-GB"/>
        </w:rPr>
        <w:t>:</w:t>
      </w:r>
    </w:p>
    <w:p w14:paraId="5A5B61B9" w14:textId="77777777" w:rsidR="0043747E" w:rsidRPr="00CC644B" w:rsidRDefault="00CC644B" w:rsidP="0075251A">
      <w:pPr>
        <w:pStyle w:val="Tiret0"/>
        <w:rPr>
          <w:lang w:eastAsia="en-GB"/>
        </w:rPr>
      </w:pPr>
      <w:r>
        <w:rPr>
          <w:lang w:eastAsia="en-GB"/>
        </w:rPr>
        <w:lastRenderedPageBreak/>
        <w:t>(i)</w:t>
      </w:r>
      <w:r>
        <w:rPr>
          <w:lang w:eastAsia="en-GB"/>
        </w:rPr>
        <w:tab/>
      </w:r>
      <w:r w:rsidR="008E37EA">
        <w:rPr>
          <w:lang w:eastAsia="en-GB"/>
        </w:rPr>
        <w:t xml:space="preserve">the </w:t>
      </w:r>
      <w:r w:rsidR="0043747E" w:rsidRPr="00CC644B">
        <w:rPr>
          <w:lang w:eastAsia="en-GB"/>
        </w:rPr>
        <w:t>sum of premiums earned for standalone cyber policies and policies with cyber as add-on coverage</w:t>
      </w:r>
      <w:r w:rsidR="008E37EA">
        <w:rPr>
          <w:lang w:eastAsia="en-GB"/>
        </w:rPr>
        <w:t>,</w:t>
      </w:r>
      <w:r w:rsidR="0043747E" w:rsidRPr="00CC644B">
        <w:rPr>
          <w:lang w:eastAsia="en-GB"/>
        </w:rPr>
        <w:t xml:space="preserve"> where only the estimated premiums earned for cyber risk </w:t>
      </w:r>
      <w:r w:rsidR="008E37EA">
        <w:rPr>
          <w:lang w:eastAsia="en-GB"/>
        </w:rPr>
        <w:t>are to</w:t>
      </w:r>
      <w:r w:rsidR="008E37EA" w:rsidRPr="00CC644B">
        <w:rPr>
          <w:lang w:eastAsia="en-GB"/>
        </w:rPr>
        <w:t xml:space="preserve"> </w:t>
      </w:r>
      <w:r w:rsidR="0043747E" w:rsidRPr="00CC644B">
        <w:rPr>
          <w:lang w:eastAsia="en-GB"/>
        </w:rPr>
        <w:t>be taken into account</w:t>
      </w:r>
      <w:r w:rsidR="008E37EA">
        <w:rPr>
          <w:lang w:eastAsia="en-GB"/>
        </w:rPr>
        <w:t>,</w:t>
      </w:r>
      <w:r w:rsidR="0043747E" w:rsidRPr="00CC644B">
        <w:rPr>
          <w:lang w:eastAsia="en-GB"/>
        </w:rPr>
        <w:t xml:space="preserve"> is greater than 5% of the overall non-life business pursued by the undertaking</w:t>
      </w:r>
      <w:r w:rsidR="008E37EA">
        <w:rPr>
          <w:lang w:eastAsia="en-GB"/>
        </w:rPr>
        <w:t>,</w:t>
      </w:r>
      <w:r w:rsidR="0043747E" w:rsidRPr="00CC644B">
        <w:rPr>
          <w:lang w:eastAsia="en-GB"/>
        </w:rPr>
        <w:t xml:space="preserve"> or greater than </w:t>
      </w:r>
      <w:r w:rsidR="00BB55E8" w:rsidRPr="00CC644B">
        <w:rPr>
          <w:lang w:eastAsia="en-GB"/>
        </w:rPr>
        <w:t>EUR 5 million</w:t>
      </w:r>
      <w:r w:rsidR="0043747E" w:rsidRPr="00CC644B">
        <w:rPr>
          <w:lang w:eastAsia="en-GB"/>
        </w:rPr>
        <w:t>;</w:t>
      </w:r>
    </w:p>
    <w:p w14:paraId="5A5B61BA" w14:textId="77777777" w:rsidR="0043747E" w:rsidRPr="00C679EB" w:rsidRDefault="00CC644B" w:rsidP="0075251A">
      <w:pPr>
        <w:pStyle w:val="Tiret0"/>
        <w:rPr>
          <w:lang w:eastAsia="en-GB"/>
        </w:rPr>
      </w:pPr>
      <w:r>
        <w:rPr>
          <w:lang w:eastAsia="en-GB"/>
        </w:rPr>
        <w:t>(ii)</w:t>
      </w:r>
      <w:r>
        <w:rPr>
          <w:lang w:eastAsia="en-GB"/>
        </w:rPr>
        <w:tab/>
      </w:r>
      <w:r w:rsidR="008E37EA">
        <w:rPr>
          <w:lang w:eastAsia="en-GB"/>
        </w:rPr>
        <w:t xml:space="preserve">the </w:t>
      </w:r>
      <w:r w:rsidR="0043747E" w:rsidRPr="00CC644B">
        <w:rPr>
          <w:lang w:eastAsia="en-GB"/>
        </w:rPr>
        <w:t>number of policies that include cyber risk coverage</w:t>
      </w:r>
      <w:r w:rsidR="0043747E" w:rsidRPr="00C679EB">
        <w:rPr>
          <w:lang w:eastAsia="en-GB"/>
        </w:rPr>
        <w:t xml:space="preserve"> represent more than 3% of the total number of policies of the non-life business;</w:t>
      </w:r>
    </w:p>
    <w:p w14:paraId="5A5B61BB" w14:textId="77777777" w:rsidR="009A0EFB" w:rsidRPr="00C679EB" w:rsidRDefault="009A0EFB" w:rsidP="001C4EB6">
      <w:pPr>
        <w:pStyle w:val="Point0"/>
        <w:ind w:left="567" w:hanging="567"/>
        <w:rPr>
          <w:lang w:eastAsia="en-GB"/>
        </w:rPr>
      </w:pPr>
      <w:r w:rsidRPr="00C679EB">
        <w:rPr>
          <w:lang w:eastAsia="en-GB"/>
        </w:rPr>
        <w:t>(</w:t>
      </w:r>
      <w:r w:rsidRPr="00C679EB">
        <w:rPr>
          <w:rFonts w:eastAsia="Times New Roman"/>
          <w:color w:val="000000"/>
          <w:szCs w:val="24"/>
          <w:lang w:eastAsia="en-GB"/>
        </w:rPr>
        <w:t>g)</w:t>
      </w:r>
      <w:r w:rsidR="0020582E" w:rsidRPr="00C679EB">
        <w:rPr>
          <w:rFonts w:eastAsia="Times New Roman"/>
          <w:color w:val="000000"/>
          <w:szCs w:val="24"/>
          <w:lang w:eastAsia="en-GB"/>
        </w:rPr>
        <w:tab/>
      </w:r>
      <w:r w:rsidRPr="00C679EB">
        <w:rPr>
          <w:rFonts w:eastAsia="Times New Roman"/>
          <w:color w:val="000000"/>
          <w:szCs w:val="24"/>
          <w:lang w:eastAsia="en-GB"/>
        </w:rPr>
        <w:t xml:space="preserve">template S.16.01.01 of Annex I, specifying information on annuities stemming from non-life insurance obligations issued by the undertaking under direct insurance business originating annuities, regarding all lines of business as </w:t>
      </w:r>
      <w:r w:rsidR="008E37EA">
        <w:rPr>
          <w:rFonts w:eastAsia="Times New Roman"/>
          <w:color w:val="000000"/>
          <w:szCs w:val="24"/>
          <w:lang w:eastAsia="en-GB"/>
        </w:rPr>
        <w:t>specified</w:t>
      </w:r>
      <w:r w:rsidR="008E37EA" w:rsidRPr="00C679EB">
        <w:rPr>
          <w:rFonts w:eastAsia="Times New Roman"/>
          <w:color w:val="000000"/>
          <w:szCs w:val="24"/>
          <w:lang w:eastAsia="en-GB"/>
        </w:rPr>
        <w:t xml:space="preserve"> </w:t>
      </w:r>
      <w:r w:rsidRPr="00C679EB">
        <w:rPr>
          <w:rFonts w:eastAsia="Times New Roman"/>
          <w:color w:val="000000"/>
          <w:szCs w:val="24"/>
          <w:lang w:eastAsia="en-GB"/>
        </w:rPr>
        <w:t>in Annex I to Del</w:t>
      </w:r>
      <w:r w:rsidR="008632E1">
        <w:rPr>
          <w:rFonts w:eastAsia="Times New Roman"/>
          <w:color w:val="000000"/>
          <w:szCs w:val="24"/>
          <w:lang w:eastAsia="en-GB"/>
        </w:rPr>
        <w:t>egated Regulation (EU) 2015/35;</w:t>
      </w:r>
    </w:p>
    <w:p w14:paraId="5A5B61BC" w14:textId="77777777" w:rsidR="009A0EFB" w:rsidRPr="00CC644B" w:rsidRDefault="00C210C6" w:rsidP="00CC644B">
      <w:pPr>
        <w:pStyle w:val="Point0"/>
        <w:ind w:left="567" w:hanging="567"/>
        <w:rPr>
          <w:lang w:eastAsia="en-GB"/>
        </w:rPr>
      </w:pPr>
      <w:r w:rsidRPr="00CC644B">
        <w:rPr>
          <w:lang w:eastAsia="en-GB"/>
        </w:rPr>
        <w:t>(h)</w:t>
      </w:r>
      <w:r w:rsidR="009A0EFB" w:rsidRPr="00CC644B">
        <w:rPr>
          <w:lang w:eastAsia="en-GB"/>
        </w:rPr>
        <w:t xml:space="preserve"> </w:t>
      </w:r>
      <w:r w:rsidR="009A4EBF" w:rsidRPr="00CC644B">
        <w:rPr>
          <w:lang w:eastAsia="en-GB"/>
        </w:rPr>
        <w:tab/>
      </w:r>
      <w:r w:rsidR="009A0EFB" w:rsidRPr="00CC644B">
        <w:rPr>
          <w:lang w:eastAsia="en-GB"/>
        </w:rPr>
        <w:t xml:space="preserve">template S.17.01.01 of Annex I, specifying information on non-life technical provisions by lines of business as </w:t>
      </w:r>
      <w:r w:rsidR="008E37EA">
        <w:rPr>
          <w:lang w:eastAsia="en-GB"/>
        </w:rPr>
        <w:t>specified</w:t>
      </w:r>
      <w:r w:rsidR="008E37EA" w:rsidRPr="00CC644B">
        <w:rPr>
          <w:lang w:eastAsia="en-GB"/>
        </w:rPr>
        <w:t xml:space="preserve"> </w:t>
      </w:r>
      <w:r w:rsidR="009A0EFB" w:rsidRPr="00CC644B">
        <w:rPr>
          <w:lang w:eastAsia="en-GB"/>
        </w:rPr>
        <w:t>in Annex I to Delegated Regulation (EU) 2015/35, following the instructions set out in section S.17.01 of Annex II;</w:t>
      </w:r>
    </w:p>
    <w:p w14:paraId="5A5B61BD" w14:textId="77777777" w:rsidR="009A0EFB" w:rsidRPr="00CB57DC" w:rsidRDefault="009A0EFB" w:rsidP="00CC644B">
      <w:pPr>
        <w:pStyle w:val="Point0"/>
        <w:ind w:left="567" w:hanging="567"/>
        <w:rPr>
          <w:lang w:eastAsia="en-GB"/>
        </w:rPr>
      </w:pPr>
      <w:r w:rsidRPr="00CC644B">
        <w:rPr>
          <w:lang w:eastAsia="en-GB"/>
        </w:rPr>
        <w:t xml:space="preserve">(i) </w:t>
      </w:r>
      <w:r w:rsidR="009A4EBF" w:rsidRPr="00CC644B">
        <w:rPr>
          <w:lang w:eastAsia="en-GB"/>
        </w:rPr>
        <w:tab/>
      </w:r>
      <w:r w:rsidRPr="00CC644B">
        <w:rPr>
          <w:lang w:eastAsia="en-GB"/>
        </w:rPr>
        <w:t xml:space="preserve">template S.17.03.01 of Annex I, specifying information on non-life technical provisions referred to direct insurance business by country, where the non-life technical provisions regarding </w:t>
      </w:r>
      <w:r w:rsidRPr="00CB57DC">
        <w:rPr>
          <w:lang w:eastAsia="en-GB"/>
        </w:rPr>
        <w:t>the home country does not represent 100% of the sum of the technical provisions calculated as a whole and gross best estimate, following the instructions set out in section S.17.03 of Annex II;</w:t>
      </w:r>
    </w:p>
    <w:p w14:paraId="5A5B61BE" w14:textId="77777777" w:rsidR="009A0EFB" w:rsidRPr="00C679EB" w:rsidRDefault="00C210C6" w:rsidP="00CC644B">
      <w:pPr>
        <w:pStyle w:val="Point0"/>
        <w:ind w:left="567" w:hanging="567"/>
        <w:rPr>
          <w:lang w:eastAsia="en-GB"/>
        </w:rPr>
      </w:pPr>
      <w:r w:rsidRPr="00CB57DC">
        <w:rPr>
          <w:lang w:eastAsia="en-GB"/>
        </w:rPr>
        <w:t>(j)</w:t>
      </w:r>
      <w:r w:rsidR="009A4EBF" w:rsidRPr="00CB57DC">
        <w:rPr>
          <w:lang w:eastAsia="en-GB"/>
        </w:rPr>
        <w:tab/>
      </w:r>
      <w:r w:rsidR="009A0EFB" w:rsidRPr="00040E0F">
        <w:rPr>
          <w:lang w:eastAsia="en-GB"/>
        </w:rPr>
        <w:t>unless the undertaking uses simplifications f</w:t>
      </w:r>
      <w:r w:rsidR="009A4EBF" w:rsidRPr="00040E0F">
        <w:rPr>
          <w:lang w:eastAsia="en-GB"/>
        </w:rPr>
        <w:t xml:space="preserve">or the calculation of technical </w:t>
      </w:r>
      <w:r w:rsidR="009A0EFB" w:rsidRPr="00040E0F">
        <w:rPr>
          <w:lang w:eastAsia="en-GB"/>
        </w:rPr>
        <w:t>provisions, for which an estimate of the expected future cash</w:t>
      </w:r>
      <w:r w:rsidR="00052741" w:rsidRPr="00040E0F">
        <w:rPr>
          <w:lang w:eastAsia="en-GB"/>
        </w:rPr>
        <w:t>-</w:t>
      </w:r>
      <w:r w:rsidR="009A0EFB" w:rsidRPr="00040E0F">
        <w:rPr>
          <w:lang w:eastAsia="en-GB"/>
        </w:rPr>
        <w:t>flows arising from the contracts are not calculated, template S.18.01.01 of Annex I, specifying information on the projection of future cash flows based on best estimate of the non-life business, for the lines of business representing  a coverage of 90% of the sum of the technical provisions calculated as a whole and gross best estimate, following the instructions set out in section S.18.01 of Annex II</w:t>
      </w:r>
      <w:r w:rsidR="009A0EFB" w:rsidRPr="00C679EB">
        <w:rPr>
          <w:lang w:eastAsia="en-GB"/>
        </w:rPr>
        <w:t>;</w:t>
      </w:r>
    </w:p>
    <w:p w14:paraId="5A5B61BF" w14:textId="77777777" w:rsidR="009A0EFB" w:rsidRPr="00CC644B" w:rsidRDefault="009A4EBF" w:rsidP="001C4EB6">
      <w:pPr>
        <w:pStyle w:val="Point0"/>
        <w:ind w:left="567" w:hanging="567"/>
        <w:rPr>
          <w:lang w:eastAsia="en-GB"/>
        </w:rPr>
      </w:pPr>
      <w:r w:rsidRPr="00C679EB">
        <w:rPr>
          <w:lang w:eastAsia="en-GB"/>
        </w:rPr>
        <w:t>(k)</w:t>
      </w:r>
      <w:r w:rsidRPr="00C679EB">
        <w:rPr>
          <w:lang w:eastAsia="en-GB"/>
        </w:rPr>
        <w:tab/>
      </w:r>
      <w:r w:rsidR="009A0EFB" w:rsidRPr="00C679EB">
        <w:rPr>
          <w:lang w:eastAsia="en-GB"/>
        </w:rPr>
        <w:t xml:space="preserve">template S.19.01.01 of Annex I, specifying information on non-life insurance claims in the format of development triangles, for the total of each non-life line of business as </w:t>
      </w:r>
      <w:r w:rsidR="008E37EA">
        <w:rPr>
          <w:lang w:eastAsia="en-GB"/>
        </w:rPr>
        <w:t>specified</w:t>
      </w:r>
      <w:r w:rsidR="008E37EA" w:rsidRPr="00C679EB">
        <w:rPr>
          <w:lang w:eastAsia="en-GB"/>
        </w:rPr>
        <w:t xml:space="preserve"> </w:t>
      </w:r>
      <w:r w:rsidR="009A0EFB" w:rsidRPr="00C679EB">
        <w:rPr>
          <w:lang w:eastAsia="en-GB"/>
        </w:rPr>
        <w:t>in Annex I to Delegated Regulation (EU) 2015/35</w:t>
      </w:r>
      <w:r w:rsidR="008E37EA">
        <w:rPr>
          <w:lang w:eastAsia="en-GB"/>
        </w:rPr>
        <w:t>;</w:t>
      </w:r>
    </w:p>
    <w:p w14:paraId="5A5B61C0" w14:textId="77777777" w:rsidR="009A0EFB" w:rsidRPr="00CC644B" w:rsidRDefault="009A0EFB" w:rsidP="00CC644B">
      <w:pPr>
        <w:pStyle w:val="Point0"/>
        <w:ind w:left="567" w:hanging="567"/>
        <w:rPr>
          <w:lang w:eastAsia="en-GB"/>
        </w:rPr>
      </w:pPr>
      <w:r w:rsidRPr="00CC644B">
        <w:rPr>
          <w:lang w:eastAsia="en-GB"/>
        </w:rPr>
        <w:t xml:space="preserve">(l) </w:t>
      </w:r>
      <w:r w:rsidR="001563E0" w:rsidRPr="00CC644B">
        <w:rPr>
          <w:lang w:eastAsia="en-GB"/>
        </w:rPr>
        <w:tab/>
      </w:r>
      <w:r w:rsidRPr="00CC644B">
        <w:rPr>
          <w:lang w:eastAsia="en-GB"/>
        </w:rPr>
        <w:t xml:space="preserve">template S.20.01.01 of Annex I, specifying information on the development of the distribution of the claims incurred at the end of the financial year for material lines of business representing a coverage of 90% of the non-life technical provisions as </w:t>
      </w:r>
      <w:r w:rsidR="008E37EA">
        <w:rPr>
          <w:lang w:eastAsia="en-GB"/>
        </w:rPr>
        <w:t xml:space="preserve">specified </w:t>
      </w:r>
      <w:r w:rsidRPr="00CC644B">
        <w:rPr>
          <w:lang w:eastAsia="en-GB"/>
        </w:rPr>
        <w:t>in Annex I to Delegated Regulation (EU) 2015/35, following the instructions set out in section S.20.01 of Annex II;</w:t>
      </w:r>
    </w:p>
    <w:p w14:paraId="5A5B61C1" w14:textId="6C1B26DA" w:rsidR="009A0EFB" w:rsidRPr="00CB57DC" w:rsidDel="00273226" w:rsidRDefault="009A0EFB" w:rsidP="00273226">
      <w:pPr>
        <w:pStyle w:val="Point0"/>
        <w:ind w:left="567" w:hanging="567"/>
        <w:rPr>
          <w:del w:id="248" w:author="Author"/>
          <w:lang w:eastAsia="en-GB"/>
        </w:rPr>
      </w:pPr>
      <w:r w:rsidRPr="00CC644B">
        <w:rPr>
          <w:lang w:eastAsia="en-GB"/>
        </w:rPr>
        <w:t xml:space="preserve">(m) </w:t>
      </w:r>
      <w:r w:rsidR="009D53BA" w:rsidRPr="00CC644B">
        <w:rPr>
          <w:lang w:eastAsia="en-GB"/>
        </w:rPr>
        <w:tab/>
      </w:r>
      <w:del w:id="249" w:author="Author">
        <w:r w:rsidRPr="00CC644B" w:rsidDel="00273226">
          <w:rPr>
            <w:lang w:eastAsia="en-GB"/>
          </w:rPr>
          <w:delText>template S.21.01.01 of Annex I, specifying information on loss distribution risk profile of non-life business for material line</w:delText>
        </w:r>
        <w:r w:rsidR="00CA6C84" w:rsidDel="00273226">
          <w:rPr>
            <w:lang w:eastAsia="en-GB"/>
          </w:rPr>
          <w:delText>s</w:delText>
        </w:r>
        <w:r w:rsidRPr="00CC644B" w:rsidDel="00273226">
          <w:rPr>
            <w:lang w:eastAsia="en-GB"/>
          </w:rPr>
          <w:delText xml:space="preserve"> of business representing a coverage of 90% of the non-life technical provisions as </w:delText>
        </w:r>
        <w:r w:rsidR="008E37EA" w:rsidDel="00273226">
          <w:rPr>
            <w:lang w:eastAsia="en-GB"/>
          </w:rPr>
          <w:delText>specified</w:delText>
        </w:r>
        <w:r w:rsidR="008E37EA" w:rsidRPr="00CC644B" w:rsidDel="00273226">
          <w:rPr>
            <w:lang w:eastAsia="en-GB"/>
          </w:rPr>
          <w:delText xml:space="preserve"> </w:delText>
        </w:r>
        <w:r w:rsidRPr="00CC644B" w:rsidDel="00273226">
          <w:rPr>
            <w:lang w:eastAsia="en-GB"/>
          </w:rPr>
          <w:delText>in Annex I to Delegated Regulation (EU) 2015/35, following the instructions set out in section S.21.01 of Annex II;</w:delText>
        </w:r>
      </w:del>
    </w:p>
    <w:p w14:paraId="5A5B61C2" w14:textId="007A8063" w:rsidR="009A0EFB" w:rsidRPr="00CB57DC" w:rsidDel="00273226" w:rsidRDefault="009A0EFB" w:rsidP="00273226">
      <w:pPr>
        <w:pStyle w:val="Point0"/>
        <w:ind w:left="567" w:hanging="567"/>
        <w:rPr>
          <w:del w:id="250" w:author="Author"/>
          <w:lang w:eastAsia="en-GB"/>
        </w:rPr>
      </w:pPr>
      <w:del w:id="251" w:author="Author">
        <w:r w:rsidRPr="00CB57DC" w:rsidDel="00273226">
          <w:rPr>
            <w:lang w:eastAsia="en-GB"/>
          </w:rPr>
          <w:delText xml:space="preserve">(n) </w:delText>
        </w:r>
        <w:r w:rsidR="001563E0" w:rsidRPr="00CB57DC" w:rsidDel="00273226">
          <w:rPr>
            <w:lang w:eastAsia="en-GB"/>
          </w:rPr>
          <w:tab/>
        </w:r>
        <w:r w:rsidRPr="00CB57DC" w:rsidDel="00273226">
          <w:rPr>
            <w:lang w:eastAsia="en-GB"/>
          </w:rPr>
          <w:delText>template S.21.02.01 of Annex I, specifying information on the non-life underwriting risks, following the instructions set out in section S.21.02 of Annex II;</w:delText>
        </w:r>
      </w:del>
    </w:p>
    <w:p w14:paraId="5A5B61C3" w14:textId="5B00249A" w:rsidR="0043747E" w:rsidRDefault="009A0EFB" w:rsidP="00273226">
      <w:pPr>
        <w:pStyle w:val="Point0"/>
        <w:ind w:left="567" w:hanging="567"/>
        <w:rPr>
          <w:lang w:eastAsia="en-GB"/>
        </w:rPr>
      </w:pPr>
      <w:del w:id="252" w:author="Author">
        <w:r w:rsidRPr="00CB57DC" w:rsidDel="00273226">
          <w:rPr>
            <w:lang w:eastAsia="en-GB"/>
          </w:rPr>
          <w:delText xml:space="preserve">(o) </w:delText>
        </w:r>
        <w:r w:rsidR="009D53BA" w:rsidRPr="00CB57DC" w:rsidDel="00273226">
          <w:rPr>
            <w:lang w:eastAsia="en-GB"/>
          </w:rPr>
          <w:tab/>
        </w:r>
        <w:r w:rsidRPr="00040E0F" w:rsidDel="00273226">
          <w:rPr>
            <w:lang w:eastAsia="en-GB"/>
          </w:rPr>
          <w:delText>template S.21.03.01 of Annex I, specifying information on non-life unde</w:delText>
        </w:r>
        <w:r w:rsidR="00CA6C84" w:rsidDel="00273226">
          <w:rPr>
            <w:lang w:eastAsia="en-GB"/>
          </w:rPr>
          <w:delText>rwriting risks by sum insured for</w:delText>
        </w:r>
        <w:r w:rsidRPr="00040E0F" w:rsidDel="00273226">
          <w:rPr>
            <w:lang w:eastAsia="en-GB"/>
          </w:rPr>
          <w:delText xml:space="preserve"> material line</w:delText>
        </w:r>
        <w:r w:rsidR="00CA6C84" w:rsidDel="00273226">
          <w:rPr>
            <w:lang w:eastAsia="en-GB"/>
          </w:rPr>
          <w:delText>s</w:delText>
        </w:r>
        <w:r w:rsidRPr="00040E0F" w:rsidDel="00273226">
          <w:rPr>
            <w:lang w:eastAsia="en-GB"/>
          </w:rPr>
          <w:delText xml:space="preserve"> of business representing a coverage of 90% of the non-life technical provisions as </w:delText>
        </w:r>
        <w:r w:rsidR="008E37EA" w:rsidDel="00273226">
          <w:rPr>
            <w:lang w:eastAsia="en-GB"/>
          </w:rPr>
          <w:delText>specified</w:delText>
        </w:r>
        <w:r w:rsidR="008E37EA" w:rsidRPr="00040E0F" w:rsidDel="00273226">
          <w:rPr>
            <w:lang w:eastAsia="en-GB"/>
          </w:rPr>
          <w:delText xml:space="preserve"> </w:delText>
        </w:r>
        <w:r w:rsidRPr="00040E0F" w:rsidDel="00273226">
          <w:rPr>
            <w:lang w:eastAsia="en-GB"/>
          </w:rPr>
          <w:delText>in Annex I to Delegated Regulation (EU) 2015/35, following the instructions in S.21.03 of Annex II.</w:delText>
        </w:r>
      </w:del>
    </w:p>
    <w:p w14:paraId="5A5B61C4" w14:textId="37C7649D" w:rsidR="008E37EA" w:rsidRPr="00C679EB" w:rsidDel="00D76043" w:rsidRDefault="008E37EA" w:rsidP="00D76043">
      <w:pPr>
        <w:pStyle w:val="Point0"/>
        <w:ind w:left="567" w:hanging="567"/>
        <w:rPr>
          <w:del w:id="253" w:author="Author"/>
          <w:lang w:eastAsia="en-GB"/>
        </w:rPr>
      </w:pPr>
      <w:del w:id="254" w:author="Author">
        <w:r w:rsidDel="00AA688E">
          <w:rPr>
            <w:lang w:eastAsia="en-GB"/>
          </w:rPr>
          <w:delText>2</w:delText>
        </w:r>
      </w:del>
      <w:r>
        <w:rPr>
          <w:lang w:eastAsia="en-GB"/>
        </w:rPr>
        <w:t>.</w:t>
      </w:r>
      <w:r>
        <w:rPr>
          <w:lang w:eastAsia="en-GB"/>
        </w:rPr>
        <w:tab/>
      </w:r>
      <w:del w:id="255" w:author="Author">
        <w:r w:rsidDel="00D76043">
          <w:rPr>
            <w:lang w:eastAsia="en-GB"/>
          </w:rPr>
          <w:delText xml:space="preserve">For the purposes of paragraph 1, point (g), </w:delText>
        </w:r>
        <w:r w:rsidDel="00D76043">
          <w:rPr>
            <w:rFonts w:eastAsia="Times New Roman"/>
            <w:color w:val="000000"/>
            <w:szCs w:val="24"/>
            <w:lang w:eastAsia="en-GB"/>
          </w:rPr>
          <w:delText>f</w:delText>
        </w:r>
        <w:r w:rsidRPr="00C679EB" w:rsidDel="00D76043">
          <w:rPr>
            <w:rFonts w:eastAsia="Times New Roman"/>
            <w:color w:val="000000"/>
            <w:szCs w:val="24"/>
            <w:lang w:eastAsia="en-GB"/>
          </w:rPr>
          <w:delText xml:space="preserve">or insurance and reinsurance undertakings </w:delText>
        </w:r>
        <w:r w:rsidRPr="00F44FDC" w:rsidDel="00D76043">
          <w:rPr>
            <w:rFonts w:eastAsia="Times New Roman"/>
            <w:color w:val="000000"/>
            <w:szCs w:val="24"/>
            <w:lang w:eastAsia="en-GB"/>
          </w:rPr>
          <w:delText>other than captive insurance or captive reinsurance undertakings, information</w:delText>
        </w:r>
        <w:r w:rsidRPr="00C679EB" w:rsidDel="00D76043">
          <w:rPr>
            <w:rFonts w:eastAsia="Times New Roman"/>
            <w:color w:val="000000"/>
            <w:szCs w:val="24"/>
            <w:lang w:eastAsia="en-GB"/>
          </w:rPr>
          <w:delText xml:space="preserve"> shall additionally be reported by currency, following the instructions set out in secti</w:delText>
        </w:r>
        <w:r w:rsidDel="00D76043">
          <w:rPr>
            <w:rFonts w:eastAsia="Times New Roman"/>
            <w:color w:val="000000"/>
            <w:szCs w:val="24"/>
            <w:lang w:eastAsia="en-GB"/>
          </w:rPr>
          <w:delText xml:space="preserve">on </w:delText>
        </w:r>
        <w:r w:rsidDel="00D76043">
          <w:rPr>
            <w:rFonts w:eastAsia="Times New Roman"/>
            <w:color w:val="000000"/>
            <w:szCs w:val="24"/>
            <w:lang w:eastAsia="en-GB"/>
          </w:rPr>
          <w:lastRenderedPageBreak/>
          <w:delText>S.16.01 of Annex II. T</w:delText>
        </w:r>
        <w:r w:rsidRPr="00C679EB" w:rsidDel="00D76043">
          <w:rPr>
            <w:rFonts w:eastAsia="Times New Roman"/>
            <w:color w:val="000000"/>
            <w:szCs w:val="24"/>
            <w:lang w:eastAsia="en-GB"/>
          </w:rPr>
          <w:delText>he information by currency shall only be reported where the best estimate for the annuity claims provisions on a discounted basis from one non-life line of business represents more than 3 % of the total best estimate for all annuity claims provisions, with the following split</w:delText>
        </w:r>
        <w:r w:rsidDel="00D76043">
          <w:rPr>
            <w:rFonts w:eastAsia="Times New Roman"/>
            <w:color w:val="000000"/>
            <w:szCs w:val="24"/>
            <w:lang w:eastAsia="en-GB"/>
          </w:rPr>
          <w:delText>:</w:delText>
        </w:r>
      </w:del>
    </w:p>
    <w:p w14:paraId="5A5B61C5" w14:textId="3E0863E1" w:rsidR="008E37EA" w:rsidRPr="00C679EB" w:rsidDel="00D76043" w:rsidRDefault="008E37EA">
      <w:pPr>
        <w:pStyle w:val="Point0"/>
        <w:ind w:left="567" w:hanging="567"/>
        <w:rPr>
          <w:del w:id="256" w:author="Author"/>
          <w:lang w:eastAsia="en-GB"/>
        </w:rPr>
        <w:pPrChange w:id="257" w:author="Author">
          <w:pPr>
            <w:pStyle w:val="Tiret0"/>
          </w:pPr>
        </w:pPrChange>
      </w:pPr>
      <w:del w:id="258" w:author="Author">
        <w:r w:rsidDel="00D76043">
          <w:rPr>
            <w:lang w:eastAsia="en-GB"/>
          </w:rPr>
          <w:delText>(i)</w:delText>
        </w:r>
        <w:r w:rsidDel="00D76043">
          <w:rPr>
            <w:lang w:eastAsia="en-GB"/>
          </w:rPr>
          <w:tab/>
        </w:r>
        <w:r w:rsidR="00471311" w:rsidDel="00D76043">
          <w:rPr>
            <w:lang w:eastAsia="en-GB"/>
          </w:rPr>
          <w:delText>amount</w:delText>
        </w:r>
        <w:r w:rsidRPr="00C679EB" w:rsidDel="00D76043">
          <w:rPr>
            <w:lang w:eastAsia="en-GB"/>
          </w:rPr>
          <w:delText xml:space="preserve"> for the reporting currency;</w:delText>
        </w:r>
      </w:del>
    </w:p>
    <w:p w14:paraId="5A5B61C6" w14:textId="778A5E3B" w:rsidR="008E37EA" w:rsidRPr="00C679EB" w:rsidDel="00D76043" w:rsidRDefault="008E37EA">
      <w:pPr>
        <w:pStyle w:val="Point0"/>
        <w:ind w:left="567" w:hanging="567"/>
        <w:rPr>
          <w:del w:id="259" w:author="Author"/>
          <w:lang w:eastAsia="en-GB"/>
        </w:rPr>
        <w:pPrChange w:id="260" w:author="Author">
          <w:pPr>
            <w:pStyle w:val="Tiret0"/>
          </w:pPr>
        </w:pPrChange>
      </w:pPr>
      <w:del w:id="261" w:author="Author">
        <w:r w:rsidDel="00D76043">
          <w:rPr>
            <w:lang w:eastAsia="en-GB"/>
          </w:rPr>
          <w:delText>(ii)</w:delText>
        </w:r>
        <w:r w:rsidDel="00D76043">
          <w:rPr>
            <w:lang w:eastAsia="en-GB"/>
          </w:rPr>
          <w:tab/>
        </w:r>
        <w:r w:rsidR="00471311" w:rsidDel="00D76043">
          <w:rPr>
            <w:lang w:eastAsia="en-GB"/>
          </w:rPr>
          <w:delText>amount</w:delText>
        </w:r>
        <w:r w:rsidRPr="00C679EB" w:rsidDel="00D76043">
          <w:rPr>
            <w:lang w:eastAsia="en-GB"/>
          </w:rPr>
          <w:delText xml:space="preserve"> </w:delText>
        </w:r>
        <w:r w:rsidDel="00D76043">
          <w:rPr>
            <w:lang w:eastAsia="en-GB"/>
          </w:rPr>
          <w:delText>for any currency that represent</w:delText>
        </w:r>
        <w:r w:rsidR="00471311" w:rsidDel="00D76043">
          <w:rPr>
            <w:lang w:eastAsia="en-GB"/>
          </w:rPr>
          <w:delText>s</w:delText>
        </w:r>
        <w:r w:rsidRPr="00C679EB" w:rsidDel="00D76043">
          <w:rPr>
            <w:lang w:eastAsia="en-GB"/>
          </w:rPr>
          <w:delText xml:space="preserve"> more than 25 % of the best estimate for the annuity claims provisions on a discounted basis in the original currency from that non-life line of business;</w:delText>
        </w:r>
      </w:del>
    </w:p>
    <w:p w14:paraId="5A5B61C7" w14:textId="51D82A69" w:rsidR="008E37EA" w:rsidRDefault="008E37EA">
      <w:pPr>
        <w:pStyle w:val="Point0"/>
        <w:ind w:left="567" w:hanging="567"/>
        <w:rPr>
          <w:lang w:eastAsia="en-GB"/>
        </w:rPr>
        <w:pPrChange w:id="262" w:author="Author">
          <w:pPr>
            <w:pStyle w:val="Tiret0"/>
          </w:pPr>
        </w:pPrChange>
      </w:pPr>
      <w:del w:id="263" w:author="Author">
        <w:r w:rsidDel="00D76043">
          <w:rPr>
            <w:lang w:eastAsia="en-GB"/>
          </w:rPr>
          <w:delText>(iii)</w:delText>
        </w:r>
        <w:r w:rsidDel="00D76043">
          <w:rPr>
            <w:lang w:eastAsia="en-GB"/>
          </w:rPr>
          <w:tab/>
        </w:r>
        <w:r w:rsidR="00471311" w:rsidDel="00D76043">
          <w:rPr>
            <w:lang w:eastAsia="en-GB"/>
          </w:rPr>
          <w:delText>amount</w:delText>
        </w:r>
        <w:r w:rsidRPr="00C679EB" w:rsidDel="00D76043">
          <w:rPr>
            <w:lang w:eastAsia="en-GB"/>
          </w:rPr>
          <w:delText xml:space="preserve"> for any currency that represents less than 25 % of the best estimate for the annuity claims provisions (discounted basis) in the original currency from that non-life line of business but more than 5 % of total best estimate fo</w:delText>
        </w:r>
        <w:r w:rsidDel="00D76043">
          <w:rPr>
            <w:lang w:eastAsia="en-GB"/>
          </w:rPr>
          <w:delText>r all annuity claims provisions.</w:delText>
        </w:r>
      </w:del>
    </w:p>
    <w:p w14:paraId="5A5B61C8" w14:textId="5E5DDEF0" w:rsidR="008E37EA" w:rsidRPr="00C679EB" w:rsidRDefault="008E37EA" w:rsidP="008E37EA">
      <w:pPr>
        <w:pStyle w:val="Point0"/>
        <w:ind w:left="567" w:hanging="567"/>
        <w:rPr>
          <w:lang w:eastAsia="en-GB"/>
        </w:rPr>
      </w:pPr>
      <w:del w:id="264" w:author="Author">
        <w:r w:rsidDel="00AA688E">
          <w:rPr>
            <w:lang w:eastAsia="en-GB"/>
          </w:rPr>
          <w:delText>3</w:delText>
        </w:r>
      </w:del>
      <w:ins w:id="265" w:author="Author">
        <w:r w:rsidR="00AA688E">
          <w:rPr>
            <w:lang w:eastAsia="en-GB"/>
          </w:rPr>
          <w:t>2</w:t>
        </w:r>
      </w:ins>
      <w:r>
        <w:rPr>
          <w:lang w:eastAsia="en-GB"/>
        </w:rPr>
        <w:t>.</w:t>
      </w:r>
      <w:r>
        <w:rPr>
          <w:lang w:eastAsia="en-GB"/>
        </w:rPr>
        <w:tab/>
        <w:t xml:space="preserve">For the purposes of </w:t>
      </w:r>
      <w:r w:rsidR="00A7059D">
        <w:rPr>
          <w:lang w:eastAsia="en-GB"/>
        </w:rPr>
        <w:t xml:space="preserve">paragraph 1, </w:t>
      </w:r>
      <w:r>
        <w:rPr>
          <w:lang w:eastAsia="en-GB"/>
        </w:rPr>
        <w:t>point (k), f</w:t>
      </w:r>
      <w:r w:rsidRPr="00C679EB">
        <w:rPr>
          <w:lang w:eastAsia="en-GB"/>
        </w:rPr>
        <w:t xml:space="preserve">or insurance and reinsurance undertakings other than captive insurance </w:t>
      </w:r>
      <w:r w:rsidRPr="001B6DAB">
        <w:rPr>
          <w:lang w:eastAsia="en-GB"/>
        </w:rPr>
        <w:t>or captive reinsurance undertakings,</w:t>
      </w:r>
      <w:r w:rsidRPr="00C679EB">
        <w:rPr>
          <w:lang w:eastAsia="en-GB"/>
        </w:rPr>
        <w:t xml:space="preserve"> information shall additionally be reported by currency, following the instructions set out in section S.19.01</w:t>
      </w:r>
      <w:r>
        <w:rPr>
          <w:lang w:eastAsia="en-GB"/>
        </w:rPr>
        <w:t xml:space="preserve"> of Annex II to this Regulation. T</w:t>
      </w:r>
      <w:r w:rsidRPr="00C679EB">
        <w:rPr>
          <w:lang w:eastAsia="en-GB"/>
        </w:rPr>
        <w:t>he information by currency shall only be reported where the total gross best estimate for one non-life line of business represents more than 10 % of the total gross best estimate of the claims provision, with the following split:</w:t>
      </w:r>
    </w:p>
    <w:p w14:paraId="5A5B61C9" w14:textId="77777777" w:rsidR="008E37EA" w:rsidRPr="00C679EB" w:rsidRDefault="008E37EA" w:rsidP="0075251A">
      <w:pPr>
        <w:pStyle w:val="Tiret0"/>
        <w:rPr>
          <w:lang w:eastAsia="en-GB"/>
        </w:rPr>
      </w:pPr>
      <w:r>
        <w:rPr>
          <w:lang w:eastAsia="en-GB"/>
        </w:rPr>
        <w:t>(i)</w:t>
      </w:r>
      <w:r>
        <w:rPr>
          <w:lang w:eastAsia="en-GB"/>
        </w:rPr>
        <w:tab/>
      </w:r>
      <w:r w:rsidR="006E1141">
        <w:rPr>
          <w:lang w:eastAsia="en-GB"/>
        </w:rPr>
        <w:t>amount</w:t>
      </w:r>
      <w:r w:rsidRPr="00C679EB">
        <w:rPr>
          <w:lang w:eastAsia="en-GB"/>
        </w:rPr>
        <w:t xml:space="preserve"> for any currency</w:t>
      </w:r>
      <w:r>
        <w:rPr>
          <w:lang w:eastAsia="en-GB"/>
        </w:rPr>
        <w:t xml:space="preserve"> that represents more than 25 % </w:t>
      </w:r>
      <w:r w:rsidRPr="00C679EB">
        <w:rPr>
          <w:lang w:eastAsia="en-GB"/>
        </w:rPr>
        <w:t>of the gross best estimate of the claims provisions in the original currency from that non-life line of business;</w:t>
      </w:r>
    </w:p>
    <w:p w14:paraId="5A5B61CA" w14:textId="77777777" w:rsidR="008E37EA" w:rsidRPr="00040E0F" w:rsidRDefault="008E37EA" w:rsidP="0075251A">
      <w:pPr>
        <w:pStyle w:val="Tiret0"/>
        <w:rPr>
          <w:lang w:eastAsia="en-GB"/>
        </w:rPr>
      </w:pPr>
      <w:r>
        <w:rPr>
          <w:lang w:eastAsia="en-GB"/>
        </w:rPr>
        <w:t>(ii)</w:t>
      </w:r>
      <w:r>
        <w:rPr>
          <w:lang w:eastAsia="en-GB"/>
        </w:rPr>
        <w:tab/>
      </w:r>
      <w:r w:rsidR="006E1141">
        <w:rPr>
          <w:lang w:eastAsia="en-GB"/>
        </w:rPr>
        <w:t>amount</w:t>
      </w:r>
      <w:r w:rsidRPr="00C679EB">
        <w:rPr>
          <w:lang w:eastAsia="en-GB"/>
        </w:rPr>
        <w:t xml:space="preserve"> for any currency that represents less than 25 % of the gross best estimate of the claims provisions in the original currency from that non-life line of business but more </w:t>
      </w:r>
      <w:r w:rsidRPr="00CC644B">
        <w:rPr>
          <w:lang w:eastAsia="en-GB"/>
        </w:rPr>
        <w:t>than 5 % of total gross best estimate of the claims prov</w:t>
      </w:r>
      <w:r>
        <w:rPr>
          <w:lang w:eastAsia="en-GB"/>
        </w:rPr>
        <w:t>isions in the original currency.</w:t>
      </w:r>
    </w:p>
    <w:p w14:paraId="5A5B61CB" w14:textId="1126BAE7" w:rsidR="00B10EF4" w:rsidRDefault="00DA6F4B" w:rsidP="008E37EA">
      <w:pPr>
        <w:pStyle w:val="Titrearticle"/>
        <w:spacing w:before="120"/>
      </w:pPr>
      <w:r w:rsidRPr="00C679EB">
        <w:t>Article 1</w:t>
      </w:r>
      <w:ins w:id="266" w:author="Author">
        <w:r w:rsidR="00752B5B">
          <w:t>5</w:t>
        </w:r>
      </w:ins>
      <w:del w:id="267" w:author="Author">
        <w:r w:rsidR="00257B77" w:rsidDel="00752B5B">
          <w:delText>4</w:delText>
        </w:r>
      </w:del>
    </w:p>
    <w:p w14:paraId="5A5B61CC" w14:textId="77777777" w:rsidR="00DA6F4B" w:rsidRPr="008A46A9" w:rsidRDefault="00DA6F4B" w:rsidP="008E37EA">
      <w:pPr>
        <w:pStyle w:val="Titrearticle"/>
        <w:spacing w:before="120"/>
        <w:rPr>
          <w:rFonts w:eastAsia="Times New Roman"/>
          <w:b/>
          <w:bCs/>
          <w:i w:val="0"/>
          <w:color w:val="000000"/>
          <w:szCs w:val="24"/>
          <w:lang w:eastAsia="en-GB"/>
        </w:rPr>
      </w:pPr>
      <w:r w:rsidRPr="008A46A9">
        <w:rPr>
          <w:rFonts w:eastAsia="Times New Roman"/>
          <w:b/>
          <w:bCs/>
          <w:i w:val="0"/>
          <w:color w:val="000000"/>
          <w:szCs w:val="24"/>
          <w:lang w:eastAsia="en-GB"/>
        </w:rPr>
        <w:t>Annual quantitative templates for captive reinsurance undertakings — Technical provisions information</w:t>
      </w:r>
    </w:p>
    <w:p w14:paraId="5A5B61CD" w14:textId="77777777" w:rsidR="00DA6F4B" w:rsidRPr="00C679EB" w:rsidRDefault="00DA6F4B" w:rsidP="00DA6F4B">
      <w:pPr>
        <w:shd w:val="clear" w:color="auto" w:fill="FFFFFF"/>
        <w:spacing w:after="0"/>
        <w:rPr>
          <w:rFonts w:eastAsia="Times New Roman"/>
          <w:color w:val="000000"/>
          <w:szCs w:val="24"/>
          <w:lang w:eastAsia="en-GB"/>
        </w:rPr>
      </w:pPr>
      <w:r w:rsidRPr="00C679EB">
        <w:rPr>
          <w:rFonts w:eastAsia="Times New Roman"/>
          <w:color w:val="000000"/>
          <w:szCs w:val="24"/>
          <w:lang w:eastAsia="en-GB"/>
        </w:rPr>
        <w:t>Captive reinsurance undertakings shall submit annually the information referred to in Article</w:t>
      </w:r>
      <w:r w:rsidR="00CC644B">
        <w:rPr>
          <w:rFonts w:eastAsia="Times New Roman"/>
          <w:color w:val="000000"/>
          <w:szCs w:val="24"/>
          <w:lang w:eastAsia="en-GB"/>
        </w:rPr>
        <w:t> </w:t>
      </w:r>
      <w:r w:rsidRPr="00C679EB">
        <w:rPr>
          <w:rFonts w:eastAsia="Times New Roman"/>
          <w:color w:val="000000"/>
          <w:szCs w:val="24"/>
          <w:lang w:eastAsia="en-GB"/>
        </w:rPr>
        <w:t>304(1)</w:t>
      </w:r>
      <w:r w:rsidR="00CC644B">
        <w:rPr>
          <w:rFonts w:eastAsia="Times New Roman"/>
          <w:color w:val="000000"/>
          <w:szCs w:val="24"/>
          <w:lang w:eastAsia="en-GB"/>
        </w:rPr>
        <w:t>, point </w:t>
      </w:r>
      <w:r w:rsidRPr="00C679EB">
        <w:rPr>
          <w:rFonts w:eastAsia="Times New Roman"/>
          <w:color w:val="000000"/>
          <w:szCs w:val="24"/>
          <w:lang w:eastAsia="en-GB"/>
        </w:rPr>
        <w:t>(d) of Delegated Regulation (EU) 2015/35 using the following templates</w:t>
      </w:r>
      <w:r w:rsidR="008E37EA">
        <w:rPr>
          <w:rFonts w:eastAsia="Times New Roman"/>
          <w:color w:val="000000"/>
          <w:szCs w:val="24"/>
          <w:lang w:eastAsia="en-GB"/>
        </w:rPr>
        <w:t xml:space="preserve"> and </w:t>
      </w:r>
      <w:r w:rsidR="008E37EA">
        <w:t>complying with the following instructions</w:t>
      </w:r>
      <w:r w:rsidRPr="00C679EB">
        <w:rPr>
          <w:rFonts w:eastAsia="Times New Roman"/>
          <w:color w:val="000000"/>
          <w:szCs w:val="24"/>
          <w:lang w:eastAsia="en-GB"/>
        </w:rPr>
        <w:t>:</w:t>
      </w:r>
    </w:p>
    <w:p w14:paraId="5A5B61CE"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S.12.01.01 of Annex I, specifying information on life and health SLT technical provisions by line of business as specified in Annex I to Delegated Regulation (EU) 2015/35, following the instructions set out in section S.12.01 of Annex II;</w:t>
      </w:r>
    </w:p>
    <w:p w14:paraId="5A5B61CF" w14:textId="77777777" w:rsidR="00CC644B" w:rsidRPr="0075251A" w:rsidRDefault="00CC644B" w:rsidP="00CC644B">
      <w:pPr>
        <w:spacing w:after="0"/>
        <w:ind w:left="426" w:hanging="426"/>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S.19.01.21 of Annex I, specifying information on non-life insurance claims in the format of development triangles, for the total of each non-life line of business as specified in Annex I to Delegated Regulation (EU) 2015/35.</w:t>
      </w:r>
    </w:p>
    <w:p w14:paraId="5A5B61D0" w14:textId="37707D03" w:rsidR="00DA6F4B" w:rsidRPr="00C679EB" w:rsidRDefault="00DA6F4B" w:rsidP="00BE3648">
      <w:pPr>
        <w:pStyle w:val="Titrearticle"/>
      </w:pPr>
      <w:r w:rsidRPr="00C679EB">
        <w:t xml:space="preserve">Article </w:t>
      </w:r>
      <w:r w:rsidR="00BE3648" w:rsidRPr="00C679EB">
        <w:t>1</w:t>
      </w:r>
      <w:del w:id="268" w:author="Author">
        <w:r w:rsidR="00257B77" w:rsidDel="00752B5B">
          <w:delText>5</w:delText>
        </w:r>
      </w:del>
      <w:ins w:id="269" w:author="Author">
        <w:r w:rsidR="00752B5B">
          <w:t>6</w:t>
        </w:r>
      </w:ins>
    </w:p>
    <w:p w14:paraId="5A5B61D1" w14:textId="77777777" w:rsidR="00BE3648" w:rsidRPr="00C679EB" w:rsidRDefault="00BE3648" w:rsidP="00BE3648">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undertakings — Long-term guarantees information</w:t>
      </w:r>
    </w:p>
    <w:p w14:paraId="5A5B61D2" w14:textId="77777777" w:rsidR="00BE3648" w:rsidRPr="00C679EB" w:rsidRDefault="00BE3648" w:rsidP="00BE3648">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and captive insurance undertakings shall submit annually the information referred to in Article 304(1)</w:t>
      </w:r>
      <w:r w:rsidR="00124203">
        <w:rPr>
          <w:rFonts w:eastAsia="Times New Roman"/>
          <w:color w:val="000000"/>
          <w:szCs w:val="24"/>
          <w:lang w:eastAsia="en-GB"/>
        </w:rPr>
        <w:t>, point </w:t>
      </w:r>
      <w:r w:rsidRPr="00C679EB">
        <w:rPr>
          <w:rFonts w:eastAsia="Times New Roman"/>
          <w:color w:val="000000"/>
          <w:szCs w:val="24"/>
          <w:lang w:eastAsia="en-GB"/>
        </w:rPr>
        <w:t>(d)</w:t>
      </w:r>
      <w:r w:rsidR="00124203">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124203">
        <w:rPr>
          <w:rFonts w:eastAsia="Times New Roman"/>
          <w:color w:val="000000"/>
          <w:szCs w:val="24"/>
          <w:lang w:eastAsia="en-GB"/>
        </w:rPr>
        <w:t xml:space="preserve"> and </w:t>
      </w:r>
      <w:r w:rsidR="00124203">
        <w:t>complying with the following instructions</w:t>
      </w:r>
      <w:r w:rsidRPr="00C679EB">
        <w:rPr>
          <w:rFonts w:eastAsia="Times New Roman"/>
          <w:color w:val="000000"/>
          <w:szCs w:val="24"/>
          <w:lang w:eastAsia="en-GB"/>
        </w:rPr>
        <w:t>:</w:t>
      </w:r>
    </w:p>
    <w:p w14:paraId="5A5B61D3" w14:textId="77777777" w:rsidR="00CC644B" w:rsidRPr="0075251A" w:rsidRDefault="00CC644B" w:rsidP="00124203">
      <w:pPr>
        <w:spacing w:after="0"/>
        <w:ind w:left="567" w:hanging="567"/>
        <w:rPr>
          <w:rFonts w:eastAsia="Times New Roman"/>
          <w:color w:val="000000"/>
          <w:szCs w:val="24"/>
          <w:lang w:eastAsia="en-GB"/>
        </w:rPr>
      </w:pPr>
      <w:r w:rsidRPr="0075251A">
        <w:rPr>
          <w:rFonts w:eastAsia="Times New Roman"/>
          <w:color w:val="000000"/>
          <w:szCs w:val="24"/>
          <w:lang w:eastAsia="en-GB"/>
        </w:rPr>
        <w:lastRenderedPageBreak/>
        <w:t>(a)</w:t>
      </w:r>
      <w:r w:rsidRPr="0075251A">
        <w:rPr>
          <w:rFonts w:eastAsia="Times New Roman"/>
          <w:color w:val="000000"/>
          <w:szCs w:val="24"/>
          <w:lang w:eastAsia="en-GB"/>
        </w:rPr>
        <w:tab/>
        <w:t>template S.22.01.01 of Annex I, specifying information on the impact of the long term guarantees and transitional measures, following the instructions set out in section S.22.01 of Annex II;</w:t>
      </w:r>
    </w:p>
    <w:p w14:paraId="5A5B61D4" w14:textId="77777777" w:rsidR="00CC644B" w:rsidRPr="0075251A" w:rsidRDefault="00CC644B" w:rsidP="00124203">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S.22.04.01 of Annex I, specifying information on the interest rate transitional measure, following the instructions set out in section S.22.04 of Annex II;</w:t>
      </w:r>
    </w:p>
    <w:p w14:paraId="5A5B61D5" w14:textId="77777777" w:rsidR="00CC644B" w:rsidRPr="0075251A" w:rsidRDefault="00CC644B" w:rsidP="00124203">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t>template S.22.05.01 of Annex I, specifying information on the transitional measure on technical provisions, following the instructions set out in section S.22.05 of Annex II;</w:t>
      </w:r>
    </w:p>
    <w:p w14:paraId="5A5B61D6" w14:textId="55FB6DFA" w:rsidR="00CC644B" w:rsidRPr="0075251A" w:rsidRDefault="00CC644B" w:rsidP="00124203">
      <w:pPr>
        <w:spacing w:after="0"/>
        <w:ind w:left="567" w:hanging="567"/>
        <w:rPr>
          <w:rFonts w:eastAsia="Times New Roman"/>
          <w:color w:val="000000"/>
          <w:szCs w:val="24"/>
          <w:lang w:eastAsia="en-GB"/>
        </w:rPr>
      </w:pPr>
      <w:r w:rsidRPr="0075251A">
        <w:rPr>
          <w:rFonts w:eastAsia="Times New Roman"/>
          <w:color w:val="000000"/>
          <w:szCs w:val="24"/>
          <w:lang w:eastAsia="en-GB"/>
        </w:rPr>
        <w:t>(d)</w:t>
      </w:r>
      <w:r w:rsidRPr="0075251A">
        <w:rPr>
          <w:rFonts w:eastAsia="Times New Roman"/>
          <w:color w:val="000000"/>
          <w:szCs w:val="24"/>
          <w:lang w:eastAsia="en-GB"/>
        </w:rPr>
        <w:tab/>
        <w:t>template S.22.0</w:t>
      </w:r>
      <w:del w:id="270" w:author="Author">
        <w:r w:rsidRPr="0075251A" w:rsidDel="001E32F2">
          <w:rPr>
            <w:rFonts w:eastAsia="Times New Roman"/>
            <w:color w:val="000000"/>
            <w:szCs w:val="24"/>
            <w:lang w:eastAsia="en-GB"/>
          </w:rPr>
          <w:delText>6</w:delText>
        </w:r>
      </w:del>
      <w:ins w:id="271" w:author="Author">
        <w:r w:rsidR="001E32F2">
          <w:rPr>
            <w:rFonts w:eastAsia="Times New Roman"/>
            <w:color w:val="000000"/>
            <w:szCs w:val="24"/>
            <w:lang w:eastAsia="en-GB"/>
          </w:rPr>
          <w:t>7</w:t>
        </w:r>
      </w:ins>
      <w:r w:rsidRPr="0075251A">
        <w:rPr>
          <w:rFonts w:eastAsia="Times New Roman"/>
          <w:color w:val="000000"/>
          <w:szCs w:val="24"/>
          <w:lang w:eastAsia="en-GB"/>
        </w:rPr>
        <w:t xml:space="preserve">.01 of Annex I, specifying information on the </w:t>
      </w:r>
      <w:del w:id="272" w:author="Author">
        <w:r w:rsidRPr="0075251A" w:rsidDel="005615F3">
          <w:rPr>
            <w:rFonts w:eastAsia="Times New Roman"/>
            <w:color w:val="000000"/>
            <w:szCs w:val="24"/>
            <w:lang w:eastAsia="en-GB"/>
          </w:rPr>
          <w:delText>best estimate subject to</w:delText>
        </w:r>
      </w:del>
      <w:ins w:id="273" w:author="Author">
        <w:r w:rsidR="005615F3">
          <w:rPr>
            <w:rFonts w:eastAsia="Times New Roman"/>
            <w:color w:val="000000"/>
            <w:szCs w:val="24"/>
            <w:lang w:eastAsia="en-GB"/>
          </w:rPr>
          <w:t>calculated</w:t>
        </w:r>
      </w:ins>
      <w:r w:rsidRPr="0075251A">
        <w:rPr>
          <w:rFonts w:eastAsia="Times New Roman"/>
          <w:color w:val="000000"/>
          <w:szCs w:val="24"/>
          <w:lang w:eastAsia="en-GB"/>
        </w:rPr>
        <w:t xml:space="preserve"> volatility adjustment</w:t>
      </w:r>
      <w:ins w:id="274" w:author="Author">
        <w:r w:rsidR="005615F3">
          <w:rPr>
            <w:rFonts w:eastAsia="Times New Roman"/>
            <w:color w:val="000000"/>
            <w:szCs w:val="24"/>
            <w:lang w:eastAsia="en-GB"/>
          </w:rPr>
          <w:t xml:space="preserve"> and corresponding best estimate</w:t>
        </w:r>
      </w:ins>
      <w:r w:rsidRPr="0075251A">
        <w:rPr>
          <w:rFonts w:eastAsia="Times New Roman"/>
          <w:color w:val="000000"/>
          <w:szCs w:val="24"/>
          <w:lang w:eastAsia="en-GB"/>
        </w:rPr>
        <w:t xml:space="preserve"> by country and currency, following the instructions set out in section S.22.0</w:t>
      </w:r>
      <w:del w:id="275" w:author="Author">
        <w:r w:rsidRPr="0075251A" w:rsidDel="00425A89">
          <w:rPr>
            <w:rFonts w:eastAsia="Times New Roman"/>
            <w:color w:val="000000"/>
            <w:szCs w:val="24"/>
            <w:lang w:eastAsia="en-GB"/>
          </w:rPr>
          <w:delText>6</w:delText>
        </w:r>
      </w:del>
      <w:ins w:id="276" w:author="Author">
        <w:r w:rsidR="00425A89">
          <w:rPr>
            <w:rFonts w:eastAsia="Times New Roman"/>
            <w:color w:val="000000"/>
            <w:szCs w:val="24"/>
            <w:lang w:eastAsia="en-GB"/>
          </w:rPr>
          <w:t>7</w:t>
        </w:r>
      </w:ins>
      <w:r w:rsidRPr="0075251A">
        <w:rPr>
          <w:rFonts w:eastAsia="Times New Roman"/>
          <w:color w:val="000000"/>
          <w:szCs w:val="24"/>
          <w:lang w:eastAsia="en-GB"/>
        </w:rPr>
        <w:t xml:space="preserve"> of Annex II.</w:t>
      </w:r>
    </w:p>
    <w:p w14:paraId="5A5B61D7" w14:textId="03D6C545" w:rsidR="00B10EF4" w:rsidRDefault="00DA6F4B" w:rsidP="00124203">
      <w:pPr>
        <w:pStyle w:val="Titrearticle"/>
      </w:pPr>
      <w:r w:rsidRPr="00C679EB">
        <w:t xml:space="preserve">Article </w:t>
      </w:r>
      <w:r w:rsidR="00BE3648" w:rsidRPr="00C679EB">
        <w:t>1</w:t>
      </w:r>
      <w:del w:id="277" w:author="Author">
        <w:r w:rsidR="00257B77" w:rsidDel="00752B5B">
          <w:delText>6</w:delText>
        </w:r>
      </w:del>
      <w:ins w:id="278" w:author="Author">
        <w:r w:rsidR="00752B5B">
          <w:t>7</w:t>
        </w:r>
      </w:ins>
    </w:p>
    <w:p w14:paraId="5A5B61D8" w14:textId="77777777" w:rsidR="00BE3648" w:rsidRPr="00C679EB" w:rsidRDefault="00BE3648" w:rsidP="008A46A9">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captive reinsurance undertakings — Long-term guarantees information</w:t>
      </w:r>
    </w:p>
    <w:p w14:paraId="5A5B61D9" w14:textId="77777777" w:rsidR="00BE3648" w:rsidRPr="00C679EB" w:rsidRDefault="00BE3648" w:rsidP="00BE3648">
      <w:pPr>
        <w:shd w:val="clear" w:color="auto" w:fill="FFFFFF"/>
        <w:spacing w:after="0"/>
        <w:rPr>
          <w:rFonts w:eastAsia="Times New Roman"/>
          <w:color w:val="000000"/>
          <w:szCs w:val="24"/>
          <w:lang w:eastAsia="en-GB"/>
        </w:rPr>
      </w:pPr>
      <w:r w:rsidRPr="00C679EB">
        <w:rPr>
          <w:rFonts w:eastAsia="Times New Roman"/>
          <w:color w:val="000000"/>
          <w:szCs w:val="24"/>
          <w:lang w:eastAsia="en-GB"/>
        </w:rPr>
        <w:t>Captive reinsurance undertakings shall submit annually the information referred to in Article</w:t>
      </w:r>
      <w:r w:rsidR="00124203">
        <w:rPr>
          <w:rFonts w:eastAsia="Times New Roman"/>
          <w:color w:val="000000"/>
          <w:szCs w:val="24"/>
          <w:lang w:eastAsia="en-GB"/>
        </w:rPr>
        <w:t> </w:t>
      </w:r>
      <w:r w:rsidRPr="00C679EB">
        <w:rPr>
          <w:rFonts w:eastAsia="Times New Roman"/>
          <w:color w:val="000000"/>
          <w:szCs w:val="24"/>
          <w:lang w:eastAsia="en-GB"/>
        </w:rPr>
        <w:t>304(1)</w:t>
      </w:r>
      <w:r w:rsidR="00124203">
        <w:rPr>
          <w:rFonts w:eastAsia="Times New Roman"/>
          <w:color w:val="000000"/>
          <w:szCs w:val="24"/>
          <w:lang w:eastAsia="en-GB"/>
        </w:rPr>
        <w:t>, point </w:t>
      </w:r>
      <w:r w:rsidRPr="00C679EB">
        <w:rPr>
          <w:rFonts w:eastAsia="Times New Roman"/>
          <w:color w:val="000000"/>
          <w:szCs w:val="24"/>
          <w:lang w:eastAsia="en-GB"/>
        </w:rPr>
        <w:t>(d)</w:t>
      </w:r>
      <w:r w:rsidR="00124203">
        <w:rPr>
          <w:rFonts w:eastAsia="Times New Roman"/>
          <w:color w:val="000000"/>
          <w:szCs w:val="24"/>
          <w:lang w:eastAsia="en-GB"/>
        </w:rPr>
        <w:t>,</w:t>
      </w:r>
      <w:r w:rsidRPr="00C679EB">
        <w:rPr>
          <w:rFonts w:eastAsia="Times New Roman"/>
          <w:color w:val="000000"/>
          <w:szCs w:val="24"/>
          <w:lang w:eastAsia="en-GB"/>
        </w:rPr>
        <w:t xml:space="preserve"> of Delegated Regulation (EU) 2015/35 using template S.22.01.01 of Annex I, specifying information on the impact of the long term guarantees and transitional measures, following the instructions set out in section S.22.01 of Annex II.</w:t>
      </w:r>
    </w:p>
    <w:p w14:paraId="5A5B61DA" w14:textId="0BE48711" w:rsidR="00DA6F4B" w:rsidRPr="00C679EB" w:rsidRDefault="00DA6F4B" w:rsidP="00DA6F4B">
      <w:pPr>
        <w:pStyle w:val="Titrearticle"/>
      </w:pPr>
      <w:r w:rsidRPr="00C679EB">
        <w:t xml:space="preserve">Article </w:t>
      </w:r>
      <w:r w:rsidR="00BE3648" w:rsidRPr="00C679EB">
        <w:t>1</w:t>
      </w:r>
      <w:ins w:id="279" w:author="Author">
        <w:r w:rsidR="00752B5B">
          <w:t>8</w:t>
        </w:r>
      </w:ins>
      <w:del w:id="280" w:author="Author">
        <w:r w:rsidR="00257B77" w:rsidDel="00752B5B">
          <w:delText>7</w:delText>
        </w:r>
      </w:del>
    </w:p>
    <w:p w14:paraId="5A5B61DB" w14:textId="77777777" w:rsidR="00BE3648" w:rsidRPr="00C679EB" w:rsidRDefault="00BE3648" w:rsidP="00BE3648">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undertakings — Own funds and participations information</w:t>
      </w:r>
    </w:p>
    <w:p w14:paraId="5A5B61DC" w14:textId="77777777" w:rsidR="00BE3648" w:rsidRPr="00C679EB" w:rsidRDefault="00BE3648" w:rsidP="00BE3648">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and captive insurance undertakings shall submit annually the information referred to in Article 304(1)</w:t>
      </w:r>
      <w:r w:rsidR="00124203">
        <w:rPr>
          <w:rFonts w:eastAsia="Times New Roman"/>
          <w:color w:val="000000"/>
          <w:szCs w:val="24"/>
          <w:lang w:eastAsia="en-GB"/>
        </w:rPr>
        <w:t>, point </w:t>
      </w:r>
      <w:r w:rsidRPr="00C679EB">
        <w:rPr>
          <w:rFonts w:eastAsia="Times New Roman"/>
          <w:color w:val="000000"/>
          <w:szCs w:val="24"/>
          <w:lang w:eastAsia="en-GB"/>
        </w:rPr>
        <w:t>(d) of Delegated Regulation (EU) 2015/35 using the following templates</w:t>
      </w:r>
      <w:r w:rsidR="00124203">
        <w:rPr>
          <w:rFonts w:eastAsia="Times New Roman"/>
          <w:color w:val="000000"/>
          <w:szCs w:val="24"/>
          <w:lang w:eastAsia="en-GB"/>
        </w:rPr>
        <w:t xml:space="preserve"> and </w:t>
      </w:r>
      <w:r w:rsidR="00124203">
        <w:t>complying with the following instructions</w:t>
      </w:r>
      <w:r w:rsidRPr="00C679EB">
        <w:rPr>
          <w:rFonts w:eastAsia="Times New Roman"/>
          <w:color w:val="000000"/>
          <w:szCs w:val="24"/>
          <w:lang w:eastAsia="en-GB"/>
        </w:rPr>
        <w:t>:</w:t>
      </w:r>
    </w:p>
    <w:p w14:paraId="5A5B61DD"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S.23.01.01 of Annex I, specifying information on own funds, following the instructions set out in section S.23.01 of Annex II;</w:t>
      </w:r>
    </w:p>
    <w:p w14:paraId="5A5B61DE" w14:textId="0B0DA780"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r>
      <w:del w:id="281" w:author="Author">
        <w:r w:rsidRPr="0075251A" w:rsidDel="00586149">
          <w:rPr>
            <w:rFonts w:eastAsia="Times New Roman"/>
            <w:color w:val="000000"/>
            <w:szCs w:val="24"/>
            <w:lang w:eastAsia="en-GB"/>
          </w:rPr>
          <w:delText>template S.23.02.01 of Annex I, providing detailed information on own funds by tiers, following the instructions set out in section S.23.02 of Annex II;</w:delText>
        </w:r>
      </w:del>
    </w:p>
    <w:p w14:paraId="5A5B61DF" w14:textId="7752CD40"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r>
      <w:del w:id="282" w:author="Author">
        <w:r w:rsidRPr="0075251A" w:rsidDel="00586149">
          <w:rPr>
            <w:rFonts w:eastAsia="Times New Roman"/>
            <w:color w:val="000000"/>
            <w:szCs w:val="24"/>
            <w:lang w:eastAsia="en-GB"/>
          </w:rPr>
          <w:delText>where the own funds amount for any tier change more than 5% compared to the previous year, template S.23.03.01 of Annex I, specifying information on annual movements on own funds, following the instructions set out in section S.23.03 of Annex</w:delText>
        </w:r>
        <w:r w:rsidR="00124203" w:rsidRPr="0075251A" w:rsidDel="00586149">
          <w:rPr>
            <w:rFonts w:eastAsia="Times New Roman" w:hint="eastAsia"/>
            <w:color w:val="000000"/>
            <w:szCs w:val="24"/>
            <w:lang w:eastAsia="en-GB"/>
          </w:rPr>
          <w:delText> </w:delText>
        </w:r>
        <w:r w:rsidRPr="0075251A" w:rsidDel="00586149">
          <w:rPr>
            <w:rFonts w:eastAsia="Times New Roman"/>
            <w:color w:val="000000"/>
            <w:szCs w:val="24"/>
            <w:lang w:eastAsia="en-GB"/>
          </w:rPr>
          <w:delText>II;</w:delText>
        </w:r>
      </w:del>
    </w:p>
    <w:p w14:paraId="5A5B61E0" w14:textId="70CD7E7D"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(d)</w:t>
      </w:r>
      <w:r w:rsidRPr="0075251A">
        <w:rPr>
          <w:rFonts w:eastAsia="Times New Roman"/>
          <w:color w:val="000000"/>
          <w:szCs w:val="24"/>
          <w:lang w:eastAsia="en-GB"/>
        </w:rPr>
        <w:tab/>
        <w:t>where the own funds amount for any tier change</w:t>
      </w:r>
      <w:ins w:id="283" w:author="Author">
        <w:r w:rsidR="00752B5B">
          <w:rPr>
            <w:rFonts w:eastAsia="Times New Roman"/>
            <w:color w:val="000000"/>
            <w:szCs w:val="24"/>
            <w:lang w:eastAsia="en-GB"/>
          </w:rPr>
          <w:t>s</w:t>
        </w:r>
      </w:ins>
      <w:r w:rsidRPr="0075251A">
        <w:rPr>
          <w:rFonts w:eastAsia="Times New Roman"/>
          <w:color w:val="000000"/>
          <w:szCs w:val="24"/>
          <w:lang w:eastAsia="en-GB"/>
        </w:rPr>
        <w:t xml:space="preserve"> more than 5% compared to the previous year, template S.23.04.01 of Annex I, providing a list of items on own funds, following the instructions set out in section S.23.04 of Annex II;</w:t>
      </w:r>
    </w:p>
    <w:p w14:paraId="5A5B61E1"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(e)</w:t>
      </w:r>
      <w:r w:rsidRPr="0075251A">
        <w:rPr>
          <w:rFonts w:eastAsia="Times New Roman"/>
          <w:color w:val="000000"/>
          <w:szCs w:val="24"/>
          <w:lang w:eastAsia="en-GB"/>
        </w:rPr>
        <w:tab/>
        <w:t>template S.24.01.01 of Annex I, specifying information on participations held by the undertaking and an overview of the calculation for the deduction from own funds related to participations in financial and credit institutions, following the instructions set out in section S.24.01 of Annex II.</w:t>
      </w:r>
    </w:p>
    <w:p w14:paraId="5A5B61E2" w14:textId="68CEF9AF" w:rsidR="00DA6F4B" w:rsidRPr="00C679EB" w:rsidRDefault="00DA6F4B" w:rsidP="00DA6F4B">
      <w:pPr>
        <w:pStyle w:val="Titrearticle"/>
      </w:pPr>
      <w:r w:rsidRPr="00C679EB">
        <w:t xml:space="preserve">Article </w:t>
      </w:r>
      <w:r w:rsidR="00BE3648" w:rsidRPr="00C679EB">
        <w:t>1</w:t>
      </w:r>
      <w:ins w:id="284" w:author="Author">
        <w:r w:rsidR="00752B5B">
          <w:t>9</w:t>
        </w:r>
      </w:ins>
      <w:del w:id="285" w:author="Author">
        <w:r w:rsidR="00C9441D" w:rsidDel="00752B5B">
          <w:delText>8</w:delText>
        </w:r>
      </w:del>
    </w:p>
    <w:p w14:paraId="5A5B61E3" w14:textId="77777777" w:rsidR="00BE3648" w:rsidRPr="00C679EB" w:rsidRDefault="00BE3648" w:rsidP="00BE3648">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captive reinsurance undertakings — Own funds and participations information</w:t>
      </w:r>
    </w:p>
    <w:p w14:paraId="5A5B61E4" w14:textId="77777777" w:rsidR="00BE3648" w:rsidRPr="00C679EB" w:rsidRDefault="00BE3648" w:rsidP="00BE3648">
      <w:pPr>
        <w:shd w:val="clear" w:color="auto" w:fill="FFFFFF"/>
        <w:spacing w:after="0"/>
        <w:rPr>
          <w:rFonts w:eastAsia="Times New Roman"/>
          <w:color w:val="000000"/>
          <w:szCs w:val="24"/>
          <w:lang w:eastAsia="en-GB"/>
        </w:rPr>
      </w:pPr>
      <w:r w:rsidRPr="00C679EB">
        <w:rPr>
          <w:rFonts w:eastAsia="Times New Roman"/>
          <w:color w:val="000000"/>
          <w:szCs w:val="24"/>
          <w:lang w:eastAsia="en-GB"/>
        </w:rPr>
        <w:lastRenderedPageBreak/>
        <w:t>Captive reinsurance undertakings shall submit annually the information referred to in Article</w:t>
      </w:r>
      <w:r w:rsidR="00124203">
        <w:rPr>
          <w:rFonts w:eastAsia="Times New Roman"/>
          <w:color w:val="000000"/>
          <w:szCs w:val="24"/>
          <w:lang w:eastAsia="en-GB"/>
        </w:rPr>
        <w:t> </w:t>
      </w:r>
      <w:r w:rsidRPr="00C679EB">
        <w:rPr>
          <w:rFonts w:eastAsia="Times New Roman"/>
          <w:color w:val="000000"/>
          <w:szCs w:val="24"/>
          <w:lang w:eastAsia="en-GB"/>
        </w:rPr>
        <w:t>304(1)</w:t>
      </w:r>
      <w:r w:rsidR="00124203">
        <w:rPr>
          <w:rFonts w:eastAsia="Times New Roman"/>
          <w:color w:val="000000"/>
          <w:szCs w:val="24"/>
          <w:lang w:eastAsia="en-GB"/>
        </w:rPr>
        <w:t>, point </w:t>
      </w:r>
      <w:r w:rsidRPr="00C679EB">
        <w:rPr>
          <w:rFonts w:eastAsia="Times New Roman"/>
          <w:color w:val="000000"/>
          <w:szCs w:val="24"/>
          <w:lang w:eastAsia="en-GB"/>
        </w:rPr>
        <w:t>(d)</w:t>
      </w:r>
      <w:r w:rsidR="00124203">
        <w:rPr>
          <w:rFonts w:eastAsia="Times New Roman"/>
          <w:color w:val="000000"/>
          <w:szCs w:val="24"/>
          <w:lang w:eastAsia="en-GB"/>
        </w:rPr>
        <w:t>,</w:t>
      </w:r>
      <w:r w:rsidRPr="00C679EB">
        <w:rPr>
          <w:rFonts w:eastAsia="Times New Roman"/>
          <w:color w:val="000000"/>
          <w:szCs w:val="24"/>
          <w:lang w:eastAsia="en-GB"/>
        </w:rPr>
        <w:t xml:space="preserve"> of Delegated Regulation (EU) 2015/35 using template S.23.01.01 of Annex I, specifying information on own funds, following the instructions set out in section S.23.01 of Annex II.</w:t>
      </w:r>
    </w:p>
    <w:p w14:paraId="5A5B61E5" w14:textId="082F4D3E" w:rsidR="00827273" w:rsidRPr="00C679EB" w:rsidRDefault="00827273" w:rsidP="00827273">
      <w:pPr>
        <w:pStyle w:val="Titrearticle"/>
      </w:pPr>
      <w:r w:rsidRPr="00C679EB">
        <w:t xml:space="preserve">Article </w:t>
      </w:r>
      <w:ins w:id="286" w:author="Author">
        <w:r w:rsidR="00752B5B">
          <w:t>20</w:t>
        </w:r>
      </w:ins>
      <w:del w:id="287" w:author="Author">
        <w:r w:rsidR="00C9441D" w:rsidDel="00752B5B">
          <w:delText>19</w:delText>
        </w:r>
      </w:del>
    </w:p>
    <w:p w14:paraId="5A5B61E6" w14:textId="77777777" w:rsidR="00827273" w:rsidRPr="00C679EB" w:rsidRDefault="00827273" w:rsidP="0082727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undertakings — Solvency Capital Requirement information</w:t>
      </w:r>
    </w:p>
    <w:p w14:paraId="5A5B61E7" w14:textId="77777777" w:rsidR="00827273" w:rsidRPr="00C679EB" w:rsidRDefault="00CC644B" w:rsidP="00CC644B">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827273" w:rsidRPr="00C679EB">
        <w:rPr>
          <w:rFonts w:eastAsia="Times New Roman"/>
          <w:color w:val="000000"/>
          <w:szCs w:val="24"/>
          <w:lang w:eastAsia="en-GB"/>
        </w:rPr>
        <w:t>Insurance and reinsurance undertakings and captive insurance undertakings shall submit annually the information referred to in Article 304(1)</w:t>
      </w:r>
      <w:r w:rsidR="00124203">
        <w:rPr>
          <w:rFonts w:eastAsia="Times New Roman"/>
          <w:color w:val="000000"/>
          <w:szCs w:val="24"/>
          <w:lang w:eastAsia="en-GB"/>
        </w:rPr>
        <w:t>, point </w:t>
      </w:r>
      <w:r w:rsidR="00827273" w:rsidRPr="00C679EB">
        <w:rPr>
          <w:rFonts w:eastAsia="Times New Roman"/>
          <w:color w:val="000000"/>
          <w:szCs w:val="24"/>
          <w:lang w:eastAsia="en-GB"/>
        </w:rPr>
        <w:t>(d)</w:t>
      </w:r>
      <w:r w:rsidR="00124203">
        <w:rPr>
          <w:rFonts w:eastAsia="Times New Roman"/>
          <w:color w:val="000000"/>
          <w:szCs w:val="24"/>
          <w:lang w:eastAsia="en-GB"/>
        </w:rPr>
        <w:t>,</w:t>
      </w:r>
      <w:r w:rsidR="00827273" w:rsidRPr="00C679EB">
        <w:rPr>
          <w:rFonts w:eastAsia="Times New Roman"/>
          <w:color w:val="000000"/>
          <w:szCs w:val="24"/>
          <w:lang w:eastAsia="en-GB"/>
        </w:rPr>
        <w:t xml:space="preserve"> of Delegated Regulation (EU) 2015/35 using the following templates</w:t>
      </w:r>
      <w:r w:rsidR="00124203">
        <w:rPr>
          <w:rFonts w:eastAsia="Times New Roman"/>
          <w:color w:val="000000"/>
          <w:szCs w:val="24"/>
          <w:lang w:eastAsia="en-GB"/>
        </w:rPr>
        <w:t xml:space="preserve"> and </w:t>
      </w:r>
      <w:r w:rsidR="00124203">
        <w:t>complying with the following instructions</w:t>
      </w:r>
      <w:r w:rsidR="00827273" w:rsidRPr="00C679EB">
        <w:rPr>
          <w:rFonts w:eastAsia="Times New Roman"/>
          <w:color w:val="000000"/>
          <w:szCs w:val="24"/>
          <w:lang w:eastAsia="en-GB"/>
        </w:rPr>
        <w:t>:</w:t>
      </w:r>
    </w:p>
    <w:p w14:paraId="5A5B61E8" w14:textId="77777777" w:rsidR="00827273" w:rsidRPr="00C679EB" w:rsidRDefault="00CC644B" w:rsidP="00CC644B">
      <w:pPr>
        <w:pStyle w:val="Point0"/>
        <w:ind w:left="567" w:hanging="567"/>
        <w:rPr>
          <w:lang w:eastAsia="en-GB"/>
        </w:rPr>
      </w:pPr>
      <w:r>
        <w:rPr>
          <w:lang w:eastAsia="en-GB"/>
        </w:rPr>
        <w:t>(a)</w:t>
      </w:r>
      <w:r w:rsidR="0080633F" w:rsidRPr="00C679EB">
        <w:rPr>
          <w:lang w:eastAsia="en-GB"/>
        </w:rPr>
        <w:tab/>
      </w:r>
      <w:r w:rsidR="00827273" w:rsidRPr="00C679EB">
        <w:rPr>
          <w:lang w:eastAsia="en-GB"/>
        </w:rPr>
        <w:t>where the undertaking uses the standard formula for the calculation of the Solvency Capital Requirement, template S.25.01.01 of Annex I, specifying the Solvency Capital Requirement, following the instructions set out in section S.25.01 of Annex II;</w:t>
      </w:r>
    </w:p>
    <w:p w14:paraId="5A5B61E9" w14:textId="77777777" w:rsidR="00827273" w:rsidRPr="00C679EB" w:rsidRDefault="00827273" w:rsidP="00CC644B">
      <w:pPr>
        <w:pStyle w:val="Point0"/>
        <w:ind w:left="567" w:hanging="567"/>
        <w:rPr>
          <w:lang w:eastAsia="en-GB"/>
        </w:rPr>
      </w:pPr>
      <w:r w:rsidRPr="00C679EB">
        <w:rPr>
          <w:lang w:eastAsia="en-GB"/>
        </w:rPr>
        <w:t xml:space="preserve">(b) </w:t>
      </w:r>
      <w:r w:rsidR="0080633F" w:rsidRPr="00C679EB">
        <w:rPr>
          <w:lang w:eastAsia="en-GB"/>
        </w:rPr>
        <w:tab/>
      </w:r>
      <w:r w:rsidRPr="00C679EB">
        <w:rPr>
          <w:lang w:eastAsia="en-GB"/>
        </w:rPr>
        <w:t>where the undertaking uses a partial internal model or a full internal model for the calculation of the Solvency Capital Requirement, template S.25.05.01 of Annex I, specifying the Solvency Capital Requirement, following the instructions set out in section S.25.05 of Annex II;</w:t>
      </w:r>
    </w:p>
    <w:p w14:paraId="5A5B61EA" w14:textId="77777777" w:rsidR="00827273" w:rsidRPr="00C679EB" w:rsidRDefault="00827273" w:rsidP="00CC644B">
      <w:pPr>
        <w:pStyle w:val="Point0"/>
        <w:ind w:left="567" w:hanging="567"/>
        <w:rPr>
          <w:lang w:eastAsia="en-GB"/>
        </w:rPr>
      </w:pPr>
      <w:r w:rsidRPr="00C679EB">
        <w:rPr>
          <w:lang w:eastAsia="en-GB"/>
        </w:rPr>
        <w:t>(c)</w:t>
      </w:r>
      <w:r w:rsidR="00794E61" w:rsidRPr="00C679EB">
        <w:rPr>
          <w:lang w:eastAsia="en-GB"/>
        </w:rPr>
        <w:tab/>
      </w:r>
      <w:r w:rsidRPr="00C679EB">
        <w:rPr>
          <w:lang w:eastAsia="en-GB"/>
        </w:rPr>
        <w:t>template S.26.01.01 of Annex I, specifying information on market risk, following the instructions set out in section S.26.01 of Annex II;</w:t>
      </w:r>
    </w:p>
    <w:p w14:paraId="5A5B61EB" w14:textId="77777777" w:rsidR="00827273" w:rsidRPr="00C679EB" w:rsidRDefault="00827273" w:rsidP="00CC644B">
      <w:pPr>
        <w:pStyle w:val="Point0"/>
        <w:ind w:left="567" w:hanging="567"/>
        <w:rPr>
          <w:lang w:eastAsia="en-GB"/>
        </w:rPr>
      </w:pPr>
      <w:r w:rsidRPr="00C679EB">
        <w:rPr>
          <w:lang w:eastAsia="en-GB"/>
        </w:rPr>
        <w:t xml:space="preserve">(d) </w:t>
      </w:r>
      <w:r w:rsidR="00794E61" w:rsidRPr="00C679EB">
        <w:rPr>
          <w:lang w:eastAsia="en-GB"/>
        </w:rPr>
        <w:tab/>
      </w:r>
      <w:r w:rsidRPr="00C679EB">
        <w:rPr>
          <w:lang w:eastAsia="en-GB"/>
        </w:rPr>
        <w:t>template S.26.02.01 of Annex I, specifying information on counterparty default risk, following the instructions set out in section S.26.02 of Annex II;</w:t>
      </w:r>
    </w:p>
    <w:p w14:paraId="5A5B61EC" w14:textId="77777777" w:rsidR="00827273" w:rsidRPr="00C679EB" w:rsidRDefault="00827273" w:rsidP="00CC644B">
      <w:pPr>
        <w:pStyle w:val="Point0"/>
        <w:ind w:left="567" w:hanging="567"/>
        <w:rPr>
          <w:lang w:eastAsia="en-GB"/>
        </w:rPr>
      </w:pPr>
      <w:r w:rsidRPr="00CC644B">
        <w:rPr>
          <w:lang w:eastAsia="en-GB"/>
        </w:rPr>
        <w:t xml:space="preserve">(e) </w:t>
      </w:r>
      <w:r w:rsidR="00794E61" w:rsidRPr="00C679EB">
        <w:rPr>
          <w:lang w:eastAsia="en-GB"/>
        </w:rPr>
        <w:tab/>
      </w:r>
      <w:r w:rsidRPr="00C679EB">
        <w:rPr>
          <w:lang w:eastAsia="en-GB"/>
        </w:rPr>
        <w:t>template S.26.03.01 of Annex I, specifying information on life underwriting risk, following the instructions set out in section S.26.03 of Annex II;</w:t>
      </w:r>
    </w:p>
    <w:p w14:paraId="5A5B61ED" w14:textId="77777777" w:rsidR="00827273" w:rsidRPr="00C679EB" w:rsidRDefault="00827273" w:rsidP="00CC644B">
      <w:pPr>
        <w:pStyle w:val="Point0"/>
        <w:ind w:left="567" w:hanging="567"/>
        <w:rPr>
          <w:lang w:eastAsia="en-GB"/>
        </w:rPr>
      </w:pPr>
      <w:r w:rsidRPr="00C679EB">
        <w:rPr>
          <w:lang w:eastAsia="en-GB"/>
        </w:rPr>
        <w:t xml:space="preserve">(f) </w:t>
      </w:r>
      <w:r w:rsidR="00794E61" w:rsidRPr="00C679EB">
        <w:rPr>
          <w:lang w:eastAsia="en-GB"/>
        </w:rPr>
        <w:tab/>
      </w:r>
      <w:r w:rsidRPr="00C679EB">
        <w:rPr>
          <w:lang w:eastAsia="en-GB"/>
        </w:rPr>
        <w:t>template S.26.04.01 of Annex I, specifying information on health underwriting risk, following the instructions set out in section S.26.04 of Annex II;</w:t>
      </w:r>
    </w:p>
    <w:p w14:paraId="5A5B61EE" w14:textId="77777777" w:rsidR="00827273" w:rsidRPr="00C679EB" w:rsidRDefault="00827273" w:rsidP="00CC644B">
      <w:pPr>
        <w:pStyle w:val="Point0"/>
        <w:ind w:left="567" w:hanging="567"/>
        <w:rPr>
          <w:lang w:eastAsia="en-GB"/>
        </w:rPr>
      </w:pPr>
      <w:r w:rsidRPr="00C679EB">
        <w:rPr>
          <w:lang w:eastAsia="en-GB"/>
        </w:rPr>
        <w:t xml:space="preserve">(g) </w:t>
      </w:r>
      <w:r w:rsidR="00794E61" w:rsidRPr="00C679EB">
        <w:rPr>
          <w:lang w:eastAsia="en-GB"/>
        </w:rPr>
        <w:tab/>
      </w:r>
      <w:r w:rsidRPr="00C679EB">
        <w:rPr>
          <w:lang w:eastAsia="en-GB"/>
        </w:rPr>
        <w:t>template S.26.05.01 of Annex I, specifying information on non-life underwriting risk, following the instructions set out in section S.26.05 of Annex II;</w:t>
      </w:r>
    </w:p>
    <w:p w14:paraId="5A5B61EF" w14:textId="77777777" w:rsidR="00827273" w:rsidRPr="00C679EB" w:rsidRDefault="00827273" w:rsidP="00CC644B">
      <w:pPr>
        <w:pStyle w:val="Point0"/>
        <w:ind w:left="567" w:hanging="567"/>
        <w:rPr>
          <w:lang w:eastAsia="en-GB"/>
        </w:rPr>
      </w:pPr>
      <w:r w:rsidRPr="00C679EB">
        <w:rPr>
          <w:lang w:eastAsia="en-GB"/>
        </w:rPr>
        <w:t xml:space="preserve">(h) </w:t>
      </w:r>
      <w:r w:rsidR="00794E61" w:rsidRPr="00C679EB">
        <w:rPr>
          <w:lang w:eastAsia="en-GB"/>
        </w:rPr>
        <w:tab/>
      </w:r>
      <w:r w:rsidRPr="00C679EB">
        <w:rPr>
          <w:lang w:eastAsia="en-GB"/>
        </w:rPr>
        <w:t>template S.26.06.01 of Annex I, specifying information on operational risk, following the instructions set out in section S.26.06 of Annex II;</w:t>
      </w:r>
    </w:p>
    <w:p w14:paraId="5A5B61F0" w14:textId="77777777" w:rsidR="00827273" w:rsidRPr="00C679EB" w:rsidRDefault="00827273" w:rsidP="00CC644B">
      <w:pPr>
        <w:pStyle w:val="Point0"/>
        <w:ind w:left="567" w:hanging="567"/>
        <w:rPr>
          <w:lang w:eastAsia="en-GB"/>
        </w:rPr>
      </w:pPr>
      <w:r w:rsidRPr="00C679EB">
        <w:rPr>
          <w:lang w:eastAsia="en-GB"/>
        </w:rPr>
        <w:t xml:space="preserve">(i) </w:t>
      </w:r>
      <w:r w:rsidR="00794E61" w:rsidRPr="00C679EB">
        <w:rPr>
          <w:lang w:eastAsia="en-GB"/>
        </w:rPr>
        <w:tab/>
      </w:r>
      <w:r w:rsidRPr="00C679EB">
        <w:rPr>
          <w:lang w:eastAsia="en-GB"/>
        </w:rPr>
        <w:t>template S.26.07.01 of Annex I, specifying information on the simplifications used in the calculation of the Solvency Capital Requirement, following the instructions set out in section S.26.07 of Annex II;</w:t>
      </w:r>
    </w:p>
    <w:p w14:paraId="5A5B61F1" w14:textId="77777777" w:rsidR="00827273" w:rsidRPr="00C679EB" w:rsidRDefault="00827273" w:rsidP="00CC644B">
      <w:pPr>
        <w:pStyle w:val="Point0"/>
        <w:ind w:left="567" w:hanging="567"/>
        <w:rPr>
          <w:lang w:eastAsia="en-GB"/>
        </w:rPr>
      </w:pPr>
      <w:r w:rsidRPr="00C679EB">
        <w:rPr>
          <w:lang w:eastAsia="en-GB"/>
        </w:rPr>
        <w:t xml:space="preserve">(j) </w:t>
      </w:r>
      <w:r w:rsidR="00794E61" w:rsidRPr="00C679EB">
        <w:rPr>
          <w:lang w:eastAsia="en-GB"/>
        </w:rPr>
        <w:tab/>
      </w:r>
      <w:r w:rsidRPr="00C679EB">
        <w:rPr>
          <w:lang w:eastAsia="en-GB"/>
        </w:rPr>
        <w:t>template S.26.08.01 of Annex I, specifying further information on the internal model used for the Solvency Capital Requirement, for undertakings using a partial internal model or a full internal model, following the instructions set out in section S.26.08 of Annex II;</w:t>
      </w:r>
    </w:p>
    <w:p w14:paraId="5A5B61F2" w14:textId="77777777" w:rsidR="00827273" w:rsidRPr="00C679EB" w:rsidRDefault="00827273" w:rsidP="00CC644B">
      <w:pPr>
        <w:pStyle w:val="Point0"/>
        <w:ind w:left="567" w:hanging="567"/>
        <w:rPr>
          <w:lang w:eastAsia="en-GB"/>
        </w:rPr>
      </w:pPr>
      <w:r w:rsidRPr="00C679EB">
        <w:rPr>
          <w:lang w:eastAsia="en-GB"/>
        </w:rPr>
        <w:t xml:space="preserve">(k) </w:t>
      </w:r>
      <w:r w:rsidR="00794E61" w:rsidRPr="00C679EB">
        <w:rPr>
          <w:lang w:eastAsia="en-GB"/>
        </w:rPr>
        <w:tab/>
      </w:r>
      <w:r w:rsidRPr="00C679EB">
        <w:rPr>
          <w:lang w:eastAsia="en-GB"/>
        </w:rPr>
        <w:t>template S.26.09.01 of Annex I, specifying information on internal model market and credit risk for financial instruments, following the instructions set out in section S.26.09 of Annex II;</w:t>
      </w:r>
    </w:p>
    <w:p w14:paraId="5A5B61F3" w14:textId="77777777" w:rsidR="00827273" w:rsidRPr="00C679EB" w:rsidRDefault="00827273" w:rsidP="00CC644B">
      <w:pPr>
        <w:pStyle w:val="Point0"/>
        <w:ind w:left="567" w:hanging="567"/>
        <w:rPr>
          <w:lang w:eastAsia="en-GB"/>
        </w:rPr>
      </w:pPr>
      <w:r w:rsidRPr="00C679EB">
        <w:rPr>
          <w:lang w:eastAsia="en-GB"/>
        </w:rPr>
        <w:t xml:space="preserve">(l) </w:t>
      </w:r>
      <w:r w:rsidR="00794E61" w:rsidRPr="00C679EB">
        <w:rPr>
          <w:lang w:eastAsia="en-GB"/>
        </w:rPr>
        <w:tab/>
      </w:r>
      <w:r w:rsidRPr="00C679EB">
        <w:rPr>
          <w:lang w:eastAsia="en-GB"/>
        </w:rPr>
        <w:t>template S.26.10.01 of Annex I, specifying information on internal model portfolio view details of credit event risk, following the instructions set out in section S.26.10 of Annex II;</w:t>
      </w:r>
    </w:p>
    <w:p w14:paraId="5A5B61F4" w14:textId="77777777" w:rsidR="00827273" w:rsidRPr="00C679EB" w:rsidRDefault="00827273" w:rsidP="00CC644B">
      <w:pPr>
        <w:pStyle w:val="Point0"/>
        <w:ind w:left="567" w:hanging="567"/>
        <w:rPr>
          <w:lang w:eastAsia="en-GB"/>
        </w:rPr>
      </w:pPr>
      <w:r w:rsidRPr="00C679EB">
        <w:rPr>
          <w:lang w:eastAsia="en-GB"/>
        </w:rPr>
        <w:lastRenderedPageBreak/>
        <w:t xml:space="preserve">(m) </w:t>
      </w:r>
      <w:r w:rsidR="00794E61" w:rsidRPr="00C679EB">
        <w:rPr>
          <w:lang w:eastAsia="en-GB"/>
        </w:rPr>
        <w:tab/>
      </w:r>
      <w:r w:rsidRPr="00C679EB">
        <w:rPr>
          <w:lang w:eastAsia="en-GB"/>
        </w:rPr>
        <w:t>template S.26.11.01 of Annex I, specifying information on internal model details for financial instruments of credit risk, following the instructions set out in section S.26.11 of Annex II;</w:t>
      </w:r>
    </w:p>
    <w:p w14:paraId="5A5B61F5" w14:textId="77777777" w:rsidR="00827273" w:rsidRPr="00C679EB" w:rsidRDefault="00827273" w:rsidP="00CC644B">
      <w:pPr>
        <w:pStyle w:val="Point0"/>
        <w:ind w:left="567" w:hanging="567"/>
        <w:rPr>
          <w:lang w:eastAsia="en-GB"/>
        </w:rPr>
      </w:pPr>
      <w:r w:rsidRPr="00C679EB">
        <w:rPr>
          <w:lang w:eastAsia="en-GB"/>
        </w:rPr>
        <w:t xml:space="preserve">(n) </w:t>
      </w:r>
      <w:r w:rsidR="00794E61" w:rsidRPr="00C679EB">
        <w:rPr>
          <w:lang w:eastAsia="en-GB"/>
        </w:rPr>
        <w:tab/>
      </w:r>
      <w:r w:rsidRPr="00C679EB">
        <w:rPr>
          <w:lang w:eastAsia="en-GB"/>
        </w:rPr>
        <w:t>template S.26.12.01 of Annex I, specifying information on internal model for non-financial instruments of credit risk, following the instructions set out in section S.26.12 of Annex II;</w:t>
      </w:r>
    </w:p>
    <w:p w14:paraId="5A5B61F6" w14:textId="77777777" w:rsidR="00827273" w:rsidRPr="00C679EB" w:rsidRDefault="00827273" w:rsidP="00CC644B">
      <w:pPr>
        <w:pStyle w:val="Point0"/>
        <w:ind w:left="567" w:hanging="567"/>
        <w:rPr>
          <w:lang w:eastAsia="en-GB"/>
        </w:rPr>
      </w:pPr>
      <w:r w:rsidRPr="00C679EB">
        <w:rPr>
          <w:lang w:eastAsia="en-GB"/>
        </w:rPr>
        <w:t xml:space="preserve">(o) </w:t>
      </w:r>
      <w:r w:rsidR="00794E61" w:rsidRPr="00C679EB">
        <w:rPr>
          <w:lang w:eastAsia="en-GB"/>
        </w:rPr>
        <w:tab/>
      </w:r>
      <w:r w:rsidRPr="00C679EB">
        <w:rPr>
          <w:lang w:eastAsia="en-GB"/>
        </w:rPr>
        <w:t>template S.26.13.01 of Annex I, specifying information on internal model non-life and health NSLT underwriting risk, following the instructions set out in section S.26.13 of Annex II;</w:t>
      </w:r>
    </w:p>
    <w:p w14:paraId="5A5B61F7" w14:textId="77777777" w:rsidR="00827273" w:rsidRPr="00C679EB" w:rsidRDefault="00827273" w:rsidP="00CC644B">
      <w:pPr>
        <w:pStyle w:val="Point0"/>
        <w:ind w:left="567" w:hanging="567"/>
        <w:rPr>
          <w:lang w:eastAsia="en-GB"/>
        </w:rPr>
      </w:pPr>
      <w:r w:rsidRPr="00C679EB">
        <w:rPr>
          <w:lang w:eastAsia="en-GB"/>
        </w:rPr>
        <w:t xml:space="preserve">(p) </w:t>
      </w:r>
      <w:r w:rsidR="00794E61" w:rsidRPr="00C679EB">
        <w:rPr>
          <w:lang w:eastAsia="en-GB"/>
        </w:rPr>
        <w:tab/>
      </w:r>
      <w:r w:rsidRPr="00C679EB">
        <w:rPr>
          <w:lang w:eastAsia="en-GB"/>
        </w:rPr>
        <w:t>template S.26.14.01 of Annex I, specifying information on internal model life and health underwriting risk, following the instructions set out in section S.26.14 of Annex</w:t>
      </w:r>
      <w:r w:rsidR="00124203">
        <w:rPr>
          <w:lang w:eastAsia="en-GB"/>
        </w:rPr>
        <w:t> </w:t>
      </w:r>
      <w:r w:rsidRPr="00C679EB">
        <w:rPr>
          <w:lang w:eastAsia="en-GB"/>
        </w:rPr>
        <w:t>II;</w:t>
      </w:r>
    </w:p>
    <w:p w14:paraId="5A5B61F8" w14:textId="77777777" w:rsidR="00827273" w:rsidRPr="00C679EB" w:rsidRDefault="00827273" w:rsidP="00CC644B">
      <w:pPr>
        <w:pStyle w:val="Point0"/>
        <w:ind w:left="567" w:hanging="567"/>
        <w:rPr>
          <w:lang w:eastAsia="en-GB"/>
        </w:rPr>
      </w:pPr>
      <w:r w:rsidRPr="00C679EB">
        <w:rPr>
          <w:lang w:eastAsia="en-GB"/>
        </w:rPr>
        <w:t>(q)</w:t>
      </w:r>
      <w:r w:rsidR="00794E61" w:rsidRPr="00C679EB">
        <w:rPr>
          <w:lang w:eastAsia="en-GB"/>
        </w:rPr>
        <w:tab/>
      </w:r>
      <w:r w:rsidRPr="00C679EB">
        <w:rPr>
          <w:lang w:eastAsia="en-GB"/>
        </w:rPr>
        <w:t>template S.26.15.01 of Annex I, specifying information on internal model operational risk, following the instructions set out in section S.26.15 of Annex II;</w:t>
      </w:r>
    </w:p>
    <w:p w14:paraId="5A5B61F9" w14:textId="77777777" w:rsidR="00827273" w:rsidRPr="00C679EB" w:rsidRDefault="00827273" w:rsidP="00CC644B">
      <w:pPr>
        <w:pStyle w:val="Point0"/>
        <w:ind w:left="567" w:hanging="567"/>
        <w:rPr>
          <w:lang w:eastAsia="en-GB"/>
        </w:rPr>
      </w:pPr>
      <w:r w:rsidRPr="00C679EB">
        <w:rPr>
          <w:lang w:eastAsia="en-GB"/>
        </w:rPr>
        <w:t xml:space="preserve">(r) </w:t>
      </w:r>
      <w:r w:rsidR="00794E61" w:rsidRPr="00C679EB">
        <w:rPr>
          <w:lang w:eastAsia="en-GB"/>
        </w:rPr>
        <w:tab/>
      </w:r>
      <w:r w:rsidRPr="00C679EB">
        <w:rPr>
          <w:lang w:eastAsia="en-GB"/>
        </w:rPr>
        <w:t>template S.26.16.01 of Annex I, specifying information on internal model changes, following the instructions set out in section S.26.16 of Annex II;</w:t>
      </w:r>
    </w:p>
    <w:p w14:paraId="5A5B61FA" w14:textId="77777777" w:rsidR="00291D8B" w:rsidRPr="00C679EB" w:rsidRDefault="00291D8B" w:rsidP="00CC644B">
      <w:pPr>
        <w:pStyle w:val="Point0"/>
        <w:ind w:left="567" w:hanging="567"/>
        <w:rPr>
          <w:lang w:eastAsia="en-GB"/>
        </w:rPr>
      </w:pPr>
      <w:r w:rsidRPr="00C679EB">
        <w:rPr>
          <w:lang w:eastAsia="en-GB"/>
        </w:rPr>
        <w:t>(s)</w:t>
      </w:r>
      <w:r w:rsidRPr="00C679EB">
        <w:rPr>
          <w:lang w:eastAsia="en-GB"/>
        </w:rPr>
        <w:tab/>
        <w:t>template S. 27.01 specifying information on non-life catastrophe risk, following the instructions set out in section S. 27.01 of Annex II as follows:</w:t>
      </w:r>
    </w:p>
    <w:p w14:paraId="5A5B61FB" w14:textId="77777777" w:rsidR="00291D8B" w:rsidRPr="00CC644B" w:rsidRDefault="00CC644B" w:rsidP="00CC644B">
      <w:pPr>
        <w:pStyle w:val="Ii"/>
        <w:numPr>
          <w:ilvl w:val="0"/>
          <w:numId w:val="0"/>
        </w:numPr>
        <w:ind w:left="1134" w:hanging="567"/>
      </w:pPr>
      <w:r>
        <w:t>(i)</w:t>
      </w:r>
      <w:r>
        <w:tab/>
      </w:r>
      <w:r w:rsidR="00291D8B" w:rsidRPr="00CC644B">
        <w:t>for insurance and reinsurance undertakings other than captive insurance or captive reinsurance undertaking</w:t>
      </w:r>
      <w:r w:rsidR="00124203">
        <w:t>,</w:t>
      </w:r>
      <w:r w:rsidR="00291D8B" w:rsidRPr="00CC644B">
        <w:t xml:space="preserve"> template S. 27.01.01 of Annex I,</w:t>
      </w:r>
    </w:p>
    <w:p w14:paraId="5A5B61FC" w14:textId="77777777" w:rsidR="00291D8B" w:rsidRDefault="00CC644B" w:rsidP="00CC644B">
      <w:pPr>
        <w:pStyle w:val="Ii"/>
        <w:numPr>
          <w:ilvl w:val="0"/>
          <w:numId w:val="0"/>
        </w:numPr>
        <w:ind w:left="1134" w:hanging="567"/>
        <w:rPr>
          <w:ins w:id="288" w:author="Author"/>
        </w:rPr>
      </w:pPr>
      <w:r>
        <w:t>(ii)</w:t>
      </w:r>
      <w:r>
        <w:tab/>
      </w:r>
      <w:r w:rsidR="009C3F7D">
        <w:t xml:space="preserve">for </w:t>
      </w:r>
      <w:r w:rsidR="00291D8B" w:rsidRPr="00CC644B">
        <w:t>captive insurance or captive reinsurance undertakings</w:t>
      </w:r>
      <w:r w:rsidR="00124203">
        <w:t>,</w:t>
      </w:r>
      <w:r w:rsidR="00291D8B" w:rsidRPr="00CC644B">
        <w:t xml:space="preserve"> summary information and information on simplifications use</w:t>
      </w:r>
      <w:r w:rsidR="00DE77A1">
        <w:t>d</w:t>
      </w:r>
      <w:r w:rsidR="00291D8B" w:rsidRPr="00CC644B">
        <w:t xml:space="preserve"> on non-life and health catastrophe risk.</w:t>
      </w:r>
    </w:p>
    <w:p w14:paraId="519BF170" w14:textId="3F54B9BC" w:rsidR="006B79BD" w:rsidRPr="00CC644B" w:rsidRDefault="006B79BD">
      <w:pPr>
        <w:pStyle w:val="Point0"/>
        <w:ind w:left="567" w:hanging="567"/>
        <w:rPr>
          <w:ins w:id="289" w:author="Author"/>
        </w:rPr>
        <w:pPrChange w:id="290" w:author="Author">
          <w:pPr>
            <w:pStyle w:val="Ii"/>
            <w:numPr>
              <w:ilvl w:val="0"/>
              <w:numId w:val="0"/>
            </w:numPr>
            <w:tabs>
              <w:tab w:val="clear" w:pos="850"/>
            </w:tabs>
            <w:ind w:left="1134" w:hanging="567"/>
          </w:pPr>
        </w:pPrChange>
      </w:pPr>
      <w:ins w:id="291" w:author="Author">
        <w:r>
          <w:rPr>
            <w:lang w:eastAsia="en-GB"/>
          </w:rPr>
          <w:t>(t)</w:t>
        </w:r>
        <w:r>
          <w:rPr>
            <w:lang w:eastAsia="en-GB"/>
          </w:rPr>
          <w:tab/>
        </w:r>
        <w:r w:rsidRPr="00C679EB">
          <w:rPr>
            <w:lang w:eastAsia="en-GB"/>
          </w:rPr>
          <w:t>template S.27.0</w:t>
        </w:r>
        <w:r>
          <w:rPr>
            <w:lang w:eastAsia="en-GB"/>
          </w:rPr>
          <w:t>2</w:t>
        </w:r>
        <w:r w:rsidRPr="00C679EB">
          <w:rPr>
            <w:lang w:eastAsia="en-GB"/>
          </w:rPr>
          <w:t xml:space="preserve"> specifying information on </w:t>
        </w:r>
        <w:r>
          <w:rPr>
            <w:lang w:eastAsia="en-GB"/>
          </w:rPr>
          <w:t>c</w:t>
        </w:r>
        <w:r w:rsidRPr="006B79BD">
          <w:rPr>
            <w:lang w:eastAsia="en-GB"/>
          </w:rPr>
          <w:t xml:space="preserve">atastrophe data – </w:t>
        </w:r>
        <w:r>
          <w:rPr>
            <w:lang w:eastAsia="en-GB"/>
          </w:rPr>
          <w:t>l</w:t>
        </w:r>
        <w:r w:rsidRPr="006B79BD">
          <w:rPr>
            <w:lang w:eastAsia="en-GB"/>
          </w:rPr>
          <w:t>oss data</w:t>
        </w:r>
        <w:r w:rsidRPr="00C679EB">
          <w:rPr>
            <w:lang w:eastAsia="en-GB"/>
          </w:rPr>
          <w:t>, following the instructions set out in section S.27.0</w:t>
        </w:r>
        <w:r>
          <w:rPr>
            <w:lang w:eastAsia="en-GB"/>
          </w:rPr>
          <w:t>2</w:t>
        </w:r>
        <w:r w:rsidRPr="00C679EB">
          <w:rPr>
            <w:lang w:eastAsia="en-GB"/>
          </w:rPr>
          <w:t xml:space="preserve"> of Annex II</w:t>
        </w:r>
        <w:r>
          <w:rPr>
            <w:lang w:eastAsia="en-GB"/>
          </w:rPr>
          <w:t>;</w:t>
        </w:r>
      </w:ins>
    </w:p>
    <w:p w14:paraId="62B91A41" w14:textId="56FD4431" w:rsidR="006B79BD" w:rsidRPr="00CC644B" w:rsidRDefault="00BC10AC">
      <w:pPr>
        <w:pStyle w:val="Point0"/>
        <w:ind w:left="567" w:hanging="567"/>
        <w:rPr>
          <w:ins w:id="292" w:author="Author"/>
        </w:rPr>
        <w:pPrChange w:id="293" w:author="Author">
          <w:pPr>
            <w:pStyle w:val="Ii"/>
            <w:numPr>
              <w:ilvl w:val="0"/>
              <w:numId w:val="0"/>
            </w:numPr>
            <w:tabs>
              <w:tab w:val="clear" w:pos="850"/>
            </w:tabs>
            <w:ind w:left="1134" w:hanging="567"/>
          </w:pPr>
        </w:pPrChange>
      </w:pPr>
      <w:ins w:id="294" w:author="Author">
        <w:r>
          <w:rPr>
            <w:lang w:eastAsia="en-GB"/>
          </w:rPr>
          <w:t>(u)</w:t>
        </w:r>
        <w:r>
          <w:rPr>
            <w:lang w:eastAsia="en-GB"/>
          </w:rPr>
          <w:tab/>
        </w:r>
        <w:r w:rsidR="006B79BD" w:rsidRPr="00C679EB">
          <w:rPr>
            <w:lang w:eastAsia="en-GB"/>
          </w:rPr>
          <w:t>template S.27.0</w:t>
        </w:r>
        <w:r>
          <w:rPr>
            <w:lang w:eastAsia="en-GB"/>
          </w:rPr>
          <w:t>3</w:t>
        </w:r>
        <w:r w:rsidR="006B79BD" w:rsidRPr="00C679EB">
          <w:rPr>
            <w:lang w:eastAsia="en-GB"/>
          </w:rPr>
          <w:t xml:space="preserve"> specifying information on </w:t>
        </w:r>
        <w:r>
          <w:rPr>
            <w:lang w:eastAsia="en-GB"/>
          </w:rPr>
          <w:t>c</w:t>
        </w:r>
        <w:r w:rsidRPr="00BC10AC">
          <w:rPr>
            <w:lang w:eastAsia="en-GB"/>
          </w:rPr>
          <w:t xml:space="preserve">atastrophe data – </w:t>
        </w:r>
        <w:r>
          <w:rPr>
            <w:lang w:eastAsia="en-GB"/>
          </w:rPr>
          <w:t>e</w:t>
        </w:r>
        <w:r w:rsidRPr="00BC10AC">
          <w:rPr>
            <w:lang w:eastAsia="en-GB"/>
          </w:rPr>
          <w:t>xposure and premium data</w:t>
        </w:r>
        <w:r w:rsidR="006B79BD" w:rsidRPr="00C679EB">
          <w:rPr>
            <w:lang w:eastAsia="en-GB"/>
          </w:rPr>
          <w:t>, following the instructions set out in section S.27.0</w:t>
        </w:r>
        <w:r>
          <w:rPr>
            <w:lang w:eastAsia="en-GB"/>
          </w:rPr>
          <w:t>2</w:t>
        </w:r>
        <w:r w:rsidR="006B79BD" w:rsidRPr="00C679EB">
          <w:rPr>
            <w:lang w:eastAsia="en-GB"/>
          </w:rPr>
          <w:t xml:space="preserve"> of Annex II</w:t>
        </w:r>
        <w:r>
          <w:rPr>
            <w:lang w:eastAsia="en-GB"/>
          </w:rPr>
          <w:t>.</w:t>
        </w:r>
      </w:ins>
    </w:p>
    <w:p w14:paraId="52DD13E3" w14:textId="77777777" w:rsidR="006B79BD" w:rsidRPr="00CC644B" w:rsidRDefault="006B79BD" w:rsidP="00CC644B">
      <w:pPr>
        <w:pStyle w:val="Ii"/>
        <w:numPr>
          <w:ilvl w:val="0"/>
          <w:numId w:val="0"/>
        </w:numPr>
        <w:ind w:left="1134" w:hanging="567"/>
      </w:pPr>
    </w:p>
    <w:p w14:paraId="5A5B61FD" w14:textId="77777777" w:rsidR="00827273" w:rsidRPr="00C679EB" w:rsidRDefault="00CC644B" w:rsidP="00CC644B">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827273" w:rsidRPr="00C679EB">
        <w:rPr>
          <w:rFonts w:eastAsia="Times New Roman"/>
          <w:color w:val="000000"/>
          <w:szCs w:val="24"/>
          <w:lang w:eastAsia="en-GB"/>
        </w:rPr>
        <w:t xml:space="preserve">In </w:t>
      </w:r>
      <w:r w:rsidR="00124203">
        <w:rPr>
          <w:rFonts w:eastAsia="Times New Roman"/>
          <w:color w:val="000000"/>
          <w:szCs w:val="24"/>
          <w:lang w:eastAsia="en-GB"/>
        </w:rPr>
        <w:t xml:space="preserve">the </w:t>
      </w:r>
      <w:r w:rsidR="00827273" w:rsidRPr="00C679EB">
        <w:rPr>
          <w:rFonts w:eastAsia="Times New Roman"/>
          <w:color w:val="000000"/>
          <w:szCs w:val="24"/>
          <w:lang w:eastAsia="en-GB"/>
        </w:rPr>
        <w:t xml:space="preserve">case of ring-fenced funds or matching adjustment portfolios, the </w:t>
      </w:r>
      <w:r w:rsidR="00746A83">
        <w:rPr>
          <w:rFonts w:eastAsia="Times New Roman"/>
          <w:color w:val="000000"/>
          <w:szCs w:val="24"/>
          <w:lang w:eastAsia="en-GB"/>
        </w:rPr>
        <w:t xml:space="preserve">information in the </w:t>
      </w:r>
      <w:r w:rsidR="00827273" w:rsidRPr="00C679EB">
        <w:rPr>
          <w:rFonts w:eastAsia="Times New Roman"/>
          <w:color w:val="000000"/>
          <w:szCs w:val="24"/>
          <w:lang w:eastAsia="en-GB"/>
        </w:rPr>
        <w:t xml:space="preserve">templates referred to in </w:t>
      </w:r>
      <w:r w:rsidR="00273478" w:rsidRPr="00C679EB">
        <w:rPr>
          <w:rFonts w:eastAsia="Times New Roman"/>
          <w:color w:val="000000"/>
          <w:szCs w:val="24"/>
          <w:lang w:eastAsia="en-GB"/>
        </w:rPr>
        <w:t xml:space="preserve">paragraph 1, </w:t>
      </w:r>
      <w:r w:rsidR="00827273" w:rsidRPr="00C679EB">
        <w:rPr>
          <w:rFonts w:eastAsia="Times New Roman"/>
          <w:color w:val="000000"/>
          <w:szCs w:val="24"/>
          <w:lang w:eastAsia="en-GB"/>
        </w:rPr>
        <w:t>points (c) to (s)</w:t>
      </w:r>
      <w:r w:rsidR="00124203">
        <w:rPr>
          <w:rFonts w:eastAsia="Times New Roman"/>
          <w:color w:val="000000"/>
          <w:szCs w:val="24"/>
          <w:lang w:eastAsia="en-GB"/>
        </w:rPr>
        <w:t>,</w:t>
      </w:r>
      <w:r w:rsidR="00827273" w:rsidRPr="00C679EB">
        <w:rPr>
          <w:rFonts w:eastAsia="Times New Roman"/>
          <w:color w:val="000000"/>
          <w:szCs w:val="24"/>
          <w:lang w:eastAsia="en-GB"/>
        </w:rPr>
        <w:t xml:space="preserve"> shall not be reported for the entity as a whole.</w:t>
      </w:r>
    </w:p>
    <w:p w14:paraId="5A5B61FE" w14:textId="26320219" w:rsidR="00827273" w:rsidRPr="00CC644B" w:rsidRDefault="00CC644B" w:rsidP="00CC644B">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3.</w:t>
      </w:r>
      <w:r>
        <w:rPr>
          <w:rFonts w:eastAsia="Times New Roman"/>
          <w:color w:val="000000"/>
          <w:szCs w:val="24"/>
          <w:lang w:eastAsia="en-GB"/>
        </w:rPr>
        <w:tab/>
      </w:r>
      <w:r w:rsidR="00827273" w:rsidRPr="00C679EB">
        <w:rPr>
          <w:rFonts w:eastAsia="Times New Roman"/>
          <w:color w:val="000000"/>
          <w:szCs w:val="24"/>
          <w:lang w:eastAsia="en-GB"/>
        </w:rPr>
        <w:t xml:space="preserve">Where a partial internal model is used, the </w:t>
      </w:r>
      <w:r w:rsidR="00746A83">
        <w:rPr>
          <w:rFonts w:eastAsia="Times New Roman"/>
          <w:color w:val="000000"/>
          <w:szCs w:val="24"/>
          <w:lang w:eastAsia="en-GB"/>
        </w:rPr>
        <w:t xml:space="preserve">information in the </w:t>
      </w:r>
      <w:r w:rsidR="00827273" w:rsidRPr="00C679EB">
        <w:rPr>
          <w:rFonts w:eastAsia="Times New Roman"/>
          <w:color w:val="000000"/>
          <w:szCs w:val="24"/>
          <w:lang w:eastAsia="en-GB"/>
        </w:rPr>
        <w:t xml:space="preserve">templates referred to in </w:t>
      </w:r>
      <w:r w:rsidR="00273478" w:rsidRPr="00C679EB">
        <w:rPr>
          <w:rFonts w:eastAsia="Times New Roman"/>
          <w:color w:val="000000"/>
          <w:szCs w:val="24"/>
          <w:lang w:eastAsia="en-GB"/>
        </w:rPr>
        <w:t xml:space="preserve">paragraph 1, </w:t>
      </w:r>
      <w:r w:rsidR="00827273" w:rsidRPr="00C679EB">
        <w:rPr>
          <w:rFonts w:eastAsia="Times New Roman"/>
          <w:color w:val="000000"/>
          <w:szCs w:val="24"/>
          <w:lang w:eastAsia="en-GB"/>
        </w:rPr>
        <w:t xml:space="preserve">points (c) to </w:t>
      </w:r>
      <w:ins w:id="295" w:author="Author">
        <w:r w:rsidR="001C759F">
          <w:rPr>
            <w:rFonts w:eastAsia="Times New Roman"/>
            <w:color w:val="000000"/>
            <w:szCs w:val="24"/>
            <w:lang w:eastAsia="en-GB"/>
          </w:rPr>
          <w:t xml:space="preserve">(i) and </w:t>
        </w:r>
      </w:ins>
      <w:r w:rsidR="00827273" w:rsidRPr="00C679EB">
        <w:rPr>
          <w:rFonts w:eastAsia="Times New Roman"/>
          <w:color w:val="000000"/>
          <w:szCs w:val="24"/>
          <w:lang w:eastAsia="en-GB"/>
        </w:rPr>
        <w:t>(s)</w:t>
      </w:r>
      <w:r w:rsidR="00124203">
        <w:rPr>
          <w:rFonts w:eastAsia="Times New Roman"/>
          <w:color w:val="000000"/>
          <w:szCs w:val="24"/>
          <w:lang w:eastAsia="en-GB"/>
        </w:rPr>
        <w:t>,</w:t>
      </w:r>
      <w:r w:rsidR="00827273" w:rsidRPr="00C679EB">
        <w:rPr>
          <w:rFonts w:eastAsia="Times New Roman"/>
          <w:color w:val="000000"/>
          <w:szCs w:val="24"/>
          <w:lang w:eastAsia="en-GB"/>
        </w:rPr>
        <w:t xml:space="preserve"> shall only be reported in relation to the risks covered by the standard formula and the templates referred to in </w:t>
      </w:r>
      <w:r w:rsidR="00273478" w:rsidRPr="00CC644B">
        <w:rPr>
          <w:rFonts w:eastAsia="Times New Roman"/>
          <w:color w:val="000000"/>
          <w:szCs w:val="24"/>
          <w:lang w:eastAsia="en-GB"/>
        </w:rPr>
        <w:t xml:space="preserve">of paragraph 1, </w:t>
      </w:r>
      <w:r w:rsidR="00827273" w:rsidRPr="00CC644B">
        <w:rPr>
          <w:rFonts w:eastAsia="Times New Roman"/>
          <w:color w:val="000000"/>
          <w:szCs w:val="24"/>
          <w:lang w:eastAsia="en-GB"/>
        </w:rPr>
        <w:t>points (j) to (r)</w:t>
      </w:r>
      <w:r w:rsidR="00124203">
        <w:rPr>
          <w:rFonts w:eastAsia="Times New Roman"/>
          <w:color w:val="000000"/>
          <w:szCs w:val="24"/>
          <w:lang w:eastAsia="en-GB"/>
        </w:rPr>
        <w:t>,</w:t>
      </w:r>
      <w:r w:rsidR="00827273" w:rsidRPr="00CC644B">
        <w:rPr>
          <w:rFonts w:eastAsia="Times New Roman"/>
          <w:color w:val="000000"/>
          <w:szCs w:val="24"/>
          <w:lang w:eastAsia="en-GB"/>
        </w:rPr>
        <w:t xml:space="preserve"> shall only be reported in relation to the risks covered by the internal model.</w:t>
      </w:r>
    </w:p>
    <w:p w14:paraId="5A5B61FF" w14:textId="05C87BA5" w:rsidR="00827273" w:rsidRPr="00CC644B" w:rsidRDefault="00CC644B" w:rsidP="00CC644B">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4.</w:t>
      </w:r>
      <w:r>
        <w:rPr>
          <w:rFonts w:eastAsia="Times New Roman"/>
          <w:color w:val="000000"/>
          <w:szCs w:val="24"/>
          <w:lang w:eastAsia="en-GB"/>
        </w:rPr>
        <w:tab/>
      </w:r>
      <w:r w:rsidR="00827273" w:rsidRPr="00CC644B">
        <w:rPr>
          <w:rFonts w:eastAsia="Times New Roman"/>
          <w:color w:val="000000"/>
          <w:szCs w:val="24"/>
          <w:lang w:eastAsia="en-GB"/>
        </w:rPr>
        <w:t xml:space="preserve">Where a full internal model is used, the </w:t>
      </w:r>
      <w:r w:rsidR="00746A83">
        <w:rPr>
          <w:rFonts w:eastAsia="Times New Roman"/>
          <w:color w:val="000000"/>
          <w:szCs w:val="24"/>
          <w:lang w:eastAsia="en-GB"/>
        </w:rPr>
        <w:t xml:space="preserve">information in the </w:t>
      </w:r>
      <w:r w:rsidR="00827273" w:rsidRPr="00CC644B">
        <w:rPr>
          <w:rFonts w:eastAsia="Times New Roman"/>
          <w:color w:val="000000"/>
          <w:szCs w:val="24"/>
          <w:lang w:eastAsia="en-GB"/>
        </w:rPr>
        <w:t xml:space="preserve">templates referred to in </w:t>
      </w:r>
      <w:r w:rsidR="00273478" w:rsidRPr="00CC644B">
        <w:rPr>
          <w:rFonts w:eastAsia="Times New Roman"/>
          <w:color w:val="000000"/>
          <w:szCs w:val="24"/>
          <w:lang w:eastAsia="en-GB"/>
        </w:rPr>
        <w:t xml:space="preserve">paragraph 1, </w:t>
      </w:r>
      <w:r w:rsidR="00827273" w:rsidRPr="00CC644B">
        <w:rPr>
          <w:rFonts w:eastAsia="Times New Roman"/>
          <w:color w:val="000000"/>
          <w:szCs w:val="24"/>
          <w:lang w:eastAsia="en-GB"/>
        </w:rPr>
        <w:t xml:space="preserve">points (c) </w:t>
      </w:r>
      <w:ins w:id="296" w:author="Author">
        <w:r w:rsidR="00CD476A">
          <w:rPr>
            <w:rFonts w:eastAsia="Times New Roman"/>
            <w:color w:val="000000"/>
            <w:szCs w:val="24"/>
            <w:lang w:eastAsia="en-GB"/>
          </w:rPr>
          <w:t xml:space="preserve">to </w:t>
        </w:r>
        <w:r w:rsidR="001C759F">
          <w:rPr>
            <w:rFonts w:eastAsia="Times New Roman"/>
            <w:color w:val="000000"/>
            <w:szCs w:val="24"/>
            <w:lang w:eastAsia="en-GB"/>
          </w:rPr>
          <w:t xml:space="preserve">(i) and </w:t>
        </w:r>
      </w:ins>
      <w:del w:id="297" w:author="Author">
        <w:r w:rsidR="00827273" w:rsidRPr="00CC644B">
          <w:rPr>
            <w:rFonts w:eastAsia="Times New Roman"/>
            <w:color w:val="000000"/>
            <w:szCs w:val="24"/>
            <w:lang w:eastAsia="en-GB"/>
          </w:rPr>
          <w:delText xml:space="preserve">to </w:delText>
        </w:r>
      </w:del>
      <w:r w:rsidR="00827273" w:rsidRPr="00CC644B">
        <w:rPr>
          <w:rFonts w:eastAsia="Times New Roman"/>
          <w:color w:val="000000"/>
          <w:szCs w:val="24"/>
          <w:lang w:eastAsia="en-GB"/>
        </w:rPr>
        <w:t>(s)</w:t>
      </w:r>
      <w:r w:rsidR="00124203">
        <w:rPr>
          <w:rFonts w:eastAsia="Times New Roman"/>
          <w:color w:val="000000"/>
          <w:szCs w:val="24"/>
          <w:lang w:eastAsia="en-GB"/>
        </w:rPr>
        <w:t>,</w:t>
      </w:r>
      <w:r w:rsidR="00827273" w:rsidRPr="00CC644B">
        <w:rPr>
          <w:rFonts w:eastAsia="Times New Roman"/>
          <w:color w:val="000000"/>
          <w:szCs w:val="24"/>
          <w:lang w:eastAsia="en-GB"/>
        </w:rPr>
        <w:t xml:space="preserve"> shall not be reported and </w:t>
      </w:r>
      <w:r w:rsidR="00124203">
        <w:rPr>
          <w:rFonts w:eastAsia="Times New Roman"/>
          <w:color w:val="000000"/>
          <w:szCs w:val="24"/>
          <w:lang w:eastAsia="en-GB"/>
        </w:rPr>
        <w:t xml:space="preserve">the </w:t>
      </w:r>
      <w:r w:rsidR="00827273" w:rsidRPr="00CC644B">
        <w:rPr>
          <w:rFonts w:eastAsia="Times New Roman"/>
          <w:color w:val="000000"/>
          <w:szCs w:val="24"/>
          <w:lang w:eastAsia="en-GB"/>
        </w:rPr>
        <w:t xml:space="preserve">templates referred to in </w:t>
      </w:r>
      <w:r w:rsidR="00273478" w:rsidRPr="00CC644B">
        <w:rPr>
          <w:rFonts w:eastAsia="Times New Roman"/>
          <w:color w:val="000000"/>
          <w:szCs w:val="24"/>
          <w:lang w:eastAsia="en-GB"/>
        </w:rPr>
        <w:t xml:space="preserve">paragraph 1, </w:t>
      </w:r>
      <w:r w:rsidR="00827273" w:rsidRPr="00CC644B">
        <w:rPr>
          <w:rFonts w:eastAsia="Times New Roman"/>
          <w:color w:val="000000"/>
          <w:szCs w:val="24"/>
          <w:lang w:eastAsia="en-GB"/>
        </w:rPr>
        <w:t>points (j) to (r) shall be reported.</w:t>
      </w:r>
    </w:p>
    <w:p w14:paraId="5A5B6200" w14:textId="7CDE2495" w:rsidR="00827273" w:rsidRPr="00C679EB" w:rsidRDefault="00827273" w:rsidP="00827273">
      <w:pPr>
        <w:pStyle w:val="Titrearticle"/>
      </w:pPr>
      <w:r w:rsidRPr="00CC644B">
        <w:t xml:space="preserve">Article </w:t>
      </w:r>
      <w:r w:rsidR="00A80F65">
        <w:t>2</w:t>
      </w:r>
      <w:del w:id="298" w:author="Author">
        <w:r w:rsidR="00C9441D" w:rsidDel="00752B5B">
          <w:delText>0</w:delText>
        </w:r>
      </w:del>
      <w:ins w:id="299" w:author="Author">
        <w:r w:rsidR="00752B5B">
          <w:t>1</w:t>
        </w:r>
      </w:ins>
    </w:p>
    <w:p w14:paraId="5A5B6201" w14:textId="77777777" w:rsidR="00827273" w:rsidRPr="00C679EB" w:rsidRDefault="00827273" w:rsidP="0082727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captive reinsurance undertaking— Solvency Capital Requirement information</w:t>
      </w:r>
    </w:p>
    <w:p w14:paraId="5A5B6202" w14:textId="77777777" w:rsidR="00827273" w:rsidRPr="00C679EB" w:rsidRDefault="00CC644B" w:rsidP="00827273">
      <w:pPr>
        <w:shd w:val="clear" w:color="auto" w:fill="FFFFFF"/>
        <w:spacing w:after="0"/>
        <w:rPr>
          <w:rFonts w:eastAsia="Times New Roman"/>
          <w:color w:val="000000"/>
          <w:szCs w:val="24"/>
          <w:lang w:eastAsia="en-GB"/>
        </w:rPr>
      </w:pPr>
      <w:r>
        <w:rPr>
          <w:rFonts w:eastAsia="Times New Roman"/>
          <w:color w:val="000000"/>
          <w:szCs w:val="24"/>
          <w:lang w:eastAsia="en-GB"/>
        </w:rPr>
        <w:lastRenderedPageBreak/>
        <w:t>1.</w:t>
      </w:r>
      <w:r>
        <w:rPr>
          <w:rFonts w:eastAsia="Times New Roman"/>
          <w:color w:val="000000"/>
          <w:szCs w:val="24"/>
          <w:lang w:eastAsia="en-GB"/>
        </w:rPr>
        <w:tab/>
      </w:r>
      <w:r w:rsidR="00827273" w:rsidRPr="00C679EB">
        <w:rPr>
          <w:rFonts w:eastAsia="Times New Roman"/>
          <w:color w:val="000000"/>
          <w:szCs w:val="24"/>
          <w:lang w:eastAsia="en-GB"/>
        </w:rPr>
        <w:t>Captive reinsurance undertakings shall submit annually the information referred to in Article 304(1)</w:t>
      </w:r>
      <w:r w:rsidR="00994552">
        <w:rPr>
          <w:rFonts w:eastAsia="Times New Roman"/>
          <w:color w:val="000000"/>
          <w:szCs w:val="24"/>
          <w:lang w:eastAsia="en-GB"/>
        </w:rPr>
        <w:t xml:space="preserve">, </w:t>
      </w:r>
      <w:r w:rsidR="00A80F65">
        <w:rPr>
          <w:rFonts w:eastAsia="Times New Roman"/>
          <w:color w:val="000000"/>
          <w:szCs w:val="24"/>
          <w:lang w:eastAsia="en-GB"/>
        </w:rPr>
        <w:t>point </w:t>
      </w:r>
      <w:r w:rsidR="00827273" w:rsidRPr="00C679EB">
        <w:rPr>
          <w:rFonts w:eastAsia="Times New Roman"/>
          <w:color w:val="000000"/>
          <w:szCs w:val="24"/>
          <w:lang w:eastAsia="en-GB"/>
        </w:rPr>
        <w:t>(d)</w:t>
      </w:r>
      <w:r w:rsidR="00A80F65">
        <w:rPr>
          <w:rFonts w:eastAsia="Times New Roman"/>
          <w:color w:val="000000"/>
          <w:szCs w:val="24"/>
          <w:lang w:eastAsia="en-GB"/>
        </w:rPr>
        <w:t>,</w:t>
      </w:r>
      <w:r w:rsidR="00827273" w:rsidRPr="00C679EB">
        <w:rPr>
          <w:rFonts w:eastAsia="Times New Roman"/>
          <w:color w:val="000000"/>
          <w:szCs w:val="24"/>
          <w:lang w:eastAsia="en-GB"/>
        </w:rPr>
        <w:t xml:space="preserve"> of Delegated Regulation (EU) 2015/35 using the following templates</w:t>
      </w:r>
      <w:r w:rsidR="00A80F65">
        <w:rPr>
          <w:rFonts w:eastAsia="Times New Roman"/>
          <w:color w:val="000000"/>
          <w:szCs w:val="24"/>
          <w:lang w:eastAsia="en-GB"/>
        </w:rPr>
        <w:t xml:space="preserve"> and </w:t>
      </w:r>
      <w:r w:rsidR="00A80F65">
        <w:t>complying with the following instructions</w:t>
      </w:r>
      <w:r w:rsidR="00827273" w:rsidRPr="00C679EB">
        <w:rPr>
          <w:rFonts w:eastAsia="Times New Roman"/>
          <w:color w:val="000000"/>
          <w:szCs w:val="24"/>
          <w:lang w:eastAsia="en-GB"/>
        </w:rPr>
        <w:t>:</w:t>
      </w:r>
    </w:p>
    <w:p w14:paraId="5A5B6203"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where the undertaking uses the standard formula for the calculation of the Solvency Capital Requirement, template S.25.01.21 of Annex I, specifying the Solvency Capital Requirement, following the instructions set out in section S.25.01 of Annex II;</w:t>
      </w:r>
    </w:p>
    <w:p w14:paraId="5A5B6204"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where the undertaking uses a partial internal model or a full internal model for the calculation of the Solvency Capital Requirement, template S.25.05.21 of Annex I, specifying the Solvency Capital Requirement, following the instructions set out in section S.25.05 of Annex II.</w:t>
      </w:r>
    </w:p>
    <w:p w14:paraId="5A5B6205" w14:textId="786DF088" w:rsidR="00850C81" w:rsidRPr="00C679EB" w:rsidRDefault="00850C81" w:rsidP="00850C81">
      <w:pPr>
        <w:pStyle w:val="Titrearticle"/>
      </w:pPr>
      <w:r w:rsidRPr="00C679EB">
        <w:t xml:space="preserve">Article </w:t>
      </w:r>
      <w:r w:rsidR="00287445">
        <w:t>2</w:t>
      </w:r>
      <w:del w:id="300" w:author="Author">
        <w:r w:rsidR="00C9441D" w:rsidDel="00752B5B">
          <w:delText>1</w:delText>
        </w:r>
      </w:del>
      <w:ins w:id="301" w:author="Author">
        <w:r w:rsidR="00752B5B">
          <w:t>2</w:t>
        </w:r>
      </w:ins>
    </w:p>
    <w:p w14:paraId="5A5B6206" w14:textId="77777777" w:rsidR="00850C81" w:rsidRPr="00C679EB" w:rsidRDefault="00850C81" w:rsidP="00850C81">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and captive reinsurance undertakings — Minimum capital requirement information</w:t>
      </w:r>
    </w:p>
    <w:p w14:paraId="5A5B6207" w14:textId="77777777" w:rsidR="00850C81" w:rsidRPr="00C679EB" w:rsidRDefault="00850C81" w:rsidP="00850C81">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and captive insurance and captive reinsurance undertakings shall submit annually the information referred to in Article 304(1)</w:t>
      </w:r>
      <w:r w:rsidR="00287445">
        <w:rPr>
          <w:rFonts w:eastAsia="Times New Roman"/>
          <w:color w:val="000000"/>
          <w:szCs w:val="24"/>
          <w:lang w:eastAsia="en-GB"/>
        </w:rPr>
        <w:t>, point </w:t>
      </w:r>
      <w:r w:rsidRPr="00C679EB">
        <w:rPr>
          <w:rFonts w:eastAsia="Times New Roman"/>
          <w:color w:val="000000"/>
          <w:szCs w:val="24"/>
          <w:lang w:eastAsia="en-GB"/>
        </w:rPr>
        <w:t>(d)</w:t>
      </w:r>
      <w:r w:rsidR="00287445">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287445">
        <w:rPr>
          <w:rFonts w:eastAsia="Times New Roman"/>
          <w:color w:val="000000"/>
          <w:szCs w:val="24"/>
          <w:lang w:eastAsia="en-GB"/>
        </w:rPr>
        <w:t xml:space="preserve"> and </w:t>
      </w:r>
      <w:r w:rsidR="00287445">
        <w:t>complying with the following instructions</w:t>
      </w:r>
      <w:r w:rsidRPr="00C679EB">
        <w:rPr>
          <w:rFonts w:eastAsia="Times New Roman"/>
          <w:color w:val="000000"/>
          <w:szCs w:val="24"/>
          <w:lang w:eastAsia="en-GB"/>
        </w:rPr>
        <w:t>:</w:t>
      </w:r>
    </w:p>
    <w:p w14:paraId="5A5B6208"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where insurance and reinsurance undertakings are engaged in only life or only non-life insurance or reinsurance activity, template S.28.01.01 of Annex I, specifying the Minimum Capital Requirement, following the instructions set out in section S.28.01 of Annex II;</w:t>
      </w:r>
    </w:p>
    <w:p w14:paraId="5A5B6209" w14:textId="77777777"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where insurance undertakings are engaged in both life and non-life insurance activity, template S.28.02.01 of Annex</w:t>
      </w:r>
      <w:r w:rsidRPr="0075251A">
        <w:rPr>
          <w:rFonts w:eastAsia="Times New Roman" w:hint="eastAsia"/>
          <w:color w:val="000000"/>
          <w:szCs w:val="24"/>
          <w:lang w:eastAsia="en-GB"/>
        </w:rPr>
        <w:t> </w:t>
      </w:r>
      <w:r w:rsidRPr="0075251A">
        <w:rPr>
          <w:rFonts w:eastAsia="Times New Roman"/>
          <w:color w:val="000000"/>
          <w:szCs w:val="24"/>
          <w:lang w:eastAsia="en-GB"/>
        </w:rPr>
        <w:t>I, specifying the Minimum Capital Requirement, following the instructions set out in section S.28.02 of Annex II.</w:t>
      </w:r>
    </w:p>
    <w:p w14:paraId="5A5B620A" w14:textId="7FE121F2" w:rsidR="00850C81" w:rsidRPr="00C679EB" w:rsidRDefault="00850C81" w:rsidP="00850C81">
      <w:pPr>
        <w:pStyle w:val="Titrearticle"/>
      </w:pPr>
      <w:r w:rsidRPr="00C679EB">
        <w:t xml:space="preserve">Article </w:t>
      </w:r>
      <w:r w:rsidR="00287445">
        <w:t>2</w:t>
      </w:r>
      <w:del w:id="302" w:author="Author">
        <w:r w:rsidR="00C9441D" w:rsidDel="00752B5B">
          <w:delText>2</w:delText>
        </w:r>
      </w:del>
      <w:ins w:id="303" w:author="Author">
        <w:r w:rsidR="00752B5B">
          <w:t>3</w:t>
        </w:r>
      </w:ins>
    </w:p>
    <w:p w14:paraId="5A5B620B" w14:textId="77777777" w:rsidR="00850C81" w:rsidRPr="00C679EB" w:rsidRDefault="00850C81" w:rsidP="00850C81">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 Variation analysis information</w:t>
      </w:r>
    </w:p>
    <w:p w14:paraId="5A5B620C" w14:textId="77777777" w:rsidR="00850C81" w:rsidRPr="00C679EB" w:rsidRDefault="00850C81" w:rsidP="00850C81">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shall submit annually the information referred to in Article 304(1)</w:t>
      </w:r>
      <w:r w:rsidR="00287445">
        <w:rPr>
          <w:rFonts w:eastAsia="Times New Roman"/>
          <w:color w:val="000000"/>
          <w:szCs w:val="24"/>
          <w:lang w:eastAsia="en-GB"/>
        </w:rPr>
        <w:t>, point </w:t>
      </w:r>
      <w:r w:rsidRPr="00C679EB">
        <w:rPr>
          <w:rFonts w:eastAsia="Times New Roman"/>
          <w:color w:val="000000"/>
          <w:szCs w:val="24"/>
          <w:lang w:eastAsia="en-GB"/>
        </w:rPr>
        <w:t>(d)</w:t>
      </w:r>
      <w:r w:rsidR="00287445">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287445">
        <w:rPr>
          <w:rFonts w:eastAsia="Times New Roman"/>
          <w:color w:val="000000"/>
          <w:szCs w:val="24"/>
          <w:lang w:eastAsia="en-GB"/>
        </w:rPr>
        <w:t xml:space="preserve"> and </w:t>
      </w:r>
      <w:r w:rsidR="00287445">
        <w:t>complying with the following instructions</w:t>
      </w:r>
      <w:r w:rsidRPr="00C679EB">
        <w:rPr>
          <w:rFonts w:eastAsia="Times New Roman"/>
          <w:color w:val="000000"/>
          <w:szCs w:val="24"/>
          <w:lang w:eastAsia="en-GB"/>
        </w:rPr>
        <w:t>:</w:t>
      </w:r>
    </w:p>
    <w:p w14:paraId="5A5B620D" w14:textId="314B24D0" w:rsidR="00CC644B" w:rsidRPr="0075251A" w:rsidDel="00521395" w:rsidRDefault="00CC644B" w:rsidP="00521395">
      <w:pPr>
        <w:spacing w:after="0"/>
        <w:ind w:left="567" w:hanging="567"/>
        <w:rPr>
          <w:del w:id="304" w:author="Author"/>
          <w:rFonts w:eastAsia="Times New Roman"/>
          <w:color w:val="000000"/>
          <w:szCs w:val="24"/>
          <w:lang w:eastAsia="en-GB"/>
        </w:rPr>
      </w:pPr>
      <w:del w:id="305" w:author="Author">
        <w:r w:rsidRPr="0075251A" w:rsidDel="00CD2FF6">
          <w:rPr>
            <w:rFonts w:eastAsia="Times New Roman"/>
            <w:color w:val="000000"/>
            <w:szCs w:val="24"/>
            <w:lang w:eastAsia="en-GB"/>
          </w:rPr>
          <w:delText>(a)</w:delText>
        </w:r>
        <w:r w:rsidRPr="0075251A" w:rsidDel="00CD2FF6">
          <w:rPr>
            <w:rFonts w:eastAsia="Times New Roman"/>
            <w:color w:val="000000"/>
            <w:szCs w:val="24"/>
            <w:lang w:eastAsia="en-GB"/>
          </w:rPr>
          <w:tab/>
        </w:r>
        <w:r w:rsidRPr="0075251A" w:rsidDel="00521395">
          <w:rPr>
            <w:rFonts w:eastAsia="Times New Roman"/>
            <w:color w:val="000000"/>
            <w:szCs w:val="24"/>
            <w:lang w:eastAsia="en-GB"/>
          </w:rPr>
          <w:delText>template S.29.01.01 of Annex I, specifying information on the variation of the excess of assets over liabilities during the reporting year providing a summary of main sources of this variation, following the instructions set out in section S.29.01 of Annex II;</w:delText>
        </w:r>
      </w:del>
    </w:p>
    <w:p w14:paraId="5A5B620E" w14:textId="2AD01A74" w:rsidR="00CC644B" w:rsidRPr="0075251A" w:rsidRDefault="00CC644B" w:rsidP="00521395">
      <w:pPr>
        <w:spacing w:after="0"/>
        <w:ind w:left="567" w:hanging="567"/>
        <w:rPr>
          <w:rFonts w:eastAsia="Times New Roman"/>
          <w:color w:val="000000"/>
          <w:szCs w:val="24"/>
          <w:lang w:eastAsia="en-GB"/>
        </w:rPr>
      </w:pPr>
      <w:del w:id="306" w:author="Author">
        <w:r w:rsidRPr="0075251A" w:rsidDel="00521395">
          <w:rPr>
            <w:rFonts w:eastAsia="Times New Roman"/>
            <w:color w:val="000000"/>
            <w:szCs w:val="24"/>
            <w:lang w:eastAsia="en-GB"/>
          </w:rPr>
          <w:delText>(b)</w:delText>
        </w:r>
        <w:r w:rsidRPr="0075251A" w:rsidDel="00521395">
          <w:rPr>
            <w:rFonts w:eastAsia="Times New Roman"/>
            <w:color w:val="000000"/>
            <w:szCs w:val="24"/>
            <w:lang w:eastAsia="en-GB"/>
          </w:rPr>
          <w:tab/>
          <w:delText>template S.29.02.01 of Annex I, specifying information on the part of variation of the excess of assets over liabilities during the reporting year explained by investments and financial liabilities, following the instructions set out in section S.29.02 of Annex II;</w:delText>
        </w:r>
      </w:del>
    </w:p>
    <w:p w14:paraId="5A5B620F" w14:textId="19D21D72" w:rsidR="00CC644B" w:rsidRPr="0075251A" w:rsidRDefault="00CC644B" w:rsidP="00CC644B">
      <w:pPr>
        <w:spacing w:after="0"/>
        <w:ind w:left="567" w:hanging="567"/>
        <w:rPr>
          <w:rFonts w:eastAsia="Times New Roman"/>
          <w:color w:val="000000"/>
          <w:szCs w:val="24"/>
          <w:lang w:eastAsia="en-GB"/>
        </w:rPr>
      </w:pPr>
      <w:del w:id="307" w:author="Author">
        <w:r w:rsidRPr="0075251A" w:rsidDel="00CD2FF6">
          <w:rPr>
            <w:rFonts w:eastAsia="Times New Roman"/>
            <w:color w:val="000000"/>
            <w:szCs w:val="24"/>
            <w:lang w:eastAsia="en-GB"/>
          </w:rPr>
          <w:delText>(</w:delText>
        </w:r>
        <w:r w:rsidRPr="0075251A" w:rsidDel="00752B5B">
          <w:rPr>
            <w:rFonts w:eastAsia="Times New Roman"/>
            <w:color w:val="000000"/>
            <w:szCs w:val="24"/>
            <w:lang w:eastAsia="en-GB"/>
          </w:rPr>
          <w:delText>c</w:delText>
        </w:r>
      </w:del>
      <w:ins w:id="308" w:author="Author">
        <w:del w:id="309" w:author="Author">
          <w:r w:rsidR="00752B5B" w:rsidDel="00CD2FF6">
            <w:rPr>
              <w:rFonts w:eastAsia="Times New Roman"/>
              <w:color w:val="000000"/>
              <w:szCs w:val="24"/>
              <w:lang w:eastAsia="en-GB"/>
            </w:rPr>
            <w:delText>a</w:delText>
          </w:r>
        </w:del>
      </w:ins>
      <w:del w:id="310" w:author="Author">
        <w:r w:rsidRPr="0075251A" w:rsidDel="00CD2FF6">
          <w:rPr>
            <w:rFonts w:eastAsia="Times New Roman"/>
            <w:color w:val="000000"/>
            <w:szCs w:val="24"/>
            <w:lang w:eastAsia="en-GB"/>
          </w:rPr>
          <w:delText>)</w:delText>
        </w:r>
        <w:r w:rsidRPr="0075251A" w:rsidDel="00CD2FF6">
          <w:rPr>
            <w:rFonts w:eastAsia="Times New Roman"/>
            <w:color w:val="000000"/>
            <w:szCs w:val="24"/>
            <w:lang w:eastAsia="en-GB"/>
          </w:rPr>
          <w:tab/>
        </w:r>
      </w:del>
      <w:r w:rsidRPr="0075251A">
        <w:rPr>
          <w:rFonts w:eastAsia="Times New Roman"/>
          <w:color w:val="000000"/>
          <w:szCs w:val="24"/>
          <w:lang w:eastAsia="en-GB"/>
        </w:rPr>
        <w:t>template</w:t>
      </w:r>
      <w:del w:id="311" w:author="Author">
        <w:r w:rsidRPr="0075251A" w:rsidDel="00521395">
          <w:rPr>
            <w:rFonts w:eastAsia="Times New Roman"/>
            <w:color w:val="000000"/>
            <w:szCs w:val="24"/>
            <w:lang w:eastAsia="en-GB"/>
          </w:rPr>
          <w:delText>s</w:delText>
        </w:r>
      </w:del>
      <w:r w:rsidRPr="0075251A">
        <w:rPr>
          <w:rFonts w:eastAsia="Times New Roman"/>
          <w:color w:val="000000"/>
          <w:szCs w:val="24"/>
          <w:lang w:eastAsia="en-GB"/>
        </w:rPr>
        <w:t xml:space="preserve"> S.29.03.01 </w:t>
      </w:r>
      <w:del w:id="312" w:author="Author">
        <w:r w:rsidRPr="0075251A" w:rsidDel="00521395">
          <w:rPr>
            <w:rFonts w:eastAsia="Times New Roman"/>
            <w:color w:val="000000"/>
            <w:szCs w:val="24"/>
            <w:lang w:eastAsia="en-GB"/>
          </w:rPr>
          <w:delText xml:space="preserve">and S.29.04.01 </w:delText>
        </w:r>
      </w:del>
      <w:r w:rsidRPr="0075251A">
        <w:rPr>
          <w:rFonts w:eastAsia="Times New Roman"/>
          <w:color w:val="000000"/>
          <w:szCs w:val="24"/>
          <w:lang w:eastAsia="en-GB"/>
        </w:rPr>
        <w:t xml:space="preserve">of Annex I, specifying information on the part of variation of the excess of assets over liabilities during the reporting year explained by technical provisions, following the instructions set out in section S.29.03 </w:t>
      </w:r>
      <w:del w:id="313" w:author="Author">
        <w:r w:rsidRPr="0075251A" w:rsidDel="00521395">
          <w:rPr>
            <w:rFonts w:eastAsia="Times New Roman"/>
            <w:color w:val="000000"/>
            <w:szCs w:val="24"/>
            <w:lang w:eastAsia="en-GB"/>
          </w:rPr>
          <w:delText xml:space="preserve">and S.29.04 </w:delText>
        </w:r>
      </w:del>
      <w:r w:rsidRPr="0075251A">
        <w:rPr>
          <w:rFonts w:eastAsia="Times New Roman"/>
          <w:color w:val="000000"/>
          <w:szCs w:val="24"/>
          <w:lang w:eastAsia="en-GB"/>
        </w:rPr>
        <w:t>of Annex II.</w:t>
      </w:r>
    </w:p>
    <w:p w14:paraId="5A5B6210" w14:textId="79AF876E" w:rsidR="00850C81" w:rsidRPr="00C679EB" w:rsidRDefault="00850C81" w:rsidP="00850C81">
      <w:pPr>
        <w:pStyle w:val="Titrearticle"/>
      </w:pPr>
      <w:r w:rsidRPr="00C679EB">
        <w:lastRenderedPageBreak/>
        <w:t xml:space="preserve">Article </w:t>
      </w:r>
      <w:r w:rsidR="00F104CF">
        <w:t>2</w:t>
      </w:r>
      <w:del w:id="314" w:author="Author">
        <w:r w:rsidR="00C9441D" w:rsidDel="00752B5B">
          <w:delText>3</w:delText>
        </w:r>
      </w:del>
      <w:ins w:id="315" w:author="Author">
        <w:r w:rsidR="00752B5B">
          <w:t>4</w:t>
        </w:r>
      </w:ins>
    </w:p>
    <w:p w14:paraId="5A5B6211"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undertakings — Reinsurance and special purpose vehicles information</w:t>
      </w:r>
    </w:p>
    <w:p w14:paraId="5A5B6212" w14:textId="77777777" w:rsidR="001D74D3" w:rsidRPr="00C679EB" w:rsidRDefault="001D74D3" w:rsidP="001D74D3">
      <w:pPr>
        <w:shd w:val="clear" w:color="auto" w:fill="FFFFFF"/>
        <w:spacing w:after="0"/>
        <w:rPr>
          <w:rFonts w:eastAsia="Times New Roman"/>
          <w:color w:val="000000"/>
          <w:szCs w:val="24"/>
          <w:lang w:eastAsia="en-GB"/>
        </w:rPr>
      </w:pPr>
      <w:r w:rsidRPr="00C679EB">
        <w:rPr>
          <w:rFonts w:eastAsia="Times New Roman"/>
          <w:color w:val="000000"/>
          <w:szCs w:val="24"/>
          <w:lang w:eastAsia="en-GB"/>
        </w:rPr>
        <w:t>Insurance and reinsurance undertakings and captive insurance undertakings shall submit annually the information referred to in Article 304(1)</w:t>
      </w:r>
      <w:r w:rsidR="00F104CF">
        <w:rPr>
          <w:rFonts w:eastAsia="Times New Roman"/>
          <w:color w:val="000000"/>
          <w:szCs w:val="24"/>
          <w:lang w:eastAsia="en-GB"/>
        </w:rPr>
        <w:t>, point </w:t>
      </w:r>
      <w:r w:rsidRPr="00C679EB">
        <w:rPr>
          <w:rFonts w:eastAsia="Times New Roman"/>
          <w:color w:val="000000"/>
          <w:szCs w:val="24"/>
          <w:lang w:eastAsia="en-GB"/>
        </w:rPr>
        <w:t>(d)</w:t>
      </w:r>
      <w:r w:rsidR="00F104CF">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F104CF">
        <w:rPr>
          <w:rFonts w:eastAsia="Times New Roman"/>
          <w:color w:val="000000"/>
          <w:szCs w:val="24"/>
          <w:lang w:eastAsia="en-GB"/>
        </w:rPr>
        <w:t xml:space="preserve"> and </w:t>
      </w:r>
      <w:r w:rsidR="00F104CF">
        <w:t>complying with the following instructions</w:t>
      </w:r>
      <w:r w:rsidRPr="00C679EB">
        <w:rPr>
          <w:rFonts w:eastAsia="Times New Roman"/>
          <w:color w:val="000000"/>
          <w:szCs w:val="24"/>
          <w:lang w:eastAsia="en-GB"/>
        </w:rPr>
        <w:t>:</w:t>
      </w:r>
    </w:p>
    <w:p w14:paraId="5A5B6213" w14:textId="5A51F832" w:rsidR="00CC644B" w:rsidRPr="0075251A" w:rsidDel="00273226" w:rsidRDefault="00CC644B" w:rsidP="00273226">
      <w:pPr>
        <w:spacing w:after="0"/>
        <w:ind w:left="567" w:hanging="567"/>
        <w:rPr>
          <w:del w:id="316" w:author="Autho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r>
      <w:del w:id="317" w:author="Author">
        <w:r w:rsidRPr="0075251A" w:rsidDel="00273226">
          <w:rPr>
            <w:rFonts w:eastAsia="Times New Roman"/>
            <w:color w:val="000000"/>
            <w:szCs w:val="24"/>
            <w:lang w:eastAsia="en-GB"/>
          </w:rPr>
          <w:delText>where</w:delText>
        </w:r>
        <w:r w:rsidRPr="0075251A" w:rsidDel="00273226">
          <w:delText xml:space="preserve"> </w:delText>
        </w:r>
        <w:r w:rsidRPr="0075251A" w:rsidDel="00273226">
          <w:rPr>
            <w:rFonts w:eastAsia="Times New Roman"/>
            <w:color w:val="000000"/>
            <w:szCs w:val="24"/>
            <w:lang w:eastAsia="en-GB"/>
          </w:rPr>
          <w:delText xml:space="preserve">reinsurance recoverables are higher than 10% of the total best estimate calculated separately for life and non-life business, template S.30.01.01 of Annex I, specifying information on facultative covers in the next reporting year covering information on the 20 largest facultative reinsurance exposures and the 2 largest in each line of business as </w:delText>
        </w:r>
        <w:r w:rsidR="00746A83" w:rsidRPr="0075251A" w:rsidDel="00273226">
          <w:rPr>
            <w:rFonts w:eastAsia="Times New Roman"/>
            <w:color w:val="000000"/>
            <w:szCs w:val="24"/>
            <w:lang w:eastAsia="en-GB"/>
          </w:rPr>
          <w:delText xml:space="preserve">specified </w:delText>
        </w:r>
        <w:r w:rsidRPr="0075251A" w:rsidDel="00273226">
          <w:rPr>
            <w:rFonts w:eastAsia="Times New Roman"/>
            <w:color w:val="000000"/>
            <w:szCs w:val="24"/>
            <w:lang w:eastAsia="en-GB"/>
          </w:rPr>
          <w:delText>in Annex I to Delegated Regulation (EU) 2015/35, insofar as not covered by the 20 largest, for which facultative reinsurance is used, following the instructions set out in section S.30.01 of Annex II to this Regulation;</w:delText>
        </w:r>
      </w:del>
    </w:p>
    <w:p w14:paraId="5A5B6214" w14:textId="5BE4CB51" w:rsidR="00CC644B" w:rsidRPr="0075251A" w:rsidRDefault="00CC644B" w:rsidP="00273226">
      <w:pPr>
        <w:spacing w:after="0"/>
        <w:ind w:left="567" w:hanging="567"/>
        <w:rPr>
          <w:rFonts w:eastAsia="Times New Roman"/>
          <w:color w:val="000000"/>
          <w:szCs w:val="24"/>
          <w:lang w:eastAsia="en-GB"/>
        </w:rPr>
      </w:pPr>
      <w:del w:id="318" w:author="Author">
        <w:r w:rsidRPr="0075251A" w:rsidDel="00273226">
          <w:rPr>
            <w:rFonts w:eastAsia="Times New Roman"/>
            <w:color w:val="000000"/>
            <w:szCs w:val="24"/>
            <w:lang w:eastAsia="en-GB"/>
          </w:rPr>
          <w:delText>(b)</w:delText>
        </w:r>
        <w:r w:rsidRPr="0075251A" w:rsidDel="00273226">
          <w:rPr>
            <w:rFonts w:eastAsia="Times New Roman"/>
            <w:color w:val="000000"/>
            <w:szCs w:val="24"/>
            <w:lang w:eastAsia="en-GB"/>
          </w:rPr>
          <w:tab/>
          <w:delText>where</w:delText>
        </w:r>
        <w:r w:rsidRPr="0075251A" w:rsidDel="00273226">
          <w:delText xml:space="preserve"> </w:delText>
        </w:r>
        <w:r w:rsidRPr="0075251A" w:rsidDel="00273226">
          <w:rPr>
            <w:rFonts w:eastAsia="Times New Roman"/>
            <w:color w:val="000000"/>
            <w:szCs w:val="24"/>
            <w:lang w:eastAsia="en-GB"/>
          </w:rPr>
          <w:delText xml:space="preserve">reinsurance recoverables are higher than 10% of the total best estimate calculated separately for life and non-life business, template S.30.02.01 of Annex I, specifying information on shares of reinsurers of facultative covers in the next reporting year covering information on the 20 largest facultative reinsurance exposures and the 2 largest in each line of business as </w:delText>
        </w:r>
        <w:r w:rsidR="00746A83" w:rsidRPr="0075251A" w:rsidDel="00273226">
          <w:rPr>
            <w:rFonts w:eastAsia="Times New Roman"/>
            <w:color w:val="000000"/>
            <w:szCs w:val="24"/>
            <w:lang w:eastAsia="en-GB"/>
          </w:rPr>
          <w:delText xml:space="preserve">specified </w:delText>
        </w:r>
        <w:r w:rsidRPr="0075251A" w:rsidDel="00273226">
          <w:rPr>
            <w:rFonts w:eastAsia="Times New Roman"/>
            <w:color w:val="000000"/>
            <w:szCs w:val="24"/>
            <w:lang w:eastAsia="en-GB"/>
          </w:rPr>
          <w:delText>in Annex I to Delegated Regulation (EU) 2015/35, insofar as not covered by the 20 largest, following the instructions set out in section S.30.02 of Annex II to this Regulation;</w:delText>
        </w:r>
      </w:del>
    </w:p>
    <w:p w14:paraId="5A5B6215" w14:textId="72340696"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w:t>
      </w:r>
      <w:del w:id="319" w:author="Author">
        <w:r w:rsidRPr="0075251A" w:rsidDel="00752B5B">
          <w:rPr>
            <w:rFonts w:eastAsia="Times New Roman"/>
            <w:color w:val="000000"/>
            <w:szCs w:val="24"/>
            <w:lang w:eastAsia="en-GB"/>
          </w:rPr>
          <w:delText>c</w:delText>
        </w:r>
      </w:del>
      <w:ins w:id="320" w:author="Author">
        <w:r w:rsidR="00752B5B">
          <w:rPr>
            <w:rFonts w:eastAsia="Times New Roman"/>
            <w:color w:val="000000"/>
            <w:szCs w:val="24"/>
            <w:lang w:eastAsia="en-GB"/>
          </w:rPr>
          <w:t>a</w:t>
        </w:r>
      </w:ins>
      <w:r w:rsidRPr="0075251A">
        <w:rPr>
          <w:rFonts w:eastAsia="Times New Roman"/>
          <w:color w:val="000000"/>
          <w:szCs w:val="24"/>
          <w:lang w:eastAsia="en-GB"/>
        </w:rPr>
        <w:t>)</w:t>
      </w:r>
      <w:r w:rsidRPr="0075251A">
        <w:rPr>
          <w:rFonts w:eastAsia="Times New Roman"/>
          <w:color w:val="000000"/>
          <w:szCs w:val="24"/>
          <w:lang w:eastAsia="en-GB"/>
        </w:rPr>
        <w:tab/>
      </w:r>
      <w:del w:id="321" w:author="Author">
        <w:r w:rsidRPr="0075251A">
          <w:rPr>
            <w:rFonts w:eastAsia="Times New Roman"/>
            <w:color w:val="000000"/>
            <w:szCs w:val="24"/>
            <w:lang w:eastAsia="en-GB"/>
          </w:rPr>
          <w:delText>where</w:delText>
        </w:r>
        <w:r w:rsidRPr="0075251A">
          <w:delText xml:space="preserve"> </w:delText>
        </w:r>
        <w:r w:rsidRPr="0075251A">
          <w:rPr>
            <w:rFonts w:eastAsia="Times New Roman"/>
            <w:color w:val="000000"/>
            <w:szCs w:val="24"/>
            <w:lang w:eastAsia="en-GB"/>
          </w:rPr>
          <w:delText xml:space="preserve">reinsurance recoverables are higher than 10% of the total best estimate calculated separately for life and non-life business, </w:delText>
        </w:r>
      </w:del>
      <w:r w:rsidRPr="0075251A">
        <w:rPr>
          <w:rFonts w:eastAsia="Times New Roman"/>
          <w:color w:val="000000"/>
          <w:szCs w:val="24"/>
          <w:lang w:eastAsia="en-GB"/>
        </w:rPr>
        <w:t>template S.30.03.01 of Annex I, specifying information on the outgoing reinsurance program in the next reporting year covering prospective information on reinsurance treaties the period of validity of which includes or overlaps the next reporting year, following the instructions set out in section S.30.03 of Annex II;</w:t>
      </w:r>
    </w:p>
    <w:p w14:paraId="5A5B6216" w14:textId="688D034A"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w:t>
      </w:r>
      <w:ins w:id="322" w:author="Author">
        <w:r w:rsidR="00752B5B">
          <w:rPr>
            <w:rFonts w:eastAsia="Times New Roman"/>
            <w:color w:val="000000"/>
            <w:szCs w:val="24"/>
            <w:lang w:eastAsia="en-GB"/>
          </w:rPr>
          <w:t>b</w:t>
        </w:r>
      </w:ins>
      <w:del w:id="323" w:author="Author">
        <w:r w:rsidRPr="0075251A" w:rsidDel="00752B5B">
          <w:rPr>
            <w:rFonts w:eastAsia="Times New Roman"/>
            <w:color w:val="000000"/>
            <w:szCs w:val="24"/>
            <w:lang w:eastAsia="en-GB"/>
          </w:rPr>
          <w:delText>d</w:delText>
        </w:r>
      </w:del>
      <w:r w:rsidRPr="0075251A">
        <w:rPr>
          <w:rFonts w:eastAsia="Times New Roman"/>
          <w:color w:val="000000"/>
          <w:szCs w:val="24"/>
          <w:lang w:eastAsia="en-GB"/>
        </w:rPr>
        <w:t>)</w:t>
      </w:r>
      <w:r w:rsidRPr="0075251A">
        <w:rPr>
          <w:rFonts w:eastAsia="Times New Roman"/>
          <w:color w:val="000000"/>
          <w:szCs w:val="24"/>
          <w:lang w:eastAsia="en-GB"/>
        </w:rPr>
        <w:tab/>
      </w:r>
      <w:del w:id="324" w:author="Author">
        <w:r w:rsidRPr="0075251A">
          <w:rPr>
            <w:rFonts w:eastAsia="Times New Roman"/>
            <w:color w:val="000000"/>
            <w:szCs w:val="24"/>
            <w:lang w:eastAsia="en-GB"/>
          </w:rPr>
          <w:delText>where</w:delText>
        </w:r>
        <w:r w:rsidRPr="0075251A">
          <w:delText xml:space="preserve"> </w:delText>
        </w:r>
        <w:r w:rsidRPr="0075251A">
          <w:rPr>
            <w:rFonts w:eastAsia="Times New Roman"/>
            <w:color w:val="000000"/>
            <w:szCs w:val="24"/>
            <w:lang w:eastAsia="en-GB"/>
          </w:rPr>
          <w:delText xml:space="preserve">reinsurance recoverables are higher than 10% of the total best estimate calculated separately for life and non-life business, </w:delText>
        </w:r>
      </w:del>
      <w:r w:rsidRPr="0075251A">
        <w:rPr>
          <w:rFonts w:eastAsia="Times New Roman"/>
          <w:color w:val="000000"/>
          <w:szCs w:val="24"/>
          <w:lang w:eastAsia="en-GB"/>
        </w:rPr>
        <w:t>template S.30.04.01 of Annex I, specifying information on the outgoing reinsurance program in the next reporting year covering prospective information on reinsurance treaties the period of validity of which includes or overlaps the next reporting year, following the instructions set out in section S.30.04 of Annex II;</w:t>
      </w:r>
    </w:p>
    <w:p w14:paraId="5A5B6217" w14:textId="0C4242FA"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w:t>
      </w:r>
      <w:ins w:id="325" w:author="Author">
        <w:r w:rsidR="00752B5B">
          <w:rPr>
            <w:rFonts w:eastAsia="Times New Roman"/>
            <w:color w:val="000000"/>
            <w:szCs w:val="24"/>
            <w:lang w:eastAsia="en-GB"/>
          </w:rPr>
          <w:t>c</w:t>
        </w:r>
      </w:ins>
      <w:del w:id="326" w:author="Author">
        <w:r w:rsidRPr="0075251A" w:rsidDel="00752B5B">
          <w:rPr>
            <w:rFonts w:eastAsia="Times New Roman"/>
            <w:color w:val="000000"/>
            <w:szCs w:val="24"/>
            <w:lang w:eastAsia="en-GB"/>
          </w:rPr>
          <w:delText>e</w:delText>
        </w:r>
      </w:del>
      <w:r w:rsidRPr="0075251A">
        <w:rPr>
          <w:rFonts w:eastAsia="Times New Roman"/>
          <w:color w:val="000000"/>
          <w:szCs w:val="24"/>
          <w:lang w:eastAsia="en-GB"/>
        </w:rPr>
        <w:t>)</w:t>
      </w:r>
      <w:r w:rsidRPr="0075251A">
        <w:rPr>
          <w:rFonts w:eastAsia="Times New Roman"/>
          <w:color w:val="000000"/>
          <w:szCs w:val="24"/>
          <w:lang w:eastAsia="en-GB"/>
        </w:rPr>
        <w:tab/>
        <w:t>template S.31.01.01 of Annex I, specifying information on the share of reinsurers, following the instructions set out in section S.31.01 of Annex II;</w:t>
      </w:r>
    </w:p>
    <w:p w14:paraId="5A5B6218" w14:textId="6C7A773E" w:rsidR="00CC644B" w:rsidRPr="0075251A" w:rsidRDefault="00CC644B" w:rsidP="00CC644B">
      <w:pPr>
        <w:spacing w:after="0"/>
        <w:ind w:left="567" w:hanging="567"/>
        <w:rPr>
          <w:rFonts w:eastAsia="Times New Roman"/>
          <w:color w:val="000000"/>
          <w:szCs w:val="24"/>
          <w:lang w:eastAsia="en-GB"/>
        </w:rPr>
      </w:pPr>
      <w:r w:rsidRPr="0075251A">
        <w:rPr>
          <w:rFonts w:eastAsia="Times New Roman"/>
          <w:color w:val="000000"/>
          <w:szCs w:val="24"/>
          <w:lang w:eastAsia="en-GB"/>
        </w:rPr>
        <w:t>(</w:t>
      </w:r>
      <w:ins w:id="327" w:author="Author">
        <w:r w:rsidR="00752B5B">
          <w:rPr>
            <w:rFonts w:eastAsia="Times New Roman"/>
            <w:color w:val="000000"/>
            <w:szCs w:val="24"/>
            <w:lang w:eastAsia="en-GB"/>
          </w:rPr>
          <w:t>d</w:t>
        </w:r>
      </w:ins>
      <w:del w:id="328" w:author="Author">
        <w:r w:rsidRPr="0075251A" w:rsidDel="00752B5B">
          <w:rPr>
            <w:rFonts w:eastAsia="Times New Roman"/>
            <w:color w:val="000000"/>
            <w:szCs w:val="24"/>
            <w:lang w:eastAsia="en-GB"/>
          </w:rPr>
          <w:delText>f</w:delText>
        </w:r>
      </w:del>
      <w:r w:rsidRPr="0075251A">
        <w:rPr>
          <w:rFonts w:eastAsia="Times New Roman"/>
          <w:color w:val="000000"/>
          <w:szCs w:val="24"/>
          <w:lang w:eastAsia="en-GB"/>
        </w:rPr>
        <w:t>)</w:t>
      </w:r>
      <w:r w:rsidRPr="0075251A">
        <w:rPr>
          <w:rFonts w:eastAsia="Times New Roman"/>
          <w:color w:val="000000"/>
          <w:szCs w:val="24"/>
          <w:lang w:eastAsia="en-GB"/>
        </w:rPr>
        <w:tab/>
        <w:t>template S.31.02.01 of Annex I, specifying information on special purpose vehicles from the perspective of the insurance or reinsurance undertaking transferring risk to the special purpose vehicles, following the instructions set out in section S.31.02 of Annex</w:t>
      </w:r>
      <w:r w:rsidR="00746A83" w:rsidRPr="0075251A">
        <w:rPr>
          <w:rFonts w:eastAsia="Times New Roman" w:hint="eastAsia"/>
          <w:color w:val="000000"/>
          <w:szCs w:val="24"/>
          <w:lang w:eastAsia="en-GB"/>
        </w:rPr>
        <w:t> </w:t>
      </w:r>
      <w:r w:rsidRPr="0075251A">
        <w:rPr>
          <w:rFonts w:eastAsia="Times New Roman"/>
          <w:color w:val="000000"/>
          <w:szCs w:val="24"/>
          <w:lang w:eastAsia="en-GB"/>
        </w:rPr>
        <w:t>II.</w:t>
      </w:r>
    </w:p>
    <w:p w14:paraId="5A5B6219" w14:textId="49E9B054" w:rsidR="00850C81" w:rsidRPr="00C679EB" w:rsidRDefault="00850C81" w:rsidP="00850C81">
      <w:pPr>
        <w:pStyle w:val="Titrearticle"/>
      </w:pPr>
      <w:r w:rsidRPr="00C679EB">
        <w:t xml:space="preserve">Article </w:t>
      </w:r>
      <w:r w:rsidR="00746A83">
        <w:t>2</w:t>
      </w:r>
      <w:del w:id="329" w:author="Author">
        <w:r w:rsidR="00C9441D" w:rsidDel="00752B5B">
          <w:delText>4</w:delText>
        </w:r>
      </w:del>
      <w:ins w:id="330" w:author="Author">
        <w:r w:rsidR="00752B5B">
          <w:t>5</w:t>
        </w:r>
      </w:ins>
    </w:p>
    <w:p w14:paraId="5A5B621A"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and captive insurance and captive reinsurance undertakings — Ring-fenced funds, material matching adjustment portfolios and remaining part information</w:t>
      </w:r>
    </w:p>
    <w:p w14:paraId="1FE282EB" w14:textId="7CA5BD0F" w:rsidR="00D178FB" w:rsidRDefault="00CC644B" w:rsidP="00CC644B">
      <w:pPr>
        <w:shd w:val="clear" w:color="auto" w:fill="FFFFFF"/>
        <w:tabs>
          <w:tab w:val="left" w:pos="567"/>
        </w:tabs>
        <w:spacing w:after="0"/>
        <w:rPr>
          <w:ins w:id="331" w:author="Autho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1D74D3" w:rsidRPr="00C679EB">
        <w:rPr>
          <w:rFonts w:eastAsia="Times New Roman"/>
          <w:color w:val="000000"/>
          <w:szCs w:val="24"/>
          <w:lang w:eastAsia="en-GB"/>
        </w:rPr>
        <w:t>Insurance and reinsurance undertakings and captive insurance and captive reinsurance undertakings shall submit annually the information referred to in Article 304(1)</w:t>
      </w:r>
      <w:r w:rsidR="00746A83">
        <w:rPr>
          <w:rFonts w:eastAsia="Times New Roman"/>
          <w:color w:val="000000"/>
          <w:szCs w:val="24"/>
          <w:lang w:eastAsia="en-GB"/>
        </w:rPr>
        <w:t>, point </w:t>
      </w:r>
      <w:r w:rsidR="001D74D3" w:rsidRPr="00C679EB">
        <w:rPr>
          <w:rFonts w:eastAsia="Times New Roman"/>
          <w:color w:val="000000"/>
          <w:szCs w:val="24"/>
          <w:lang w:eastAsia="en-GB"/>
        </w:rPr>
        <w:t>(d)</w:t>
      </w:r>
      <w:r w:rsidR="00746A83">
        <w:rPr>
          <w:rFonts w:eastAsia="Times New Roman"/>
          <w:color w:val="000000"/>
          <w:szCs w:val="24"/>
          <w:lang w:eastAsia="en-GB"/>
        </w:rPr>
        <w:t>,</w:t>
      </w:r>
      <w:r w:rsidR="001D74D3" w:rsidRPr="00C679EB">
        <w:rPr>
          <w:rFonts w:eastAsia="Times New Roman"/>
          <w:color w:val="000000"/>
          <w:szCs w:val="24"/>
          <w:lang w:eastAsia="en-GB"/>
        </w:rPr>
        <w:t xml:space="preserve"> of </w:t>
      </w:r>
      <w:r w:rsidR="001D74D3" w:rsidRPr="00C679EB">
        <w:rPr>
          <w:rFonts w:eastAsia="Times New Roman"/>
          <w:color w:val="000000"/>
          <w:szCs w:val="24"/>
          <w:lang w:eastAsia="en-GB"/>
        </w:rPr>
        <w:lastRenderedPageBreak/>
        <w:t>Delegated Regulation (EU) 2015/35 in relation to each material ring-fenced fund, each material matching adjustment portfolio and the remaining part</w:t>
      </w:r>
      <w:ins w:id="332" w:author="Author">
        <w:r w:rsidR="00D178FB">
          <w:rPr>
            <w:rFonts w:eastAsia="Times New Roman"/>
            <w:color w:val="000000"/>
            <w:szCs w:val="24"/>
            <w:lang w:eastAsia="en-GB"/>
          </w:rPr>
          <w:t xml:space="preserve">. </w:t>
        </w:r>
      </w:ins>
    </w:p>
    <w:p w14:paraId="5A5B621B" w14:textId="7BAA4740" w:rsidR="001D74D3" w:rsidRPr="00C679EB" w:rsidRDefault="00D178FB" w:rsidP="00CC644B">
      <w:pPr>
        <w:shd w:val="clear" w:color="auto" w:fill="FFFFFF"/>
        <w:tabs>
          <w:tab w:val="left" w:pos="567"/>
        </w:tabs>
        <w:spacing w:after="0"/>
        <w:rPr>
          <w:rFonts w:eastAsia="Times New Roman"/>
          <w:color w:val="000000"/>
          <w:szCs w:val="24"/>
          <w:lang w:eastAsia="en-GB"/>
        </w:rPr>
      </w:pPr>
      <w:ins w:id="333" w:author="Author">
        <w:r>
          <w:rPr>
            <w:rFonts w:eastAsia="Times New Roman"/>
            <w:color w:val="000000"/>
            <w:szCs w:val="24"/>
            <w:lang w:eastAsia="en-GB"/>
          </w:rPr>
          <w:t xml:space="preserve">The undertakings shall </w:t>
        </w:r>
      </w:ins>
      <w:del w:id="334" w:author="Author">
        <w:r w:rsidR="001D74D3" w:rsidRPr="00C679EB" w:rsidDel="00D178FB">
          <w:rPr>
            <w:rFonts w:eastAsia="Times New Roman"/>
            <w:color w:val="000000"/>
            <w:szCs w:val="24"/>
            <w:lang w:eastAsia="en-GB"/>
          </w:rPr>
          <w:delText xml:space="preserve">, </w:delText>
        </w:r>
      </w:del>
      <w:r w:rsidR="001D74D3" w:rsidRPr="00C679EB">
        <w:rPr>
          <w:rFonts w:eastAsia="Times New Roman"/>
          <w:color w:val="000000"/>
          <w:szCs w:val="24"/>
          <w:lang w:eastAsia="en-GB"/>
        </w:rPr>
        <w:t>us</w:t>
      </w:r>
      <w:ins w:id="335" w:author="Author">
        <w:r>
          <w:rPr>
            <w:rFonts w:eastAsia="Times New Roman"/>
            <w:color w:val="000000"/>
            <w:szCs w:val="24"/>
            <w:lang w:eastAsia="en-GB"/>
          </w:rPr>
          <w:t>e</w:t>
        </w:r>
      </w:ins>
      <w:del w:id="336" w:author="Author">
        <w:r w:rsidR="001D74D3" w:rsidRPr="00C679EB" w:rsidDel="00D178FB">
          <w:rPr>
            <w:rFonts w:eastAsia="Times New Roman"/>
            <w:color w:val="000000"/>
            <w:szCs w:val="24"/>
            <w:lang w:eastAsia="en-GB"/>
          </w:rPr>
          <w:delText>ing</w:delText>
        </w:r>
      </w:del>
      <w:r w:rsidR="001D74D3" w:rsidRPr="00C679EB">
        <w:rPr>
          <w:rFonts w:eastAsia="Times New Roman"/>
          <w:color w:val="000000"/>
          <w:szCs w:val="24"/>
          <w:lang w:eastAsia="en-GB"/>
        </w:rPr>
        <w:t xml:space="preserve"> the following templates</w:t>
      </w:r>
      <w:r w:rsidR="00746A83">
        <w:rPr>
          <w:rFonts w:eastAsia="Times New Roman"/>
          <w:color w:val="000000"/>
          <w:szCs w:val="24"/>
          <w:lang w:eastAsia="en-GB"/>
        </w:rPr>
        <w:t xml:space="preserve"> </w:t>
      </w:r>
      <w:del w:id="337" w:author="Author">
        <w:r w:rsidR="00746A83" w:rsidDel="00A03F3F">
          <w:rPr>
            <w:rFonts w:eastAsia="Times New Roman"/>
            <w:color w:val="000000"/>
            <w:szCs w:val="24"/>
            <w:lang w:eastAsia="en-GB"/>
          </w:rPr>
          <w:delText xml:space="preserve">and </w:delText>
        </w:r>
      </w:del>
      <w:r w:rsidR="00746A83">
        <w:t>complying with the following instructions</w:t>
      </w:r>
      <w:r w:rsidR="001D74D3" w:rsidRPr="00C679EB">
        <w:rPr>
          <w:rFonts w:eastAsia="Times New Roman"/>
          <w:color w:val="000000"/>
          <w:szCs w:val="24"/>
          <w:lang w:eastAsia="en-GB"/>
        </w:rPr>
        <w:t>:</w:t>
      </w:r>
    </w:p>
    <w:p w14:paraId="5A5B621C" w14:textId="77777777" w:rsidR="001D74D3" w:rsidRPr="00C679EB" w:rsidRDefault="00CC644B"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(a)</w:t>
      </w:r>
      <w:r>
        <w:rPr>
          <w:rFonts w:eastAsia="Times New Roman"/>
          <w:color w:val="000000"/>
          <w:szCs w:val="24"/>
          <w:lang w:eastAsia="en-GB"/>
        </w:rPr>
        <w:tab/>
      </w:r>
      <w:r w:rsidR="001D74D3" w:rsidRPr="00C679EB">
        <w:rPr>
          <w:rFonts w:eastAsia="Times New Roman"/>
          <w:color w:val="000000"/>
          <w:szCs w:val="24"/>
          <w:lang w:eastAsia="en-GB"/>
        </w:rPr>
        <w:t>template SR.01.01.01 of Annex I, specifying the content of the submission, following the instructions set out in section S.01.01 of Annex II;</w:t>
      </w:r>
    </w:p>
    <w:p w14:paraId="5A5B621D" w14:textId="77777777" w:rsidR="001D74D3" w:rsidRPr="00CC644B" w:rsidRDefault="00CC644B"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(b)</w:t>
      </w:r>
      <w:r>
        <w:rPr>
          <w:rFonts w:eastAsia="Times New Roman"/>
          <w:color w:val="000000"/>
          <w:szCs w:val="24"/>
          <w:lang w:eastAsia="en-GB"/>
        </w:rPr>
        <w:tab/>
      </w:r>
      <w:r w:rsidR="001D74D3" w:rsidRPr="00CC644B">
        <w:rPr>
          <w:rFonts w:eastAsia="Times New Roman"/>
          <w:color w:val="000000"/>
          <w:szCs w:val="24"/>
          <w:lang w:eastAsia="en-GB"/>
        </w:rPr>
        <w:t>for each material ring-fenced fund and for the remaining part, template SR.02.01.01 of Annex I, specifying balance sheet information using both the valuation in accordance with Article 75 of Directive 2009/138/EC and the valuation following the undertaking's financial statements, following the instructions set out in section S.02.01 of Annex II to this Regulation;</w:t>
      </w:r>
    </w:p>
    <w:p w14:paraId="5A5B621E"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(c)</w:t>
      </w:r>
      <w:r>
        <w:rPr>
          <w:rFonts w:eastAsia="Times New Roman"/>
          <w:color w:val="000000"/>
          <w:szCs w:val="24"/>
          <w:lang w:eastAsia="en-GB"/>
        </w:rPr>
        <w:tab/>
      </w:r>
      <w:r w:rsidR="001D74D3" w:rsidRPr="00CC644B">
        <w:rPr>
          <w:rFonts w:eastAsia="Times New Roman"/>
          <w:color w:val="000000"/>
          <w:szCs w:val="24"/>
          <w:lang w:eastAsia="en-GB"/>
        </w:rPr>
        <w:t>template SR.12.01.01 of Annex I, specifying information on life and health SLT technical provisions for each line of business as defined in Annex I of Delegated Regulation (EU) 2015/35, following the instructions set out in section S.12.01 of Annex</w:t>
      </w:r>
      <w:r w:rsidR="00746A83">
        <w:rPr>
          <w:rFonts w:eastAsia="Times New Roman"/>
          <w:color w:val="000000"/>
          <w:szCs w:val="24"/>
          <w:lang w:eastAsia="en-GB"/>
        </w:rPr>
        <w:t> </w:t>
      </w:r>
      <w:r w:rsidR="001D74D3" w:rsidRPr="00CC644B">
        <w:rPr>
          <w:rFonts w:eastAsia="Times New Roman"/>
          <w:color w:val="000000"/>
          <w:szCs w:val="24"/>
          <w:lang w:eastAsia="en-GB"/>
        </w:rPr>
        <w:t>II to this Regulation;</w:t>
      </w:r>
    </w:p>
    <w:p w14:paraId="5A5B621F"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(d)</w:t>
      </w:r>
      <w:r>
        <w:rPr>
          <w:rFonts w:eastAsia="Times New Roman"/>
          <w:color w:val="000000"/>
          <w:szCs w:val="24"/>
          <w:lang w:eastAsia="en-GB"/>
        </w:rPr>
        <w:tab/>
      </w:r>
      <w:r w:rsidR="001D74D3" w:rsidRPr="00CC644B">
        <w:rPr>
          <w:rFonts w:eastAsia="Times New Roman"/>
          <w:color w:val="000000"/>
          <w:szCs w:val="24"/>
          <w:lang w:eastAsia="en-GB"/>
        </w:rPr>
        <w:t>template SR.17.01.01 of Annex I, specifying information on non-life technical provisions for each line of business as defined in Annex I of Delegated Regulation (EU) 2015/35, following the instructions set out in section S.17.01 of Annex II to this Regulation;</w:t>
      </w:r>
    </w:p>
    <w:p w14:paraId="5A5B6220"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(e)</w:t>
      </w:r>
      <w:r>
        <w:rPr>
          <w:rFonts w:eastAsia="Times New Roman"/>
          <w:color w:val="000000"/>
          <w:szCs w:val="24"/>
          <w:lang w:eastAsia="en-GB"/>
        </w:rPr>
        <w:tab/>
      </w:r>
      <w:r w:rsidR="001D74D3" w:rsidRPr="00CC644B">
        <w:rPr>
          <w:rFonts w:eastAsia="Times New Roman"/>
          <w:color w:val="000000"/>
          <w:szCs w:val="24"/>
          <w:lang w:eastAsia="en-GB"/>
        </w:rPr>
        <w:t>template SR.22.02.01 of Annex I, specifying information on the projection of future cash flows for the best estimate calculation by each material matching adjustment portfolio, following the instructions set out in section S.22.02 of Annex II;</w:t>
      </w:r>
    </w:p>
    <w:p w14:paraId="5A5B6221" w14:textId="77777777" w:rsidR="001D74D3" w:rsidRPr="001D1788"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(f)</w:t>
      </w:r>
      <w:r>
        <w:rPr>
          <w:rFonts w:eastAsia="Times New Roman"/>
          <w:color w:val="000000"/>
          <w:szCs w:val="24"/>
          <w:lang w:eastAsia="en-GB"/>
        </w:rPr>
        <w:tab/>
      </w:r>
      <w:r w:rsidR="001D74D3" w:rsidRPr="001D1788">
        <w:rPr>
          <w:rFonts w:eastAsia="Times New Roman"/>
          <w:color w:val="000000"/>
          <w:szCs w:val="24"/>
          <w:lang w:eastAsia="en-GB"/>
        </w:rPr>
        <w:t>template SR.22.03.01 of Annex I, specifying information on the matching adjustment portfolios by each material matching adjustment portfolio, following the instructions set out in section S.22.03 of Annex II;</w:t>
      </w:r>
    </w:p>
    <w:p w14:paraId="5A5B6222" w14:textId="77777777" w:rsidR="001D74D3" w:rsidRPr="00C679EB" w:rsidRDefault="001D74D3" w:rsidP="00CC644B">
      <w:pPr>
        <w:shd w:val="clear" w:color="auto" w:fill="FFFFFF"/>
        <w:spacing w:after="0"/>
        <w:ind w:left="567" w:hanging="567"/>
        <w:rPr>
          <w:rFonts w:eastAsia="Times New Roman"/>
          <w:color w:val="000000"/>
          <w:szCs w:val="24"/>
          <w:lang w:eastAsia="en-GB"/>
        </w:rPr>
      </w:pPr>
      <w:r w:rsidRPr="001D1788">
        <w:rPr>
          <w:rFonts w:eastAsia="Times New Roman"/>
          <w:color w:val="000000"/>
          <w:szCs w:val="24"/>
          <w:lang w:eastAsia="en-GB"/>
        </w:rPr>
        <w:t>(g)</w:t>
      </w:r>
      <w:r w:rsidR="001D1788">
        <w:rPr>
          <w:rFonts w:eastAsia="Times New Roman"/>
          <w:color w:val="000000"/>
          <w:szCs w:val="24"/>
          <w:lang w:eastAsia="en-GB"/>
        </w:rPr>
        <w:tab/>
      </w:r>
      <w:r w:rsidRPr="001D1788">
        <w:rPr>
          <w:rFonts w:eastAsia="Times New Roman"/>
          <w:color w:val="000000"/>
          <w:szCs w:val="24"/>
          <w:lang w:eastAsia="en-GB"/>
        </w:rPr>
        <w:t>where the undertaking uses the standard formula for the calculation of the Solvency Capital Requirement, template SR.25.01.01 of Annex I, specifying the Solvency Capital Requirement, following the instructions set out in section S.25.01 of Annex II</w:t>
      </w:r>
      <w:r w:rsidRPr="00C679EB">
        <w:rPr>
          <w:rFonts w:eastAsia="Times New Roman"/>
          <w:color w:val="000000"/>
          <w:szCs w:val="24"/>
          <w:lang w:eastAsia="en-GB"/>
        </w:rPr>
        <w:t>;</w:t>
      </w:r>
    </w:p>
    <w:p w14:paraId="5A5B6223" w14:textId="77777777" w:rsidR="001D74D3" w:rsidRPr="00C679E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(h)</w:t>
      </w:r>
      <w:r>
        <w:rPr>
          <w:rFonts w:eastAsia="Times New Roman"/>
          <w:color w:val="000000"/>
          <w:szCs w:val="24"/>
          <w:lang w:eastAsia="en-GB"/>
        </w:rPr>
        <w:tab/>
      </w:r>
      <w:r w:rsidR="001D74D3" w:rsidRPr="00C679EB">
        <w:rPr>
          <w:rFonts w:eastAsia="Times New Roman"/>
          <w:color w:val="000000"/>
          <w:szCs w:val="24"/>
          <w:lang w:eastAsia="en-GB"/>
        </w:rPr>
        <w:t>where the undertaking uses the a partial internal model or a full internal model for the calculation of the Solvency Capital Requirement, template SR.25.05.01 of Annex I, specifying the Solvency Capital Requirement, following the instructions set out in section S.25.05 of Annex II;</w:t>
      </w:r>
    </w:p>
    <w:p w14:paraId="5A5B6224" w14:textId="77777777" w:rsidR="001D74D3" w:rsidRPr="00C679E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(i)</w:t>
      </w:r>
      <w:r>
        <w:rPr>
          <w:rFonts w:eastAsia="Times New Roman"/>
          <w:color w:val="000000"/>
          <w:szCs w:val="24"/>
          <w:lang w:eastAsia="en-GB"/>
        </w:rPr>
        <w:tab/>
      </w:r>
      <w:r w:rsidR="001D74D3" w:rsidRPr="00C679EB">
        <w:rPr>
          <w:rFonts w:eastAsia="Times New Roman"/>
          <w:color w:val="000000"/>
          <w:szCs w:val="24"/>
          <w:lang w:eastAsia="en-GB"/>
        </w:rPr>
        <w:t>template SR.26.01.01 of Annex I, specifying information on market risk, following the instructions set out in section S.26.01 of Annex II;</w:t>
      </w:r>
    </w:p>
    <w:p w14:paraId="5A5B6225" w14:textId="77777777" w:rsidR="001D74D3" w:rsidRPr="00C679E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(j)</w:t>
      </w:r>
      <w:r>
        <w:rPr>
          <w:rFonts w:eastAsia="Times New Roman"/>
          <w:color w:val="000000"/>
          <w:szCs w:val="24"/>
          <w:lang w:eastAsia="en-GB"/>
        </w:rPr>
        <w:tab/>
      </w:r>
      <w:r w:rsidR="001D74D3" w:rsidRPr="00C679EB">
        <w:rPr>
          <w:rFonts w:eastAsia="Times New Roman"/>
          <w:color w:val="000000"/>
          <w:szCs w:val="24"/>
          <w:lang w:eastAsia="en-GB"/>
        </w:rPr>
        <w:t>template SR.26.02.01 of Annex I, specifying information on counterparty default risk, following the instructions set out in section S.26.02 of Annex II;</w:t>
      </w:r>
    </w:p>
    <w:p w14:paraId="5A5B6226"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(k)</w:t>
      </w:r>
      <w:r>
        <w:rPr>
          <w:rFonts w:eastAsia="Times New Roman"/>
          <w:color w:val="000000"/>
          <w:szCs w:val="24"/>
          <w:lang w:eastAsia="en-GB"/>
        </w:rPr>
        <w:tab/>
      </w:r>
      <w:r w:rsidR="001D74D3" w:rsidRPr="00CC644B">
        <w:rPr>
          <w:rFonts w:eastAsia="Times New Roman"/>
          <w:color w:val="000000"/>
          <w:szCs w:val="24"/>
          <w:lang w:eastAsia="en-GB"/>
        </w:rPr>
        <w:t>template SR.26.03.01 of Annex I, specifying information on life underwriting risk, following the instructions set out in section S.26.03 of Annex II;</w:t>
      </w:r>
    </w:p>
    <w:p w14:paraId="5A5B6227"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(l)</w:t>
      </w:r>
      <w:r>
        <w:rPr>
          <w:rFonts w:eastAsia="Times New Roman"/>
          <w:color w:val="000000"/>
          <w:szCs w:val="24"/>
          <w:lang w:eastAsia="en-GB"/>
        </w:rPr>
        <w:tab/>
      </w:r>
      <w:r w:rsidR="001D74D3" w:rsidRPr="00CC644B">
        <w:rPr>
          <w:rFonts w:eastAsia="Times New Roman"/>
          <w:color w:val="000000"/>
          <w:szCs w:val="24"/>
          <w:lang w:eastAsia="en-GB"/>
        </w:rPr>
        <w:t>template SR.26.04.01 of Annex I, specifying information on health underwriting risk, following the instructions set out in section S.26.04 of Annex II;</w:t>
      </w:r>
    </w:p>
    <w:p w14:paraId="5A5B6228"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(m)</w:t>
      </w:r>
      <w:r>
        <w:rPr>
          <w:rFonts w:eastAsia="Times New Roman"/>
          <w:color w:val="000000"/>
          <w:szCs w:val="24"/>
          <w:lang w:eastAsia="en-GB"/>
        </w:rPr>
        <w:tab/>
      </w:r>
      <w:r w:rsidR="001D74D3" w:rsidRPr="00CC644B">
        <w:rPr>
          <w:rFonts w:eastAsia="Times New Roman"/>
          <w:color w:val="000000"/>
          <w:szCs w:val="24"/>
          <w:lang w:eastAsia="en-GB"/>
        </w:rPr>
        <w:t>template SR.26.05.01 of Annex I, specifying information on non-life underwriting risk, following the instructions set out in section S.26.05 of Annex II;</w:t>
      </w:r>
    </w:p>
    <w:p w14:paraId="5A5B6229" w14:textId="77777777" w:rsidR="001D74D3" w:rsidRPr="00CC644B" w:rsidRDefault="001D1788" w:rsidP="00CC644B">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(n)</w:t>
      </w:r>
      <w:r>
        <w:rPr>
          <w:rFonts w:eastAsia="Times New Roman"/>
          <w:color w:val="000000"/>
          <w:szCs w:val="24"/>
          <w:lang w:eastAsia="en-GB"/>
        </w:rPr>
        <w:tab/>
      </w:r>
      <w:r w:rsidR="001D74D3" w:rsidRPr="00CC644B">
        <w:rPr>
          <w:rFonts w:eastAsia="Times New Roman"/>
          <w:color w:val="000000"/>
          <w:szCs w:val="24"/>
          <w:lang w:eastAsia="en-GB"/>
        </w:rPr>
        <w:t xml:space="preserve">template SR.26.06.01 of Annex I, specifying information on operational risk, following the instructions set out in section S.26.06 of Annex II; </w:t>
      </w:r>
    </w:p>
    <w:p w14:paraId="5A5B622A" w14:textId="77777777" w:rsidR="001D1788" w:rsidRPr="0075251A" w:rsidRDefault="001D1788" w:rsidP="00CC644B">
      <w:pPr>
        <w:spacing w:after="0"/>
        <w:ind w:left="567" w:hanging="567"/>
        <w:rPr>
          <w:rFonts w:eastAsia="Times New Roman"/>
          <w:color w:val="000000"/>
          <w:szCs w:val="24"/>
          <w:lang w:eastAsia="en-GB"/>
        </w:rPr>
      </w:pPr>
      <w:r w:rsidRPr="0075251A">
        <w:rPr>
          <w:rFonts w:eastAsia="Times New Roman"/>
          <w:color w:val="000000"/>
          <w:szCs w:val="24"/>
          <w:lang w:eastAsia="en-GB"/>
        </w:rPr>
        <w:lastRenderedPageBreak/>
        <w:t>(o)</w:t>
      </w:r>
      <w:r w:rsidRPr="0075251A">
        <w:rPr>
          <w:rFonts w:eastAsia="Times New Roman"/>
          <w:color w:val="000000"/>
          <w:szCs w:val="24"/>
          <w:lang w:eastAsia="en-GB"/>
        </w:rPr>
        <w:tab/>
        <w:t>template SR.26.07.01 of Annex I, specifying information on the simplifications used in the calculation of the Solvency Capital Requirement, following the instructions set out in section S.26.07 of Annex II;</w:t>
      </w:r>
    </w:p>
    <w:p w14:paraId="5A5B622B" w14:textId="77777777" w:rsidR="001D1788" w:rsidRPr="0075251A" w:rsidRDefault="001D1788" w:rsidP="00CC644B">
      <w:pPr>
        <w:spacing w:after="0"/>
        <w:ind w:left="567" w:hanging="567"/>
        <w:rPr>
          <w:rFonts w:eastAsia="Times New Roman"/>
          <w:color w:val="000000"/>
          <w:szCs w:val="24"/>
          <w:lang w:eastAsia="en-GB"/>
        </w:rPr>
      </w:pPr>
      <w:r w:rsidRPr="0075251A">
        <w:rPr>
          <w:rFonts w:eastAsia="Times New Roman"/>
          <w:color w:val="000000"/>
          <w:szCs w:val="24"/>
          <w:lang w:eastAsia="en-GB"/>
        </w:rPr>
        <w:t>(p)</w:t>
      </w:r>
      <w:r w:rsidRPr="0075251A">
        <w:rPr>
          <w:rFonts w:eastAsia="Times New Roman"/>
          <w:color w:val="000000"/>
          <w:szCs w:val="24"/>
          <w:lang w:eastAsia="en-GB"/>
        </w:rPr>
        <w:tab/>
        <w:t>for undertakings using a partial internal model or a full internal model, template SR.26.08.01 of Annex I, specifying further information on the internal model used for the Solvency Capital Requirement, following the instructions set out in section S.26.08 of Annex II;</w:t>
      </w:r>
    </w:p>
    <w:p w14:paraId="5A5B622C" w14:textId="77777777" w:rsidR="001D1788" w:rsidRPr="0075251A" w:rsidRDefault="001D1788" w:rsidP="001D1788">
      <w:pPr>
        <w:tabs>
          <w:tab w:val="left" w:pos="9006"/>
        </w:tabs>
        <w:spacing w:after="0"/>
        <w:ind w:left="567" w:hanging="567"/>
        <w:jc w:val="left"/>
        <w:rPr>
          <w:rFonts w:eastAsia="Times New Roman"/>
          <w:color w:val="000000"/>
          <w:szCs w:val="24"/>
          <w:lang w:eastAsia="en-GB"/>
        </w:rPr>
      </w:pPr>
      <w:r w:rsidRPr="0075251A">
        <w:rPr>
          <w:rFonts w:eastAsia="Times New Roman"/>
          <w:color w:val="000000"/>
          <w:szCs w:val="24"/>
          <w:lang w:eastAsia="en-GB"/>
        </w:rPr>
        <w:t>(q)</w:t>
      </w:r>
      <w:r w:rsidRPr="0075251A">
        <w:rPr>
          <w:rFonts w:eastAsia="Times New Roman"/>
          <w:color w:val="000000"/>
          <w:szCs w:val="24"/>
          <w:lang w:eastAsia="en-GB"/>
        </w:rPr>
        <w:tab/>
        <w:t>template SR.27.01.01 of Annex I, specifying information on non-life catastrophe risk, following the instructions set out in section S.27.01 of Annex II.</w:t>
      </w:r>
    </w:p>
    <w:p w14:paraId="5A5B622D" w14:textId="77777777" w:rsidR="001D74D3" w:rsidRPr="00C679EB" w:rsidRDefault="001D1788" w:rsidP="001D1788">
      <w:pPr>
        <w:tabs>
          <w:tab w:val="left" w:pos="567"/>
        </w:tabs>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1D74D3" w:rsidRPr="00C679EB">
        <w:rPr>
          <w:rFonts w:eastAsia="Times New Roman"/>
          <w:color w:val="000000"/>
          <w:szCs w:val="24"/>
          <w:lang w:eastAsia="en-GB"/>
        </w:rPr>
        <w:t xml:space="preserve">Where a partial internal model is used, the </w:t>
      </w:r>
      <w:r w:rsidR="00746A83">
        <w:rPr>
          <w:rFonts w:eastAsia="Times New Roman"/>
          <w:color w:val="000000"/>
          <w:szCs w:val="24"/>
          <w:lang w:eastAsia="en-GB"/>
        </w:rPr>
        <w:t xml:space="preserve">information in the </w:t>
      </w:r>
      <w:r w:rsidR="001D74D3" w:rsidRPr="00C679EB">
        <w:rPr>
          <w:rFonts w:eastAsia="Times New Roman"/>
          <w:color w:val="000000"/>
          <w:szCs w:val="24"/>
          <w:lang w:eastAsia="en-GB"/>
        </w:rPr>
        <w:t xml:space="preserve">templates referred to in </w:t>
      </w:r>
      <w:r w:rsidR="00746A83">
        <w:rPr>
          <w:rFonts w:eastAsia="Times New Roman"/>
          <w:color w:val="000000"/>
          <w:szCs w:val="24"/>
          <w:lang w:eastAsia="en-GB"/>
        </w:rPr>
        <w:t xml:space="preserve">paragraph 1, </w:t>
      </w:r>
      <w:r w:rsidR="001D74D3" w:rsidRPr="00C679EB">
        <w:rPr>
          <w:rFonts w:eastAsia="Times New Roman"/>
          <w:color w:val="000000"/>
          <w:szCs w:val="24"/>
          <w:lang w:eastAsia="en-GB"/>
        </w:rPr>
        <w:t>point</w:t>
      </w:r>
      <w:r w:rsidR="00CC3479">
        <w:rPr>
          <w:rFonts w:eastAsia="Times New Roman"/>
          <w:color w:val="000000"/>
          <w:szCs w:val="24"/>
          <w:lang w:eastAsia="en-GB"/>
        </w:rPr>
        <w:t>s (i) to (o</w:t>
      </w:r>
      <w:r w:rsidR="001D74D3" w:rsidRPr="00C679EB">
        <w:rPr>
          <w:rFonts w:eastAsia="Times New Roman"/>
          <w:color w:val="000000"/>
          <w:szCs w:val="24"/>
          <w:lang w:eastAsia="en-GB"/>
        </w:rPr>
        <w:t>)</w:t>
      </w:r>
      <w:r w:rsidR="00CC3479">
        <w:rPr>
          <w:rFonts w:eastAsia="Times New Roman"/>
          <w:color w:val="000000"/>
          <w:szCs w:val="24"/>
          <w:lang w:eastAsia="en-GB"/>
        </w:rPr>
        <w:t xml:space="preserve"> and (q)</w:t>
      </w:r>
      <w:r w:rsidR="00746A83">
        <w:rPr>
          <w:rFonts w:eastAsia="Times New Roman"/>
          <w:color w:val="000000"/>
          <w:szCs w:val="24"/>
          <w:lang w:eastAsia="en-GB"/>
        </w:rPr>
        <w:t>,</w:t>
      </w:r>
      <w:r w:rsidR="001D74D3" w:rsidRPr="00C679EB">
        <w:rPr>
          <w:rFonts w:eastAsia="Times New Roman"/>
          <w:color w:val="000000"/>
          <w:szCs w:val="24"/>
          <w:lang w:eastAsia="en-GB"/>
        </w:rPr>
        <w:t xml:space="preserve"> shall only be reported in relation to the risks covered by the standard formula and the </w:t>
      </w:r>
      <w:r w:rsidR="00746A83">
        <w:rPr>
          <w:rFonts w:eastAsia="Times New Roman"/>
          <w:color w:val="000000"/>
          <w:szCs w:val="24"/>
          <w:lang w:eastAsia="en-GB"/>
        </w:rPr>
        <w:t xml:space="preserve">information in the </w:t>
      </w:r>
      <w:r w:rsidR="001D74D3" w:rsidRPr="00C679EB">
        <w:rPr>
          <w:rFonts w:eastAsia="Times New Roman"/>
          <w:color w:val="000000"/>
          <w:szCs w:val="24"/>
          <w:lang w:eastAsia="en-GB"/>
        </w:rPr>
        <w:t xml:space="preserve">template referred to in </w:t>
      </w:r>
      <w:r w:rsidR="005F3D71">
        <w:rPr>
          <w:rFonts w:eastAsia="Times New Roman"/>
          <w:color w:val="000000"/>
          <w:szCs w:val="24"/>
          <w:lang w:eastAsia="en-GB"/>
        </w:rPr>
        <w:t>paragraph 1,</w:t>
      </w:r>
      <w:r w:rsidR="00746A83">
        <w:rPr>
          <w:rFonts w:eastAsia="Times New Roman"/>
          <w:color w:val="000000"/>
          <w:szCs w:val="24"/>
          <w:lang w:eastAsia="en-GB"/>
        </w:rPr>
        <w:t xml:space="preserve"> </w:t>
      </w:r>
      <w:r w:rsidR="001D74D3" w:rsidRPr="00C679EB">
        <w:rPr>
          <w:rFonts w:eastAsia="Times New Roman"/>
          <w:color w:val="000000"/>
          <w:szCs w:val="24"/>
          <w:lang w:eastAsia="en-GB"/>
        </w:rPr>
        <w:t>point (p)</w:t>
      </w:r>
      <w:r w:rsidR="00746A83">
        <w:rPr>
          <w:rFonts w:eastAsia="Times New Roman"/>
          <w:color w:val="000000"/>
          <w:szCs w:val="24"/>
          <w:lang w:eastAsia="en-GB"/>
        </w:rPr>
        <w:t>,</w:t>
      </w:r>
      <w:r w:rsidR="001D74D3" w:rsidRPr="00C679EB">
        <w:rPr>
          <w:rFonts w:eastAsia="Times New Roman"/>
          <w:color w:val="000000"/>
          <w:szCs w:val="24"/>
          <w:lang w:eastAsia="en-GB"/>
        </w:rPr>
        <w:t xml:space="preserve"> shall be reported in relation to the risks covered by the internal model.</w:t>
      </w:r>
    </w:p>
    <w:p w14:paraId="5A5B622E" w14:textId="77777777" w:rsidR="001D74D3" w:rsidRDefault="001D1788" w:rsidP="001D1788">
      <w:pPr>
        <w:tabs>
          <w:tab w:val="left" w:pos="567"/>
        </w:tabs>
        <w:spacing w:after="0"/>
        <w:rPr>
          <w:ins w:id="338" w:author="Author"/>
          <w:rFonts w:eastAsia="Times New Roman"/>
          <w:color w:val="000000"/>
          <w:szCs w:val="24"/>
          <w:lang w:eastAsia="en-GB"/>
        </w:rPr>
      </w:pPr>
      <w:r>
        <w:rPr>
          <w:rFonts w:eastAsia="Times New Roman"/>
          <w:color w:val="000000"/>
          <w:szCs w:val="24"/>
          <w:lang w:eastAsia="en-GB"/>
        </w:rPr>
        <w:t>3.</w:t>
      </w:r>
      <w:r>
        <w:rPr>
          <w:rFonts w:eastAsia="Times New Roman"/>
          <w:color w:val="000000"/>
          <w:szCs w:val="24"/>
          <w:lang w:eastAsia="en-GB"/>
        </w:rPr>
        <w:tab/>
      </w:r>
      <w:r w:rsidR="001D74D3" w:rsidRPr="00C679EB">
        <w:rPr>
          <w:rFonts w:eastAsia="Times New Roman"/>
          <w:color w:val="000000"/>
          <w:szCs w:val="24"/>
          <w:lang w:eastAsia="en-GB"/>
        </w:rPr>
        <w:t xml:space="preserve">Where a full internal model is used, the </w:t>
      </w:r>
      <w:r w:rsidR="00746A83">
        <w:rPr>
          <w:rFonts w:eastAsia="Times New Roman"/>
          <w:color w:val="000000"/>
          <w:szCs w:val="24"/>
          <w:lang w:eastAsia="en-GB"/>
        </w:rPr>
        <w:t xml:space="preserve">information in the </w:t>
      </w:r>
      <w:r w:rsidR="001D74D3" w:rsidRPr="00C679EB">
        <w:rPr>
          <w:rFonts w:eastAsia="Times New Roman"/>
          <w:color w:val="000000"/>
          <w:szCs w:val="24"/>
          <w:lang w:eastAsia="en-GB"/>
        </w:rPr>
        <w:t xml:space="preserve">templates referred to in </w:t>
      </w:r>
      <w:r w:rsidR="00746A83">
        <w:rPr>
          <w:rFonts w:eastAsia="Times New Roman"/>
          <w:color w:val="000000"/>
          <w:szCs w:val="24"/>
          <w:lang w:eastAsia="en-GB"/>
        </w:rPr>
        <w:t>paragraph</w:t>
      </w:r>
      <w:r w:rsidR="00DA4010">
        <w:rPr>
          <w:rFonts w:eastAsia="Times New Roman"/>
          <w:color w:val="000000"/>
          <w:szCs w:val="24"/>
          <w:lang w:eastAsia="en-GB"/>
        </w:rPr>
        <w:t xml:space="preserve"> 1</w:t>
      </w:r>
      <w:r w:rsidR="00746A83">
        <w:rPr>
          <w:rFonts w:eastAsia="Times New Roman"/>
          <w:color w:val="000000"/>
          <w:szCs w:val="24"/>
          <w:lang w:eastAsia="en-GB"/>
        </w:rPr>
        <w:t xml:space="preserve">, </w:t>
      </w:r>
      <w:r w:rsidR="001D74D3" w:rsidRPr="00C679EB">
        <w:rPr>
          <w:rFonts w:eastAsia="Times New Roman"/>
          <w:color w:val="000000"/>
          <w:szCs w:val="24"/>
          <w:lang w:eastAsia="en-GB"/>
        </w:rPr>
        <w:t xml:space="preserve">points (i) to </w:t>
      </w:r>
      <w:r w:rsidR="005F3D71">
        <w:rPr>
          <w:rFonts w:eastAsia="Times New Roman"/>
          <w:color w:val="000000"/>
          <w:szCs w:val="24"/>
          <w:lang w:eastAsia="en-GB"/>
        </w:rPr>
        <w:t xml:space="preserve">(o) and </w:t>
      </w:r>
      <w:r w:rsidR="001D74D3" w:rsidRPr="00C679EB">
        <w:rPr>
          <w:rFonts w:eastAsia="Times New Roman"/>
          <w:color w:val="000000"/>
          <w:szCs w:val="24"/>
          <w:lang w:eastAsia="en-GB"/>
        </w:rPr>
        <w:t>(q)</w:t>
      </w:r>
      <w:r w:rsidR="00746A83">
        <w:rPr>
          <w:rFonts w:eastAsia="Times New Roman"/>
          <w:color w:val="000000"/>
          <w:szCs w:val="24"/>
          <w:lang w:eastAsia="en-GB"/>
        </w:rPr>
        <w:t>,</w:t>
      </w:r>
      <w:r w:rsidR="001D74D3" w:rsidRPr="00C679EB">
        <w:rPr>
          <w:rFonts w:eastAsia="Times New Roman"/>
          <w:color w:val="000000"/>
          <w:szCs w:val="24"/>
          <w:lang w:eastAsia="en-GB"/>
        </w:rPr>
        <w:t xml:space="preserve"> shall not be reported and </w:t>
      </w:r>
      <w:r w:rsidR="00746A83">
        <w:rPr>
          <w:rFonts w:eastAsia="Times New Roman"/>
          <w:color w:val="000000"/>
          <w:szCs w:val="24"/>
          <w:lang w:eastAsia="en-GB"/>
        </w:rPr>
        <w:t xml:space="preserve">the information in the </w:t>
      </w:r>
      <w:r w:rsidR="001D74D3" w:rsidRPr="00C679EB">
        <w:rPr>
          <w:rFonts w:eastAsia="Times New Roman"/>
          <w:color w:val="000000"/>
          <w:szCs w:val="24"/>
          <w:lang w:eastAsia="en-GB"/>
        </w:rPr>
        <w:t xml:space="preserve">template referred to in </w:t>
      </w:r>
      <w:r w:rsidR="00746A83">
        <w:rPr>
          <w:rFonts w:eastAsia="Times New Roman"/>
          <w:color w:val="000000"/>
          <w:szCs w:val="24"/>
          <w:lang w:eastAsia="en-GB"/>
        </w:rPr>
        <w:t xml:space="preserve">paragraph 1, </w:t>
      </w:r>
      <w:r w:rsidR="001D74D3" w:rsidRPr="00C679EB">
        <w:rPr>
          <w:rFonts w:eastAsia="Times New Roman"/>
          <w:color w:val="000000"/>
          <w:szCs w:val="24"/>
          <w:lang w:eastAsia="en-GB"/>
        </w:rPr>
        <w:t>point (p)</w:t>
      </w:r>
      <w:r w:rsidR="00746A83">
        <w:rPr>
          <w:rFonts w:eastAsia="Times New Roman"/>
          <w:color w:val="000000"/>
          <w:szCs w:val="24"/>
          <w:lang w:eastAsia="en-GB"/>
        </w:rPr>
        <w:t>,</w:t>
      </w:r>
      <w:r w:rsidR="001D74D3" w:rsidRPr="00C679EB">
        <w:rPr>
          <w:rFonts w:eastAsia="Times New Roman"/>
          <w:color w:val="000000"/>
          <w:szCs w:val="24"/>
          <w:lang w:eastAsia="en-GB"/>
        </w:rPr>
        <w:t xml:space="preserve"> shall be reported.</w:t>
      </w:r>
    </w:p>
    <w:p w14:paraId="67CC47AD" w14:textId="2E84A943" w:rsidR="006B79BD" w:rsidRPr="00C679EB" w:rsidDel="00A03F3F" w:rsidRDefault="006B79BD" w:rsidP="001D1788">
      <w:pPr>
        <w:tabs>
          <w:tab w:val="left" w:pos="567"/>
        </w:tabs>
        <w:spacing w:after="0"/>
        <w:rPr>
          <w:del w:id="339" w:author="Author"/>
          <w:rFonts w:eastAsia="Times New Roman"/>
          <w:color w:val="000000"/>
          <w:szCs w:val="24"/>
          <w:lang w:eastAsia="en-GB"/>
        </w:rPr>
      </w:pPr>
    </w:p>
    <w:p w14:paraId="5A5B622F" w14:textId="61E99C5C" w:rsidR="00850C81" w:rsidRPr="00C679EB" w:rsidRDefault="00850C81" w:rsidP="00850C81">
      <w:pPr>
        <w:pStyle w:val="Titrearticle"/>
      </w:pPr>
      <w:r w:rsidRPr="00C679EB">
        <w:t xml:space="preserve">Article </w:t>
      </w:r>
      <w:r w:rsidR="001D74D3" w:rsidRPr="00C679EB">
        <w:t>2</w:t>
      </w:r>
      <w:ins w:id="340" w:author="Author">
        <w:r w:rsidR="00752B5B">
          <w:t>6</w:t>
        </w:r>
      </w:ins>
      <w:del w:id="341" w:author="Author">
        <w:r w:rsidR="00C9441D" w:rsidDel="00752B5B">
          <w:delText>5</w:delText>
        </w:r>
      </w:del>
    </w:p>
    <w:p w14:paraId="5A5B6230"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individual undertakings — intra-group-transactions information</w:t>
      </w:r>
    </w:p>
    <w:p w14:paraId="5A5B6231" w14:textId="77777777" w:rsidR="001D74D3" w:rsidRPr="00C679EB" w:rsidRDefault="001D74D3" w:rsidP="001D74D3">
      <w:pPr>
        <w:shd w:val="clear" w:color="auto" w:fill="FFFFFF"/>
        <w:spacing w:after="0"/>
        <w:rPr>
          <w:rFonts w:eastAsia="Times New Roman"/>
          <w:color w:val="000000"/>
          <w:szCs w:val="24"/>
          <w:lang w:eastAsia="en-GB"/>
        </w:rPr>
      </w:pPr>
      <w:r w:rsidRPr="00C679EB">
        <w:rPr>
          <w:rFonts w:eastAsia="Times New Roman"/>
          <w:color w:val="000000"/>
          <w:szCs w:val="24"/>
          <w:lang w:eastAsia="en-GB"/>
        </w:rPr>
        <w:t xml:space="preserve">Insurance and reinsurance undertakings which are not part of a group </w:t>
      </w:r>
      <w:r w:rsidR="0040759A">
        <w:rPr>
          <w:rFonts w:eastAsia="Times New Roman"/>
          <w:color w:val="000000"/>
          <w:szCs w:val="24"/>
          <w:lang w:eastAsia="en-GB"/>
        </w:rPr>
        <w:t xml:space="preserve">as </w:t>
      </w:r>
      <w:r w:rsidR="00994552">
        <w:rPr>
          <w:rFonts w:eastAsia="Times New Roman"/>
          <w:color w:val="000000"/>
          <w:szCs w:val="24"/>
          <w:lang w:eastAsia="en-GB"/>
        </w:rPr>
        <w:t xml:space="preserve">referred to in </w:t>
      </w:r>
      <w:r w:rsidRPr="00C679EB">
        <w:rPr>
          <w:rFonts w:eastAsia="Times New Roman"/>
          <w:color w:val="000000"/>
          <w:szCs w:val="24"/>
          <w:lang w:eastAsia="en-GB"/>
        </w:rPr>
        <w:t>Article 213(2)</w:t>
      </w:r>
      <w:r w:rsidR="0040759A">
        <w:rPr>
          <w:rFonts w:eastAsia="Times New Roman"/>
          <w:color w:val="000000"/>
          <w:szCs w:val="24"/>
          <w:lang w:eastAsia="en-GB"/>
        </w:rPr>
        <w:t xml:space="preserve">, points (a), (b) or (c), </w:t>
      </w:r>
      <w:r w:rsidRPr="00C679EB">
        <w:rPr>
          <w:rFonts w:eastAsia="Times New Roman"/>
          <w:color w:val="000000"/>
          <w:szCs w:val="24"/>
          <w:lang w:eastAsia="en-GB"/>
        </w:rPr>
        <w:t>of Directive 2009/138/EC and the parent undertaking of which is a mixed-activity insurance holding company shall submit annually the information referred to in Article 245(2)</w:t>
      </w:r>
      <w:r w:rsidR="0040759A">
        <w:rPr>
          <w:rFonts w:eastAsia="Times New Roman"/>
          <w:color w:val="000000"/>
          <w:szCs w:val="24"/>
          <w:lang w:eastAsia="en-GB"/>
        </w:rPr>
        <w:t>,</w:t>
      </w:r>
      <w:r w:rsidRPr="00C679EB">
        <w:rPr>
          <w:rFonts w:eastAsia="Times New Roman"/>
          <w:color w:val="000000"/>
          <w:szCs w:val="24"/>
          <w:lang w:eastAsia="en-GB"/>
        </w:rPr>
        <w:t xml:space="preserve"> </w:t>
      </w:r>
      <w:r w:rsidR="0040759A">
        <w:rPr>
          <w:rFonts w:eastAsia="Times New Roman"/>
          <w:color w:val="000000"/>
          <w:szCs w:val="24"/>
          <w:lang w:eastAsia="en-GB"/>
        </w:rPr>
        <w:t>second subparagraph</w:t>
      </w:r>
      <w:r w:rsidR="004B6534">
        <w:rPr>
          <w:rFonts w:eastAsia="Times New Roman"/>
          <w:color w:val="000000"/>
          <w:szCs w:val="24"/>
          <w:lang w:eastAsia="en-GB"/>
        </w:rPr>
        <w:t>,</w:t>
      </w:r>
      <w:r w:rsidR="0040759A" w:rsidRPr="00C679EB">
        <w:rPr>
          <w:rFonts w:eastAsia="Times New Roman"/>
          <w:color w:val="000000"/>
          <w:szCs w:val="24"/>
          <w:lang w:eastAsia="en-GB"/>
        </w:rPr>
        <w:t xml:space="preserve"> </w:t>
      </w:r>
      <w:r w:rsidRPr="00C679EB">
        <w:rPr>
          <w:rFonts w:eastAsia="Times New Roman"/>
          <w:color w:val="000000"/>
          <w:szCs w:val="24"/>
          <w:lang w:eastAsia="en-GB"/>
        </w:rPr>
        <w:t>of that Directive, in conjunction with Article 265 of that Directive, using the following templates</w:t>
      </w:r>
      <w:r w:rsidR="0040759A">
        <w:rPr>
          <w:rFonts w:eastAsia="Times New Roman"/>
          <w:color w:val="000000"/>
          <w:szCs w:val="24"/>
          <w:lang w:eastAsia="en-GB"/>
        </w:rPr>
        <w:t xml:space="preserve"> </w:t>
      </w:r>
      <w:r w:rsidR="004B6534">
        <w:rPr>
          <w:rFonts w:eastAsia="Times New Roman"/>
          <w:color w:val="000000"/>
          <w:szCs w:val="24"/>
          <w:lang w:eastAsia="en-GB"/>
        </w:rPr>
        <w:t xml:space="preserve">and </w:t>
      </w:r>
      <w:r w:rsidR="004B6534">
        <w:t>complying with the following instructions</w:t>
      </w:r>
      <w:r w:rsidRPr="00C679EB">
        <w:rPr>
          <w:rFonts w:eastAsia="Times New Roman"/>
          <w:color w:val="000000"/>
          <w:szCs w:val="24"/>
          <w:lang w:eastAsia="en-GB"/>
        </w:rPr>
        <w:t>:</w:t>
      </w:r>
    </w:p>
    <w:p w14:paraId="5A5B6232" w14:textId="77777777" w:rsidR="001D74D3" w:rsidRPr="00CC644B" w:rsidRDefault="001D74D3" w:rsidP="001D1788">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(a)</w:t>
      </w:r>
      <w:r w:rsidR="001D1788">
        <w:rPr>
          <w:rFonts w:ascii="inherit" w:eastAsia="Times New Roman" w:hAnsi="inherit"/>
          <w:color w:val="000000"/>
          <w:szCs w:val="24"/>
          <w:lang w:eastAsia="en-GB"/>
        </w:rPr>
        <w:tab/>
      </w:r>
      <w:r w:rsidRPr="00C679EB">
        <w:rPr>
          <w:rFonts w:eastAsia="Times New Roman"/>
          <w:color w:val="000000"/>
          <w:szCs w:val="24"/>
          <w:lang w:eastAsia="en-GB"/>
        </w:rPr>
        <w:t>template S.36.01.01 of Annex I, specifying information on significant intra-grou</w:t>
      </w:r>
      <w:r w:rsidRPr="00CC644B">
        <w:rPr>
          <w:rFonts w:eastAsia="Times New Roman"/>
          <w:color w:val="000000"/>
          <w:szCs w:val="24"/>
          <w:lang w:eastAsia="en-GB"/>
        </w:rPr>
        <w:t>p-transactions, involving equity-type transactions, debt and asset transfer, following the instructions set out in section S.36.01 of Annex II;</w:t>
      </w:r>
    </w:p>
    <w:p w14:paraId="5A5B6233" w14:textId="77777777" w:rsidR="001D74D3"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(b)</w:t>
      </w:r>
      <w:r>
        <w:rPr>
          <w:rFonts w:eastAsia="Times New Roman"/>
          <w:color w:val="000000"/>
          <w:szCs w:val="24"/>
          <w:lang w:eastAsia="en-GB"/>
        </w:rPr>
        <w:tab/>
      </w:r>
      <w:r w:rsidR="001D74D3" w:rsidRPr="00CC644B">
        <w:rPr>
          <w:rFonts w:eastAsia="Times New Roman"/>
          <w:color w:val="000000"/>
          <w:szCs w:val="24"/>
          <w:lang w:eastAsia="en-GB"/>
        </w:rPr>
        <w:t>template S.36.02.01 of Annex I, specifying information on significant intra-group-transactions on derivatives, including the guarantees supporting any derivatives instruments, following the instructions set out in section S.36.02 of Annex II;</w:t>
      </w:r>
    </w:p>
    <w:p w14:paraId="5A5B6234" w14:textId="77777777" w:rsidR="001D74D3"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(c)</w:t>
      </w:r>
      <w:r>
        <w:rPr>
          <w:rFonts w:eastAsia="Times New Roman"/>
          <w:color w:val="000000"/>
          <w:szCs w:val="24"/>
          <w:lang w:eastAsia="en-GB"/>
        </w:rPr>
        <w:tab/>
      </w:r>
      <w:r w:rsidR="004959D0">
        <w:rPr>
          <w:rFonts w:eastAsia="Times New Roman"/>
          <w:color w:val="000000"/>
          <w:szCs w:val="24"/>
          <w:lang w:eastAsia="en-GB"/>
        </w:rPr>
        <w:t xml:space="preserve">template </w:t>
      </w:r>
      <w:r w:rsidR="001D74D3" w:rsidRPr="00CC644B">
        <w:rPr>
          <w:rFonts w:eastAsia="Times New Roman"/>
          <w:color w:val="000000"/>
          <w:szCs w:val="24"/>
          <w:lang w:eastAsia="en-GB"/>
        </w:rPr>
        <w:t xml:space="preserve">S.36.03.01 of Annex I, specifying information on significant intra-group-transactions on off-balance sheet </w:t>
      </w:r>
      <w:r w:rsidR="00BE0822">
        <w:rPr>
          <w:rFonts w:eastAsia="Times New Roman"/>
          <w:color w:val="000000"/>
          <w:szCs w:val="24"/>
          <w:lang w:eastAsia="en-GB"/>
        </w:rPr>
        <w:t xml:space="preserve">items </w:t>
      </w:r>
      <w:r w:rsidR="001D74D3" w:rsidRPr="00CC644B">
        <w:rPr>
          <w:rFonts w:eastAsia="Times New Roman"/>
          <w:color w:val="000000"/>
          <w:szCs w:val="24"/>
          <w:lang w:eastAsia="en-GB"/>
        </w:rPr>
        <w:t>and contingent liabilities, following the instructions set out in section S.36.03 of Annex II;</w:t>
      </w:r>
    </w:p>
    <w:p w14:paraId="5A5B6235" w14:textId="77777777" w:rsidR="001D74D3" w:rsidRPr="001D1788" w:rsidRDefault="001D1788" w:rsidP="001D1788">
      <w:pPr>
        <w:spacing w:after="0"/>
        <w:ind w:left="567" w:hanging="567"/>
        <w:rPr>
          <w:rFonts w:eastAsia="Times New Roman"/>
          <w:color w:val="000000"/>
          <w:szCs w:val="24"/>
          <w:lang w:eastAsia="en-GB"/>
        </w:rPr>
      </w:pPr>
      <w:r>
        <w:rPr>
          <w:rFonts w:eastAsia="Times New Roman"/>
          <w:color w:val="000000"/>
          <w:szCs w:val="24"/>
          <w:lang w:eastAsia="en-GB"/>
        </w:rPr>
        <w:t>(d)</w:t>
      </w:r>
      <w:r>
        <w:rPr>
          <w:rFonts w:eastAsia="Times New Roman"/>
          <w:color w:val="000000"/>
          <w:szCs w:val="24"/>
          <w:lang w:eastAsia="en-GB"/>
        </w:rPr>
        <w:tab/>
      </w:r>
      <w:r w:rsidR="001D74D3" w:rsidRPr="001D1788">
        <w:rPr>
          <w:rFonts w:eastAsia="Times New Roman"/>
          <w:color w:val="000000"/>
          <w:szCs w:val="24"/>
          <w:lang w:eastAsia="en-GB"/>
        </w:rPr>
        <w:t>template S.36.04.01 of Annex I, specifying information on significant intra-group-transactions on insurance and reinsurance, following the instructions set out in section S.36.04 of Annex II;</w:t>
      </w:r>
    </w:p>
    <w:p w14:paraId="5A5B6236" w14:textId="77777777" w:rsidR="001D74D3" w:rsidRPr="00C679EB" w:rsidRDefault="001D74D3" w:rsidP="001D1788">
      <w:pPr>
        <w:spacing w:after="0"/>
        <w:ind w:left="567" w:hanging="567"/>
        <w:rPr>
          <w:rFonts w:eastAsia="Times New Roman"/>
          <w:color w:val="000000"/>
          <w:szCs w:val="24"/>
          <w:lang w:eastAsia="en-GB"/>
        </w:rPr>
      </w:pPr>
      <w:r w:rsidRPr="001D1788">
        <w:rPr>
          <w:rFonts w:eastAsia="Times New Roman"/>
          <w:color w:val="000000"/>
          <w:szCs w:val="24"/>
          <w:lang w:eastAsia="en-GB"/>
        </w:rPr>
        <w:t>(</w:t>
      </w:r>
      <w:r w:rsidR="001D1788">
        <w:rPr>
          <w:rFonts w:eastAsia="Times New Roman"/>
          <w:color w:val="000000"/>
          <w:szCs w:val="24"/>
          <w:lang w:eastAsia="en-GB"/>
        </w:rPr>
        <w:t>e)</w:t>
      </w:r>
      <w:r w:rsidR="001D1788">
        <w:rPr>
          <w:rFonts w:eastAsia="Times New Roman"/>
          <w:color w:val="000000"/>
          <w:szCs w:val="24"/>
          <w:lang w:eastAsia="en-GB"/>
        </w:rPr>
        <w:tab/>
      </w:r>
      <w:r w:rsidR="0009163D">
        <w:rPr>
          <w:rFonts w:eastAsia="Times New Roman"/>
          <w:color w:val="000000"/>
          <w:szCs w:val="24"/>
          <w:lang w:eastAsia="en-GB"/>
        </w:rPr>
        <w:t xml:space="preserve">template </w:t>
      </w:r>
      <w:r w:rsidRPr="001D1788">
        <w:rPr>
          <w:rFonts w:eastAsia="Times New Roman"/>
          <w:color w:val="000000"/>
          <w:szCs w:val="24"/>
          <w:lang w:eastAsia="en-GB"/>
        </w:rPr>
        <w:t>S.36.05.01 of Annex I, specifying information on significant intra-group transactions on profit and loss, following the instructions set out in section S.36.05 of Annex II.</w:t>
      </w:r>
    </w:p>
    <w:p w14:paraId="5A5B6237" w14:textId="1071DEAA" w:rsidR="00850C81" w:rsidRPr="00C679EB" w:rsidRDefault="00850C81" w:rsidP="00850C81">
      <w:pPr>
        <w:pStyle w:val="Titrearticle"/>
      </w:pPr>
      <w:r w:rsidRPr="00C679EB">
        <w:lastRenderedPageBreak/>
        <w:t xml:space="preserve">Article </w:t>
      </w:r>
      <w:r w:rsidR="001D74D3" w:rsidRPr="00C679EB">
        <w:t>2</w:t>
      </w:r>
      <w:ins w:id="342" w:author="Author">
        <w:r w:rsidR="00752B5B">
          <w:t>7</w:t>
        </w:r>
      </w:ins>
      <w:del w:id="343" w:author="Author">
        <w:r w:rsidR="00C9441D" w:rsidDel="00752B5B">
          <w:delText>6</w:delText>
        </w:r>
      </w:del>
    </w:p>
    <w:p w14:paraId="5A5B6238"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Quantitative templates for individual undertakings — intra-group transactions information</w:t>
      </w:r>
    </w:p>
    <w:p w14:paraId="5A5B6239" w14:textId="72DF7217" w:rsidR="001D74D3" w:rsidRPr="00C679EB" w:rsidRDefault="001D74D3" w:rsidP="001D74D3">
      <w:pPr>
        <w:shd w:val="clear" w:color="auto" w:fill="FFFFFF"/>
        <w:spacing w:after="0"/>
        <w:rPr>
          <w:rFonts w:eastAsia="Times New Roman"/>
          <w:color w:val="000000"/>
          <w:szCs w:val="24"/>
          <w:lang w:eastAsia="en-GB"/>
        </w:rPr>
      </w:pPr>
      <w:r w:rsidRPr="00C679EB">
        <w:rPr>
          <w:rFonts w:eastAsia="Times New Roman"/>
          <w:color w:val="000000"/>
          <w:szCs w:val="24"/>
          <w:lang w:eastAsia="en-GB"/>
        </w:rPr>
        <w:t xml:space="preserve">Insurance and reinsurance undertakings which are not part of a group </w:t>
      </w:r>
      <w:r w:rsidR="00E97C4A">
        <w:rPr>
          <w:rFonts w:eastAsia="Times New Roman"/>
          <w:color w:val="000000"/>
          <w:szCs w:val="24"/>
          <w:lang w:eastAsia="en-GB"/>
        </w:rPr>
        <w:t xml:space="preserve">as </w:t>
      </w:r>
      <w:r w:rsidRPr="00C679EB">
        <w:rPr>
          <w:rFonts w:eastAsia="Times New Roman"/>
          <w:color w:val="000000"/>
          <w:szCs w:val="24"/>
          <w:lang w:eastAsia="en-GB"/>
        </w:rPr>
        <w:t>referred to in Article 213(2)</w:t>
      </w:r>
      <w:r w:rsidR="006C0C72">
        <w:rPr>
          <w:rFonts w:eastAsia="Times New Roman"/>
          <w:color w:val="000000"/>
          <w:szCs w:val="24"/>
          <w:lang w:eastAsia="en-GB"/>
        </w:rPr>
        <w:t>,</w:t>
      </w:r>
      <w:r w:rsidRPr="00C679EB">
        <w:rPr>
          <w:rFonts w:eastAsia="Times New Roman"/>
          <w:color w:val="000000"/>
          <w:szCs w:val="24"/>
          <w:lang w:eastAsia="en-GB"/>
        </w:rPr>
        <w:t xml:space="preserve"> </w:t>
      </w:r>
      <w:r w:rsidR="006C0C72">
        <w:rPr>
          <w:rFonts w:eastAsia="Times New Roman"/>
          <w:color w:val="000000"/>
          <w:szCs w:val="24"/>
          <w:lang w:eastAsia="en-GB"/>
        </w:rPr>
        <w:t>points (a), (b) or (c),</w:t>
      </w:r>
      <w:r w:rsidR="006C0C72" w:rsidRPr="00C679EB">
        <w:rPr>
          <w:rFonts w:eastAsia="Times New Roman"/>
          <w:color w:val="000000"/>
          <w:szCs w:val="24"/>
          <w:lang w:eastAsia="en-GB"/>
        </w:rPr>
        <w:t xml:space="preserve"> </w:t>
      </w:r>
      <w:r w:rsidRPr="00C679EB">
        <w:rPr>
          <w:rFonts w:eastAsia="Times New Roman"/>
          <w:color w:val="000000"/>
          <w:szCs w:val="24"/>
          <w:lang w:eastAsia="en-GB"/>
        </w:rPr>
        <w:t xml:space="preserve">of Directive 2009/138/EC and the parent undertaking of which is a mixed-activity insurance holding company shall report very significant intra-group transactions </w:t>
      </w:r>
      <w:r w:rsidR="00E97C4A">
        <w:rPr>
          <w:rFonts w:eastAsia="Times New Roman"/>
          <w:color w:val="000000"/>
          <w:szCs w:val="24"/>
          <w:lang w:eastAsia="en-GB"/>
        </w:rPr>
        <w:t xml:space="preserve">as </w:t>
      </w:r>
      <w:r w:rsidRPr="00C679EB">
        <w:rPr>
          <w:rFonts w:eastAsia="Times New Roman"/>
          <w:color w:val="000000"/>
          <w:szCs w:val="24"/>
          <w:lang w:eastAsia="en-GB"/>
        </w:rPr>
        <w:t>referred to in Article</w:t>
      </w:r>
      <w:r w:rsidR="00E97C4A">
        <w:rPr>
          <w:rFonts w:eastAsia="Times New Roman"/>
          <w:color w:val="000000"/>
          <w:szCs w:val="24"/>
          <w:lang w:eastAsia="en-GB"/>
        </w:rPr>
        <w:t> </w:t>
      </w:r>
      <w:r w:rsidRPr="00C679EB">
        <w:rPr>
          <w:rFonts w:eastAsia="Times New Roman"/>
          <w:color w:val="000000"/>
          <w:szCs w:val="24"/>
          <w:lang w:eastAsia="en-GB"/>
        </w:rPr>
        <w:t>245(2)</w:t>
      </w:r>
      <w:r w:rsidR="00E97C4A">
        <w:rPr>
          <w:rFonts w:eastAsia="Times New Roman"/>
          <w:color w:val="000000"/>
          <w:szCs w:val="24"/>
          <w:lang w:eastAsia="en-GB"/>
        </w:rPr>
        <w:t>,</w:t>
      </w:r>
      <w:r w:rsidRPr="00C679EB">
        <w:rPr>
          <w:rFonts w:eastAsia="Times New Roman"/>
          <w:color w:val="000000"/>
          <w:szCs w:val="24"/>
          <w:lang w:eastAsia="en-GB"/>
        </w:rPr>
        <w:t xml:space="preserve"> </w:t>
      </w:r>
      <w:r w:rsidR="00E97C4A">
        <w:rPr>
          <w:rFonts w:eastAsia="Times New Roman"/>
          <w:color w:val="000000"/>
          <w:szCs w:val="24"/>
          <w:lang w:eastAsia="en-GB"/>
        </w:rPr>
        <w:t>second subparagraph,</w:t>
      </w:r>
      <w:r w:rsidR="00E97C4A" w:rsidRPr="00C679EB">
        <w:rPr>
          <w:rFonts w:eastAsia="Times New Roman"/>
          <w:color w:val="000000"/>
          <w:szCs w:val="24"/>
          <w:lang w:eastAsia="en-GB"/>
        </w:rPr>
        <w:t xml:space="preserve"> </w:t>
      </w:r>
      <w:r w:rsidRPr="00C679EB">
        <w:rPr>
          <w:rFonts w:eastAsia="Times New Roman"/>
          <w:color w:val="000000"/>
          <w:szCs w:val="24"/>
          <w:lang w:eastAsia="en-GB"/>
        </w:rPr>
        <w:t xml:space="preserve">of that Directive, and intra-group transactions to be reported in all circumstances </w:t>
      </w:r>
      <w:r w:rsidR="00E97C4A">
        <w:rPr>
          <w:rFonts w:eastAsia="Times New Roman"/>
          <w:color w:val="000000"/>
          <w:szCs w:val="24"/>
          <w:lang w:eastAsia="en-GB"/>
        </w:rPr>
        <w:t xml:space="preserve">as </w:t>
      </w:r>
      <w:r w:rsidRPr="00C679EB">
        <w:rPr>
          <w:rFonts w:eastAsia="Times New Roman"/>
          <w:color w:val="000000"/>
          <w:szCs w:val="24"/>
          <w:lang w:eastAsia="en-GB"/>
        </w:rPr>
        <w:t>referred to in Article 245(3) of that Directive, as soon as practicable using the relevant templates among templates S.36.0</w:t>
      </w:r>
      <w:del w:id="344" w:author="Author">
        <w:r w:rsidRPr="00C679EB" w:rsidDel="00C22258">
          <w:rPr>
            <w:rFonts w:eastAsia="Times New Roman"/>
            <w:color w:val="000000"/>
            <w:szCs w:val="24"/>
            <w:lang w:eastAsia="en-GB"/>
          </w:rPr>
          <w:delText>0</w:delText>
        </w:r>
      </w:del>
      <w:ins w:id="345" w:author="Author">
        <w:r w:rsidR="00C22258">
          <w:rPr>
            <w:rFonts w:eastAsia="Times New Roman"/>
            <w:color w:val="000000"/>
            <w:szCs w:val="24"/>
            <w:lang w:eastAsia="en-GB"/>
          </w:rPr>
          <w:t>1</w:t>
        </w:r>
      </w:ins>
      <w:r w:rsidRPr="00C679EB">
        <w:rPr>
          <w:rFonts w:eastAsia="Times New Roman"/>
          <w:color w:val="000000"/>
          <w:szCs w:val="24"/>
          <w:lang w:eastAsia="en-GB"/>
        </w:rPr>
        <w:t>.01 to S.36.05.01 of Annex I to this Regulation, following the instructions set out in section S.36.0</w:t>
      </w:r>
      <w:ins w:id="346" w:author="Author">
        <w:r w:rsidR="00C22258">
          <w:rPr>
            <w:rFonts w:eastAsia="Times New Roman"/>
            <w:color w:val="000000"/>
            <w:szCs w:val="24"/>
            <w:lang w:eastAsia="en-GB"/>
          </w:rPr>
          <w:t>1</w:t>
        </w:r>
      </w:ins>
      <w:del w:id="347" w:author="Author">
        <w:r w:rsidRPr="00C679EB" w:rsidDel="00C22258">
          <w:rPr>
            <w:rFonts w:eastAsia="Times New Roman"/>
            <w:color w:val="000000"/>
            <w:szCs w:val="24"/>
            <w:lang w:eastAsia="en-GB"/>
          </w:rPr>
          <w:delText>0</w:delText>
        </w:r>
      </w:del>
      <w:r w:rsidRPr="00C679EB">
        <w:rPr>
          <w:rFonts w:eastAsia="Times New Roman"/>
          <w:color w:val="000000"/>
          <w:szCs w:val="24"/>
          <w:lang w:eastAsia="en-GB"/>
        </w:rPr>
        <w:t xml:space="preserve"> to S.36.05 of Annex II to this Regulation.</w:t>
      </w:r>
    </w:p>
    <w:p w14:paraId="5A5B623A" w14:textId="77777777" w:rsidR="001D74D3" w:rsidRPr="00CC644B" w:rsidRDefault="001D74D3" w:rsidP="001D74D3">
      <w:pPr>
        <w:pStyle w:val="ChapterTitle"/>
        <w:rPr>
          <w:rFonts w:eastAsia="Times New Roman"/>
          <w:bCs/>
          <w:color w:val="000000"/>
          <w:sz w:val="24"/>
          <w:szCs w:val="24"/>
          <w:lang w:eastAsia="en-GB"/>
        </w:rPr>
      </w:pPr>
      <w:r w:rsidRPr="00CC644B">
        <w:rPr>
          <w:rFonts w:eastAsia="Times New Roman"/>
          <w:bCs/>
          <w:color w:val="000000"/>
          <w:sz w:val="24"/>
          <w:szCs w:val="24"/>
          <w:lang w:eastAsia="en-GB"/>
        </w:rPr>
        <w:t>CHAPTER III</w:t>
      </w:r>
    </w:p>
    <w:p w14:paraId="5A5B623B" w14:textId="77777777" w:rsidR="001D74D3" w:rsidRPr="00CC644B" w:rsidRDefault="001D74D3" w:rsidP="001D74D3">
      <w:pPr>
        <w:pStyle w:val="ChapterTitle"/>
        <w:rPr>
          <w:rFonts w:eastAsia="Times New Roman"/>
          <w:bCs/>
          <w:color w:val="000000"/>
          <w:sz w:val="24"/>
          <w:szCs w:val="24"/>
          <w:lang w:eastAsia="en-GB"/>
        </w:rPr>
      </w:pPr>
      <w:r w:rsidRPr="00CC644B">
        <w:rPr>
          <w:rFonts w:eastAsia="Times New Roman"/>
          <w:bCs/>
          <w:color w:val="000000"/>
          <w:sz w:val="24"/>
          <w:szCs w:val="24"/>
          <w:lang w:eastAsia="en-GB"/>
        </w:rPr>
        <w:t>QUANTITATIVE REPORTING TEMPLATES FOR GROUPS</w:t>
      </w:r>
    </w:p>
    <w:p w14:paraId="5A5B623C" w14:textId="2D6567CB" w:rsidR="00850C81" w:rsidRPr="00CC644B" w:rsidRDefault="00850C81" w:rsidP="00850C81">
      <w:pPr>
        <w:pStyle w:val="Titrearticle"/>
      </w:pPr>
      <w:r w:rsidRPr="00CC644B">
        <w:t xml:space="preserve">Article </w:t>
      </w:r>
      <w:r w:rsidR="001D74D3" w:rsidRPr="00CC644B">
        <w:t>2</w:t>
      </w:r>
      <w:ins w:id="348" w:author="Author">
        <w:r w:rsidR="00752B5B">
          <w:t>8</w:t>
        </w:r>
      </w:ins>
      <w:del w:id="349" w:author="Author">
        <w:r w:rsidR="00C9441D" w:rsidDel="00752B5B">
          <w:delText>7</w:delText>
        </w:r>
      </w:del>
    </w:p>
    <w:p w14:paraId="5A5B623D"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Quarterly quantitative templates for groups</w:t>
      </w:r>
    </w:p>
    <w:p w14:paraId="5A5B623E" w14:textId="77777777" w:rsidR="001D74D3" w:rsidRPr="00C679EB" w:rsidRDefault="001D74D3" w:rsidP="001D74D3">
      <w:pPr>
        <w:shd w:val="clear" w:color="auto" w:fill="FFFFFF"/>
        <w:spacing w:after="0"/>
        <w:rPr>
          <w:rFonts w:eastAsia="Times New Roman"/>
          <w:color w:val="000000"/>
          <w:szCs w:val="24"/>
          <w:lang w:eastAsia="en-GB"/>
        </w:rPr>
      </w:pPr>
      <w:r w:rsidRPr="00C679EB">
        <w:rPr>
          <w:rFonts w:eastAsia="Times New Roman"/>
          <w:color w:val="000000"/>
          <w:szCs w:val="24"/>
          <w:lang w:eastAsia="en-GB"/>
        </w:rPr>
        <w:t>1.</w:t>
      </w:r>
      <w:r w:rsidR="00A04327">
        <w:rPr>
          <w:rFonts w:eastAsia="Times New Roman"/>
          <w:color w:val="000000"/>
          <w:szCs w:val="24"/>
          <w:lang w:eastAsia="en-GB"/>
        </w:rPr>
        <w:tab/>
      </w:r>
      <w:r w:rsidRPr="00C679EB">
        <w:rPr>
          <w:rFonts w:eastAsia="Times New Roman"/>
          <w:color w:val="000000"/>
          <w:szCs w:val="24"/>
          <w:lang w:eastAsia="en-GB"/>
        </w:rPr>
        <w:t>Participating insurance and reinsurance undertakings, insurance holding companies and mixed financial holding companies shall submit quarterly, unless the scope or the frequency of the reporting is limited in accordance with Article</w:t>
      </w:r>
      <w:r w:rsidR="00A04327">
        <w:rPr>
          <w:rFonts w:eastAsia="Times New Roman"/>
          <w:color w:val="000000"/>
          <w:szCs w:val="24"/>
          <w:lang w:eastAsia="en-GB"/>
        </w:rPr>
        <w:t> </w:t>
      </w:r>
      <w:r w:rsidRPr="00C679EB">
        <w:rPr>
          <w:rFonts w:eastAsia="Times New Roman"/>
          <w:color w:val="000000"/>
          <w:szCs w:val="24"/>
          <w:lang w:eastAsia="en-GB"/>
        </w:rPr>
        <w:t>254(2)</w:t>
      </w:r>
      <w:r w:rsidR="006D374D" w:rsidRPr="00C679EB">
        <w:rPr>
          <w:rFonts w:eastAsia="Times New Roman"/>
          <w:color w:val="000000"/>
          <w:szCs w:val="24"/>
          <w:lang w:eastAsia="en-GB"/>
        </w:rPr>
        <w:t>,</w:t>
      </w:r>
      <w:r w:rsidRPr="00C679EB">
        <w:rPr>
          <w:rFonts w:eastAsia="Times New Roman"/>
          <w:color w:val="000000"/>
          <w:szCs w:val="24"/>
          <w:lang w:eastAsia="en-GB"/>
        </w:rPr>
        <w:t xml:space="preserve"> </w:t>
      </w:r>
      <w:r w:rsidR="006D374D" w:rsidRPr="00C679EB">
        <w:rPr>
          <w:rFonts w:eastAsia="Times New Roman"/>
          <w:color w:val="000000"/>
          <w:szCs w:val="24"/>
          <w:lang w:eastAsia="en-GB"/>
        </w:rPr>
        <w:t>second subparagraph</w:t>
      </w:r>
      <w:r w:rsidR="00D6387D">
        <w:rPr>
          <w:rFonts w:eastAsia="Times New Roman"/>
          <w:color w:val="000000"/>
          <w:szCs w:val="24"/>
          <w:lang w:eastAsia="en-GB"/>
        </w:rPr>
        <w:t>,</w:t>
      </w:r>
      <w:r w:rsidR="006D374D" w:rsidRPr="00C679EB">
        <w:rPr>
          <w:rFonts w:eastAsia="Times New Roman"/>
          <w:color w:val="000000"/>
          <w:szCs w:val="24"/>
          <w:lang w:eastAsia="en-GB"/>
        </w:rPr>
        <w:t xml:space="preserve"> </w:t>
      </w:r>
      <w:r w:rsidRPr="00C679EB">
        <w:rPr>
          <w:rFonts w:eastAsia="Times New Roman"/>
          <w:color w:val="000000"/>
          <w:szCs w:val="24"/>
          <w:lang w:eastAsia="en-GB"/>
        </w:rPr>
        <w:t>of Directive 2009/138/EC, the information referred to in Article 304(1)</w:t>
      </w:r>
      <w:r w:rsidR="00A04327">
        <w:rPr>
          <w:rFonts w:eastAsia="Times New Roman"/>
          <w:color w:val="000000"/>
          <w:szCs w:val="24"/>
          <w:lang w:eastAsia="en-GB"/>
        </w:rPr>
        <w:t>, point </w:t>
      </w:r>
      <w:r w:rsidRPr="00C679EB">
        <w:rPr>
          <w:rFonts w:eastAsia="Times New Roman"/>
          <w:color w:val="000000"/>
          <w:szCs w:val="24"/>
          <w:lang w:eastAsia="en-GB"/>
        </w:rPr>
        <w:t>(d)</w:t>
      </w:r>
      <w:r w:rsidR="00A04327">
        <w:rPr>
          <w:rFonts w:eastAsia="Times New Roman"/>
          <w:color w:val="000000"/>
          <w:szCs w:val="24"/>
          <w:lang w:eastAsia="en-GB"/>
        </w:rPr>
        <w:t>,</w:t>
      </w:r>
      <w:r w:rsidRPr="00C679EB">
        <w:rPr>
          <w:rFonts w:eastAsia="Times New Roman"/>
          <w:color w:val="000000"/>
          <w:szCs w:val="24"/>
          <w:lang w:eastAsia="en-GB"/>
        </w:rPr>
        <w:t xml:space="preserve"> of Dele</w:t>
      </w:r>
      <w:r w:rsidR="001B576F">
        <w:rPr>
          <w:rFonts w:eastAsia="Times New Roman"/>
          <w:color w:val="000000"/>
          <w:szCs w:val="24"/>
          <w:lang w:eastAsia="en-GB"/>
        </w:rPr>
        <w:t xml:space="preserve">gated Regulation (EU) 2015/35, </w:t>
      </w:r>
      <w:r w:rsidRPr="00C679EB">
        <w:rPr>
          <w:rFonts w:eastAsia="Times New Roman"/>
          <w:color w:val="000000"/>
          <w:szCs w:val="24"/>
          <w:lang w:eastAsia="en-GB"/>
        </w:rPr>
        <w:t>using the following templates</w:t>
      </w:r>
      <w:r w:rsidR="004827C0">
        <w:rPr>
          <w:rFonts w:eastAsia="Times New Roman"/>
          <w:color w:val="000000"/>
          <w:szCs w:val="24"/>
          <w:lang w:eastAsia="en-GB"/>
        </w:rPr>
        <w:t xml:space="preserve"> and </w:t>
      </w:r>
      <w:r w:rsidR="004827C0">
        <w:t>complying with the following instructions</w:t>
      </w:r>
      <w:r w:rsidRPr="00C679EB">
        <w:rPr>
          <w:rFonts w:eastAsia="Times New Roman"/>
          <w:color w:val="000000"/>
          <w:szCs w:val="24"/>
          <w:lang w:eastAsia="en-GB"/>
        </w:rPr>
        <w:t>:</w:t>
      </w:r>
    </w:p>
    <w:p w14:paraId="5A5B623F"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S.01.01.05 of Annex I, specifying the content of the submission, following the instructions set out in section S.01.01 of Annex III;</w:t>
      </w:r>
    </w:p>
    <w:p w14:paraId="5A5B6240"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S.01.02.04 of Annex I, specifying basic information on the group and the content of the reporting in general, following the instructions set out in section S.01.02 of Annex III;</w:t>
      </w:r>
    </w:p>
    <w:p w14:paraId="5A5B6241"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t xml:space="preserve">where, for the calculation of group solvency, the group uses method 1 as specified in Article 230 of Directive 2009/138/EC, either exclusively or in combination with method 2 as </w:t>
      </w:r>
      <w:r w:rsidR="00832912">
        <w:rPr>
          <w:rFonts w:eastAsia="Times New Roman"/>
          <w:color w:val="000000"/>
          <w:szCs w:val="24"/>
          <w:lang w:eastAsia="en-GB"/>
        </w:rPr>
        <w:t xml:space="preserve">specified </w:t>
      </w:r>
      <w:r w:rsidRPr="0075251A">
        <w:rPr>
          <w:rFonts w:eastAsia="Times New Roman"/>
          <w:color w:val="000000"/>
          <w:szCs w:val="24"/>
          <w:lang w:eastAsia="en-GB"/>
        </w:rPr>
        <w:t>in Article 233 of that Directive, template S.02.01.02 of Annex I to this Regulation, specifying balance sheet information</w:t>
      </w:r>
      <w:r w:rsidR="004827C0" w:rsidRPr="0075251A">
        <w:rPr>
          <w:rFonts w:eastAsia="Times New Roman"/>
          <w:color w:val="000000"/>
          <w:szCs w:val="24"/>
          <w:lang w:eastAsia="en-GB"/>
        </w:rPr>
        <w:t>,</w:t>
      </w:r>
      <w:r w:rsidRPr="0075251A">
        <w:rPr>
          <w:rFonts w:eastAsia="Times New Roman"/>
          <w:color w:val="000000"/>
          <w:szCs w:val="24"/>
          <w:lang w:eastAsia="en-GB"/>
        </w:rPr>
        <w:t xml:space="preserve"> using the valuation</w:t>
      </w:r>
      <w:r w:rsidR="00266BE8" w:rsidRPr="0075251A">
        <w:rPr>
          <w:rFonts w:eastAsia="Times New Roman"/>
          <w:color w:val="000000"/>
          <w:szCs w:val="24"/>
          <w:lang w:eastAsia="en-GB"/>
        </w:rPr>
        <w:t xml:space="preserve"> method referred to</w:t>
      </w:r>
      <w:r w:rsidRPr="0075251A">
        <w:rPr>
          <w:rFonts w:eastAsia="Times New Roman"/>
          <w:color w:val="000000"/>
          <w:szCs w:val="24"/>
          <w:lang w:eastAsia="en-GB"/>
        </w:rPr>
        <w:t xml:space="preserve"> in Article 75 of Directive 2009/138/EC, following the instructions set out in section S.02.01 of Annex</w:t>
      </w:r>
      <w:r w:rsidRPr="0075251A">
        <w:rPr>
          <w:rFonts w:eastAsia="Times New Roman" w:hint="eastAsia"/>
          <w:color w:val="000000"/>
          <w:szCs w:val="24"/>
          <w:lang w:eastAsia="en-GB"/>
        </w:rPr>
        <w:t> </w:t>
      </w:r>
      <w:r w:rsidRPr="0075251A">
        <w:rPr>
          <w:rFonts w:eastAsia="Times New Roman"/>
          <w:color w:val="000000"/>
          <w:szCs w:val="24"/>
          <w:lang w:eastAsia="en-GB"/>
        </w:rPr>
        <w:t>III to this Regulation;</w:t>
      </w:r>
    </w:p>
    <w:p w14:paraId="5A5B6242"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(d)</w:t>
      </w:r>
      <w:r w:rsidRPr="0075251A">
        <w:rPr>
          <w:rFonts w:eastAsia="Times New Roman"/>
          <w:color w:val="000000"/>
          <w:szCs w:val="24"/>
          <w:lang w:eastAsia="en-GB"/>
        </w:rPr>
        <w:tab/>
        <w:t>template S.05.01.02 of Annex I, specifying information on premiums, claims and expenses</w:t>
      </w:r>
      <w:r w:rsidR="004827C0" w:rsidRPr="0075251A">
        <w:rPr>
          <w:rFonts w:eastAsia="Times New Roman"/>
          <w:color w:val="000000"/>
          <w:szCs w:val="24"/>
          <w:lang w:eastAsia="en-GB"/>
        </w:rPr>
        <w:t>,</w:t>
      </w:r>
      <w:r w:rsidRPr="0075251A">
        <w:rPr>
          <w:rFonts w:eastAsia="Times New Roman"/>
          <w:color w:val="000000"/>
          <w:szCs w:val="24"/>
          <w:lang w:eastAsia="en-GB"/>
        </w:rPr>
        <w:t xml:space="preserve"> for each line of business as defined in Annex I to Delegated Regulation (EU) 2015/35 using the valuation and recognition principles used in the consolidated financial statements, following the instructions set out in section S.05.01 of Annex III to this Regulation;</w:t>
      </w:r>
    </w:p>
    <w:p w14:paraId="5A5B6243"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(e)</w:t>
      </w:r>
      <w:r w:rsidRPr="0075251A">
        <w:rPr>
          <w:rFonts w:eastAsia="Times New Roman"/>
          <w:color w:val="000000"/>
          <w:szCs w:val="24"/>
          <w:lang w:eastAsia="en-GB"/>
        </w:rPr>
        <w:tab/>
        <w:t>template S.06.02.04 of Annex I, providing an item-by-item list of assets, following the instructions set out in section S.06.02 of Annex III and using the CIC code as set out in Annex V and defined in Annex VI;</w:t>
      </w:r>
    </w:p>
    <w:p w14:paraId="5A5B6244" w14:textId="77774EEA"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(f)</w:t>
      </w:r>
      <w:r w:rsidRPr="0075251A">
        <w:rPr>
          <w:rFonts w:eastAsia="Times New Roman"/>
          <w:color w:val="000000"/>
          <w:szCs w:val="24"/>
          <w:lang w:eastAsia="en-GB"/>
        </w:rPr>
        <w:tab/>
      </w:r>
      <w:ins w:id="350" w:author="Author">
        <w:r w:rsidR="00A03F3F">
          <w:rPr>
            <w:rFonts w:eastAsia="Times New Roman"/>
            <w:color w:val="000000"/>
            <w:szCs w:val="24"/>
            <w:lang w:eastAsia="en-GB"/>
          </w:rPr>
          <w:t xml:space="preserve">in second and fourth quarter of the financial year </w:t>
        </w:r>
      </w:ins>
      <w:r w:rsidRPr="0075251A">
        <w:rPr>
          <w:rFonts w:eastAsia="Times New Roman"/>
          <w:color w:val="000000"/>
          <w:szCs w:val="24"/>
          <w:lang w:eastAsia="en-GB"/>
        </w:rPr>
        <w:t xml:space="preserve">where the ratio of collective investments held by the group to total investments is higher than 30 %, template S.06.03.04 of Annex I, providing information on the look-through of all collective </w:t>
      </w:r>
      <w:r w:rsidRPr="0075251A">
        <w:rPr>
          <w:rFonts w:eastAsia="Times New Roman"/>
          <w:color w:val="000000"/>
          <w:szCs w:val="24"/>
          <w:lang w:eastAsia="en-GB"/>
        </w:rPr>
        <w:lastRenderedPageBreak/>
        <w:t>investments held by the group, following the instructions set out in section S.06.03 of Annex III;</w:t>
      </w:r>
    </w:p>
    <w:p w14:paraId="5A5B6245"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(g)</w:t>
      </w:r>
      <w:r w:rsidRPr="0075251A">
        <w:rPr>
          <w:rFonts w:eastAsia="Times New Roman"/>
          <w:color w:val="000000"/>
          <w:szCs w:val="24"/>
          <w:lang w:eastAsia="en-GB"/>
        </w:rPr>
        <w:tab/>
        <w:t>template S.08.01.04 of Annex I, providing an item-by-item list of open positions of derivatives, following the instructions set out in section S.08.01 of Annex III and using the CIC code as set out in Annex V and defined in Annex VI;</w:t>
      </w:r>
    </w:p>
    <w:p w14:paraId="5A5B6246" w14:textId="38F2C25F" w:rsidR="001D1788" w:rsidRPr="0075251A" w:rsidRDefault="001B7DD1" w:rsidP="001D1788">
      <w:pPr>
        <w:spacing w:after="0"/>
        <w:ind w:left="567" w:hanging="567"/>
        <w:rPr>
          <w:ins w:id="351" w:author="Author"/>
          <w:rFonts w:eastAsia="Times New Roman"/>
          <w:color w:val="000000"/>
          <w:szCs w:val="24"/>
          <w:lang w:eastAsia="en-GB"/>
        </w:rPr>
      </w:pPr>
      <w:r w:rsidRPr="0075251A">
        <w:rPr>
          <w:rFonts w:eastAsia="Times New Roman"/>
          <w:color w:val="000000"/>
          <w:szCs w:val="24"/>
          <w:lang w:eastAsia="en-GB"/>
        </w:rPr>
        <w:t>(h)</w:t>
      </w:r>
      <w:r w:rsidRPr="0075251A">
        <w:rPr>
          <w:rFonts w:eastAsia="Times New Roman"/>
          <w:color w:val="000000"/>
          <w:szCs w:val="24"/>
          <w:lang w:eastAsia="en-GB"/>
        </w:rPr>
        <w:tab/>
        <w:t xml:space="preserve">template </w:t>
      </w:r>
      <w:r w:rsidR="001D1788" w:rsidRPr="0075251A">
        <w:rPr>
          <w:rFonts w:eastAsia="Times New Roman"/>
          <w:color w:val="000000"/>
          <w:szCs w:val="24"/>
          <w:lang w:eastAsia="en-GB"/>
        </w:rPr>
        <w:t>S.23.01.04 of Annex I, specifying information on own funds, following the instructions set out in section S.23.01 of Annex III.</w:t>
      </w:r>
    </w:p>
    <w:p w14:paraId="5A5B6247" w14:textId="77777777" w:rsidR="001D74D3" w:rsidRDefault="001D1788" w:rsidP="001D1788">
      <w:pPr>
        <w:shd w:val="clear" w:color="auto" w:fill="FFFFFF"/>
        <w:tabs>
          <w:tab w:val="left" w:pos="567"/>
        </w:tabs>
        <w:spacing w:after="0"/>
        <w:rPr>
          <w:ins w:id="352" w:author="Autho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1D74D3" w:rsidRPr="00C679EB">
        <w:rPr>
          <w:rFonts w:eastAsia="Times New Roman"/>
          <w:color w:val="000000"/>
          <w:szCs w:val="24"/>
          <w:lang w:eastAsia="en-GB"/>
        </w:rPr>
        <w:t xml:space="preserve">For the purposes of </w:t>
      </w:r>
      <w:r w:rsidR="000903FD" w:rsidRPr="00C679EB">
        <w:rPr>
          <w:rFonts w:eastAsia="Times New Roman"/>
          <w:color w:val="000000"/>
          <w:szCs w:val="24"/>
          <w:lang w:eastAsia="en-GB"/>
        </w:rPr>
        <w:t xml:space="preserve">paragraph 1, </w:t>
      </w:r>
      <w:r w:rsidR="001D74D3" w:rsidRPr="00C679EB">
        <w:rPr>
          <w:rFonts w:eastAsia="Times New Roman"/>
          <w:color w:val="000000"/>
          <w:szCs w:val="24"/>
          <w:lang w:eastAsia="en-GB"/>
        </w:rPr>
        <w:t>point (f), where for the calculation of gr</w:t>
      </w:r>
      <w:r w:rsidR="00885317">
        <w:rPr>
          <w:rFonts w:eastAsia="Times New Roman"/>
          <w:color w:val="000000"/>
          <w:szCs w:val="24"/>
          <w:lang w:eastAsia="en-GB"/>
        </w:rPr>
        <w:t>oup solvency method 1 as</w:t>
      </w:r>
      <w:r w:rsidR="001D74D3" w:rsidRPr="00C679EB">
        <w:rPr>
          <w:rFonts w:eastAsia="Times New Roman"/>
          <w:color w:val="000000"/>
          <w:szCs w:val="24"/>
          <w:lang w:eastAsia="en-GB"/>
        </w:rPr>
        <w:t xml:space="preserve"> </w:t>
      </w:r>
      <w:r w:rsidR="00411957" w:rsidRPr="00C679EB">
        <w:rPr>
          <w:rFonts w:eastAsia="Times New Roman"/>
          <w:color w:val="000000"/>
          <w:szCs w:val="24"/>
          <w:lang w:eastAsia="en-GB"/>
        </w:rPr>
        <w:t xml:space="preserve">specified </w:t>
      </w:r>
      <w:r w:rsidR="001D74D3" w:rsidRPr="00C679EB">
        <w:rPr>
          <w:rFonts w:eastAsia="Times New Roman"/>
          <w:color w:val="000000"/>
          <w:szCs w:val="24"/>
          <w:lang w:eastAsia="en-GB"/>
        </w:rPr>
        <w:t>in Article 230 of Directive 2009/138/EC is used exclusively, the ratio of collective investments held by the group to total investments shall be determined by the sum of items C0010/R0180, collective investment undertakings included in item C0010/R0220 and collective investment undertakings included in item C0010/R0090 of template S.02.01.02, divided by the sum of items C0010/R0070 and C0010/R0220 of template S.02.01.02. Where, for the calculation of group solvency, method 1 is used in comb</w:t>
      </w:r>
      <w:r w:rsidR="00885317">
        <w:rPr>
          <w:rFonts w:eastAsia="Times New Roman"/>
          <w:color w:val="000000"/>
          <w:szCs w:val="24"/>
          <w:lang w:eastAsia="en-GB"/>
        </w:rPr>
        <w:t>ination with method 2 as</w:t>
      </w:r>
      <w:r w:rsidR="001D74D3" w:rsidRPr="00C679EB">
        <w:rPr>
          <w:rFonts w:eastAsia="Times New Roman"/>
          <w:color w:val="000000"/>
          <w:szCs w:val="24"/>
          <w:lang w:eastAsia="en-GB"/>
        </w:rPr>
        <w:t xml:space="preserve"> </w:t>
      </w:r>
      <w:r w:rsidR="00411957" w:rsidRPr="00C679EB">
        <w:rPr>
          <w:rFonts w:eastAsia="Times New Roman"/>
          <w:color w:val="000000"/>
          <w:szCs w:val="24"/>
          <w:lang w:eastAsia="en-GB"/>
        </w:rPr>
        <w:t xml:space="preserve">specified </w:t>
      </w:r>
      <w:r w:rsidR="001D74D3" w:rsidRPr="00C679EB">
        <w:rPr>
          <w:rFonts w:eastAsia="Times New Roman"/>
          <w:color w:val="000000"/>
          <w:szCs w:val="24"/>
          <w:lang w:eastAsia="en-GB"/>
        </w:rPr>
        <w:t xml:space="preserve">in Article 233 of Directive 2009/138/EC, or method 2 is used exclusively, the ratio shall be calculated in accordance with the first sentence </w:t>
      </w:r>
      <w:r w:rsidR="00A73DF9">
        <w:rPr>
          <w:rFonts w:eastAsia="Times New Roman"/>
          <w:color w:val="000000"/>
          <w:szCs w:val="24"/>
          <w:lang w:eastAsia="en-GB"/>
        </w:rPr>
        <w:t xml:space="preserve">of this paragraph </w:t>
      </w:r>
      <w:r w:rsidR="001D74D3" w:rsidRPr="00C679EB">
        <w:rPr>
          <w:rFonts w:eastAsia="Times New Roman"/>
          <w:color w:val="000000"/>
          <w:szCs w:val="24"/>
          <w:lang w:eastAsia="en-GB"/>
        </w:rPr>
        <w:t>and adjusted in order to capture the required items of all entities included in the scope of template S.06.02.04.</w:t>
      </w:r>
    </w:p>
    <w:p w14:paraId="6892D2C8" w14:textId="1792838E" w:rsidR="004A1C15" w:rsidRPr="00C679EB" w:rsidRDefault="004A1C15" w:rsidP="004A1C15">
      <w:pPr>
        <w:shd w:val="clear" w:color="auto" w:fill="FFFFFF"/>
        <w:tabs>
          <w:tab w:val="left" w:pos="567"/>
        </w:tabs>
        <w:spacing w:after="0"/>
        <w:rPr>
          <w:ins w:id="353" w:author="Author"/>
          <w:rFonts w:eastAsia="Times New Roman"/>
          <w:color w:val="000000"/>
          <w:szCs w:val="24"/>
          <w:lang w:eastAsia="en-GB"/>
        </w:rPr>
      </w:pPr>
      <w:ins w:id="354" w:author="Author">
        <w:r>
          <w:rPr>
            <w:rFonts w:eastAsia="Times New Roman"/>
            <w:color w:val="000000"/>
            <w:szCs w:val="24"/>
            <w:lang w:eastAsia="en-GB"/>
          </w:rPr>
          <w:t xml:space="preserve">3. Groups classified as small and non-complex based on the criteria of Article 213a </w:t>
        </w:r>
        <w:r w:rsidRPr="000F7133">
          <w:rPr>
            <w:rFonts w:eastAsia="Times New Roman"/>
            <w:color w:val="000000"/>
            <w:szCs w:val="24"/>
            <w:lang w:eastAsia="en-GB"/>
          </w:rPr>
          <w:t xml:space="preserve">of Directive 2009/138/EC </w:t>
        </w:r>
        <w:r>
          <w:rPr>
            <w:rFonts w:eastAsia="Times New Roman"/>
            <w:color w:val="000000"/>
            <w:szCs w:val="24"/>
            <w:lang w:eastAsia="en-GB"/>
          </w:rPr>
          <w:t xml:space="preserve">shall report, </w:t>
        </w:r>
        <w:r w:rsidRPr="00F52E04">
          <w:rPr>
            <w:rFonts w:eastAsia="Times New Roman"/>
            <w:color w:val="000000"/>
            <w:szCs w:val="24"/>
            <w:lang w:eastAsia="en-GB"/>
          </w:rPr>
          <w:t xml:space="preserve">unless the scope or frequency of the reporting is limited in accordance with Article </w:t>
        </w:r>
        <w:r>
          <w:rPr>
            <w:rFonts w:eastAsia="Times New Roman"/>
            <w:color w:val="000000"/>
            <w:szCs w:val="24"/>
            <w:lang w:eastAsia="en-GB"/>
          </w:rPr>
          <w:t xml:space="preserve">254 (2) </w:t>
        </w:r>
        <w:r w:rsidRPr="00F52E04">
          <w:rPr>
            <w:rFonts w:eastAsia="Times New Roman"/>
            <w:color w:val="000000"/>
            <w:szCs w:val="24"/>
            <w:lang w:eastAsia="en-GB"/>
          </w:rPr>
          <w:t>of Directive 2009/138/EC</w:t>
        </w:r>
        <w:r>
          <w:rPr>
            <w:rFonts w:eastAsia="Times New Roman"/>
            <w:color w:val="000000"/>
            <w:szCs w:val="24"/>
            <w:lang w:eastAsia="en-GB"/>
          </w:rPr>
          <w:t xml:space="preserve">, only in the first and third quarter of the financial year </w:t>
        </w:r>
        <w:r w:rsidR="00CD2FF6">
          <w:rPr>
            <w:rFonts w:eastAsia="Times New Roman"/>
            <w:color w:val="000000"/>
            <w:szCs w:val="24"/>
            <w:lang w:eastAsia="en-GB"/>
          </w:rPr>
          <w:t xml:space="preserve">the following templates </w:t>
        </w:r>
        <w:r>
          <w:t>complying with the following instructions</w:t>
        </w:r>
        <w:r w:rsidRPr="00C679EB">
          <w:rPr>
            <w:rFonts w:eastAsia="Times New Roman"/>
            <w:color w:val="000000"/>
            <w:szCs w:val="24"/>
            <w:lang w:eastAsia="en-GB"/>
          </w:rPr>
          <w:t>:</w:t>
        </w:r>
      </w:ins>
    </w:p>
    <w:p w14:paraId="63AD3FB6" w14:textId="2BDA089C" w:rsidR="004A1C15" w:rsidRPr="00C679EB" w:rsidRDefault="004A1C15" w:rsidP="004A1C15">
      <w:pPr>
        <w:pStyle w:val="Point0"/>
        <w:ind w:left="567" w:hanging="567"/>
        <w:rPr>
          <w:ins w:id="355" w:author="Author"/>
          <w:lang w:eastAsia="en-GB"/>
        </w:rPr>
      </w:pPr>
      <w:ins w:id="356" w:author="Author">
        <w:r w:rsidRPr="0075251A">
          <w:rPr>
            <w:rFonts w:eastAsia="Times New Roman"/>
            <w:color w:val="000000"/>
            <w:szCs w:val="24"/>
            <w:lang w:eastAsia="en-GB"/>
          </w:rPr>
          <w:t>(a)</w:t>
        </w:r>
        <w:r w:rsidRPr="0075251A">
          <w:rPr>
            <w:rFonts w:eastAsia="Times New Roman"/>
            <w:color w:val="000000"/>
            <w:szCs w:val="24"/>
            <w:lang w:eastAsia="en-GB"/>
          </w:rPr>
          <w:tab/>
        </w:r>
        <w:r w:rsidRPr="00C679EB">
          <w:rPr>
            <w:lang w:eastAsia="en-GB"/>
          </w:rPr>
          <w:t>template S.01.01.0</w:t>
        </w:r>
        <w:r>
          <w:rPr>
            <w:lang w:eastAsia="en-GB"/>
          </w:rPr>
          <w:t>5</w:t>
        </w:r>
        <w:r w:rsidRPr="00C679EB">
          <w:rPr>
            <w:lang w:eastAsia="en-GB"/>
          </w:rPr>
          <w:t xml:space="preserve"> of Annex I, specifying the content of the submission, following the instructions set out in section S.01.01 of Annex </w:t>
        </w:r>
        <w:r w:rsidRPr="00C03963">
          <w:rPr>
            <w:lang w:eastAsia="en-GB"/>
          </w:rPr>
          <w:t>II</w:t>
        </w:r>
        <w:r>
          <w:rPr>
            <w:lang w:eastAsia="en-GB"/>
          </w:rPr>
          <w:t>I</w:t>
        </w:r>
        <w:r w:rsidRPr="00C03963">
          <w:rPr>
            <w:lang w:eastAsia="en-GB"/>
          </w:rPr>
          <w:t xml:space="preserve"> to this </w:t>
        </w:r>
        <w:r>
          <w:rPr>
            <w:lang w:eastAsia="en-GB"/>
          </w:rPr>
          <w:t>R</w:t>
        </w:r>
        <w:r w:rsidRPr="00C03963">
          <w:rPr>
            <w:lang w:eastAsia="en-GB"/>
          </w:rPr>
          <w:t>egulation</w:t>
        </w:r>
        <w:r w:rsidRPr="00C679EB">
          <w:rPr>
            <w:lang w:eastAsia="en-GB"/>
          </w:rPr>
          <w:t>;</w:t>
        </w:r>
      </w:ins>
    </w:p>
    <w:p w14:paraId="08720907" w14:textId="79304BF8" w:rsidR="004A1C15" w:rsidRDefault="004A1C15" w:rsidP="004A1C15">
      <w:pPr>
        <w:pStyle w:val="Point0"/>
        <w:ind w:left="567" w:hanging="567"/>
        <w:rPr>
          <w:ins w:id="357" w:author="Author"/>
          <w:lang w:eastAsia="en-GB"/>
        </w:rPr>
      </w:pPr>
      <w:ins w:id="358" w:author="Author">
        <w:r w:rsidRPr="0075251A">
          <w:rPr>
            <w:rFonts w:eastAsia="Times New Roman"/>
            <w:color w:val="000000"/>
            <w:szCs w:val="24"/>
            <w:lang w:eastAsia="en-GB"/>
          </w:rPr>
          <w:t>(b)</w:t>
        </w:r>
        <w:r w:rsidRPr="00C679EB">
          <w:rPr>
            <w:rFonts w:ascii="inherit" w:eastAsia="Times New Roman" w:hAnsi="inherit"/>
            <w:color w:val="000000"/>
            <w:szCs w:val="24"/>
            <w:lang w:eastAsia="en-GB"/>
          </w:rPr>
          <w:tab/>
        </w:r>
        <w:r w:rsidRPr="00C679EB">
          <w:rPr>
            <w:lang w:eastAsia="en-GB"/>
          </w:rPr>
          <w:t>template S.01.02.0</w:t>
        </w:r>
        <w:r>
          <w:rPr>
            <w:lang w:eastAsia="en-GB"/>
          </w:rPr>
          <w:t>4</w:t>
        </w:r>
        <w:r w:rsidRPr="00C679EB">
          <w:rPr>
            <w:lang w:eastAsia="en-GB"/>
          </w:rPr>
          <w:t xml:space="preserve"> of Annex I, specifying basic information on the undertaking and the content of reporting in general, following the instructions set out in section S.01.02 of Annex I</w:t>
        </w:r>
        <w:r>
          <w:rPr>
            <w:lang w:eastAsia="en-GB"/>
          </w:rPr>
          <w:t>I</w:t>
        </w:r>
        <w:r w:rsidRPr="00C679EB">
          <w:rPr>
            <w:lang w:eastAsia="en-GB"/>
          </w:rPr>
          <w:t>I</w:t>
        </w:r>
        <w:r>
          <w:rPr>
            <w:lang w:eastAsia="en-GB"/>
          </w:rPr>
          <w:t>;</w:t>
        </w:r>
      </w:ins>
    </w:p>
    <w:p w14:paraId="19D11834" w14:textId="42DF0B43" w:rsidR="004A1C15" w:rsidRPr="00C679EB" w:rsidRDefault="004A1C15" w:rsidP="004A1C15">
      <w:pPr>
        <w:pStyle w:val="Point0"/>
        <w:ind w:left="567" w:hanging="567"/>
        <w:rPr>
          <w:ins w:id="359" w:author="Author"/>
          <w:lang w:eastAsia="en-GB"/>
        </w:rPr>
      </w:pPr>
      <w:ins w:id="360" w:author="Author">
        <w:r>
          <w:rPr>
            <w:rFonts w:eastAsia="Times New Roman"/>
            <w:color w:val="000000"/>
            <w:szCs w:val="24"/>
            <w:lang w:eastAsia="en-GB"/>
          </w:rPr>
          <w:t>(c)</w:t>
        </w:r>
        <w:r>
          <w:rPr>
            <w:rFonts w:eastAsia="Times New Roman"/>
            <w:color w:val="000000"/>
            <w:szCs w:val="24"/>
            <w:lang w:eastAsia="en-GB"/>
          </w:rPr>
          <w:tab/>
        </w:r>
        <w:r w:rsidRPr="00C679EB">
          <w:rPr>
            <w:lang w:eastAsia="en-GB"/>
          </w:rPr>
          <w:t>template S.23.01.0</w:t>
        </w:r>
        <w:r>
          <w:rPr>
            <w:lang w:eastAsia="en-GB"/>
          </w:rPr>
          <w:t>4</w:t>
        </w:r>
        <w:r w:rsidRPr="00C679EB">
          <w:rPr>
            <w:lang w:eastAsia="en-GB"/>
          </w:rPr>
          <w:t xml:space="preserve"> of Annex I, specifying information on own funds, following the instructions set out in section S.23.01 of Annex </w:t>
        </w:r>
        <w:r>
          <w:rPr>
            <w:lang w:eastAsia="en-GB"/>
          </w:rPr>
          <w:t>I</w:t>
        </w:r>
        <w:r w:rsidRPr="00C679EB">
          <w:rPr>
            <w:lang w:eastAsia="en-GB"/>
          </w:rPr>
          <w:t>II</w:t>
        </w:r>
        <w:r>
          <w:rPr>
            <w:lang w:eastAsia="en-GB"/>
          </w:rPr>
          <w:t>.</w:t>
        </w:r>
      </w:ins>
    </w:p>
    <w:p w14:paraId="25E6B7BB" w14:textId="77777777" w:rsidR="004A1C15" w:rsidRPr="00C679EB" w:rsidRDefault="004A1C15" w:rsidP="001D1788">
      <w:pPr>
        <w:shd w:val="clear" w:color="auto" w:fill="FFFFFF"/>
        <w:tabs>
          <w:tab w:val="left" w:pos="567"/>
        </w:tabs>
        <w:spacing w:after="0"/>
        <w:rPr>
          <w:rFonts w:eastAsia="Times New Roman"/>
          <w:color w:val="000000"/>
          <w:szCs w:val="24"/>
          <w:lang w:eastAsia="en-GB"/>
        </w:rPr>
      </w:pPr>
    </w:p>
    <w:p w14:paraId="5A5B6248" w14:textId="2EFE3686" w:rsidR="001D74D3" w:rsidRPr="00C679EB" w:rsidRDefault="001D74D3" w:rsidP="001D74D3">
      <w:pPr>
        <w:pStyle w:val="Titrearticle"/>
      </w:pPr>
      <w:bookmarkStart w:id="361" w:name="_Hlk158740722"/>
      <w:r w:rsidRPr="00C679EB">
        <w:t>Article 2</w:t>
      </w:r>
      <w:del w:id="362" w:author="Author">
        <w:r w:rsidR="00C9441D" w:rsidDel="00752B5B">
          <w:delText>8</w:delText>
        </w:r>
      </w:del>
      <w:ins w:id="363" w:author="Author">
        <w:r w:rsidR="00752B5B">
          <w:t>9</w:t>
        </w:r>
      </w:ins>
    </w:p>
    <w:p w14:paraId="5A5B6249"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Simplifications allowed on quarterly reporting for groups</w:t>
      </w:r>
    </w:p>
    <w:p w14:paraId="5A5B624A" w14:textId="25759CFD" w:rsidR="001D74D3" w:rsidRPr="00C679EB" w:rsidRDefault="001D74D3" w:rsidP="001D74D3">
      <w:pPr>
        <w:shd w:val="clear" w:color="auto" w:fill="FFFFFF"/>
        <w:spacing w:after="0"/>
        <w:rPr>
          <w:rFonts w:eastAsia="Times New Roman"/>
          <w:color w:val="000000"/>
          <w:szCs w:val="24"/>
          <w:lang w:eastAsia="en-GB"/>
        </w:rPr>
      </w:pPr>
      <w:r w:rsidRPr="00C679EB">
        <w:rPr>
          <w:rFonts w:eastAsia="Times New Roman"/>
          <w:color w:val="000000"/>
          <w:szCs w:val="24"/>
          <w:lang w:eastAsia="en-GB"/>
        </w:rPr>
        <w:t xml:space="preserve">With regard to the information referred to in </w:t>
      </w:r>
      <w:r w:rsidR="006D374D" w:rsidRPr="00C679EB">
        <w:rPr>
          <w:rFonts w:eastAsia="Times New Roman"/>
          <w:color w:val="000000"/>
          <w:szCs w:val="24"/>
          <w:lang w:eastAsia="en-GB"/>
        </w:rPr>
        <w:t>Article 2</w:t>
      </w:r>
      <w:r w:rsidR="00F968C0">
        <w:rPr>
          <w:rFonts w:eastAsia="Times New Roman"/>
          <w:color w:val="000000"/>
          <w:szCs w:val="24"/>
          <w:lang w:eastAsia="en-GB"/>
        </w:rPr>
        <w:t>7</w:t>
      </w:r>
      <w:r w:rsidR="006D374D" w:rsidRPr="00C679EB">
        <w:rPr>
          <w:rFonts w:eastAsia="Times New Roman"/>
          <w:color w:val="000000"/>
          <w:szCs w:val="24"/>
          <w:lang w:eastAsia="en-GB"/>
        </w:rPr>
        <w:t>(1</w:t>
      </w:r>
      <w:r w:rsidR="00A73DF9">
        <w:rPr>
          <w:rFonts w:eastAsia="Times New Roman"/>
          <w:color w:val="000000"/>
          <w:szCs w:val="24"/>
          <w:lang w:eastAsia="en-GB"/>
        </w:rPr>
        <w:t xml:space="preserve">), </w:t>
      </w:r>
      <w:r w:rsidRPr="00C679EB">
        <w:rPr>
          <w:rFonts w:eastAsia="Times New Roman"/>
          <w:color w:val="000000"/>
          <w:szCs w:val="24"/>
          <w:lang w:eastAsia="en-GB"/>
        </w:rPr>
        <w:t>point (c)</w:t>
      </w:r>
      <w:r w:rsidR="00E34213">
        <w:rPr>
          <w:rFonts w:eastAsia="Times New Roman"/>
          <w:color w:val="000000"/>
          <w:szCs w:val="24"/>
          <w:lang w:eastAsia="en-GB"/>
        </w:rPr>
        <w:t>,</w:t>
      </w:r>
      <w:r w:rsidRPr="00C679EB">
        <w:rPr>
          <w:rFonts w:eastAsia="Times New Roman"/>
          <w:color w:val="000000"/>
          <w:szCs w:val="24"/>
          <w:lang w:eastAsia="en-GB"/>
        </w:rPr>
        <w:t xml:space="preserve"> of this Regulation, quarterly </w:t>
      </w:r>
      <w:del w:id="364" w:author="Author">
        <w:r w:rsidRPr="00C679EB" w:rsidDel="00C22258">
          <w:rPr>
            <w:rFonts w:eastAsia="Times New Roman"/>
            <w:color w:val="000000"/>
            <w:szCs w:val="24"/>
            <w:lang w:eastAsia="en-GB"/>
          </w:rPr>
          <w:delText xml:space="preserve">measurements </w:delText>
        </w:r>
      </w:del>
      <w:ins w:id="365" w:author="Author">
        <w:r w:rsidR="00C22258">
          <w:rPr>
            <w:rFonts w:eastAsia="Times New Roman"/>
            <w:color w:val="000000"/>
            <w:szCs w:val="24"/>
            <w:lang w:eastAsia="en-GB"/>
          </w:rPr>
          <w:t>valuation</w:t>
        </w:r>
        <w:r w:rsidR="00C22258" w:rsidRPr="00C679EB">
          <w:rPr>
            <w:rFonts w:eastAsia="Times New Roman"/>
            <w:color w:val="000000"/>
            <w:szCs w:val="24"/>
            <w:lang w:eastAsia="en-GB"/>
          </w:rPr>
          <w:t xml:space="preserve"> </w:t>
        </w:r>
      </w:ins>
      <w:r w:rsidRPr="00C679EB">
        <w:rPr>
          <w:rFonts w:eastAsia="Times New Roman"/>
          <w:color w:val="000000"/>
          <w:szCs w:val="24"/>
          <w:lang w:eastAsia="en-GB"/>
        </w:rPr>
        <w:t xml:space="preserve">may rely on estimates and estimation methods to a greater extent than </w:t>
      </w:r>
      <w:del w:id="366" w:author="Author">
        <w:r w:rsidRPr="00C679EB" w:rsidDel="00C22258">
          <w:rPr>
            <w:rFonts w:eastAsia="Times New Roman"/>
            <w:color w:val="000000"/>
            <w:szCs w:val="24"/>
            <w:lang w:eastAsia="en-GB"/>
          </w:rPr>
          <w:delText xml:space="preserve">measurements </w:delText>
        </w:r>
      </w:del>
      <w:ins w:id="367" w:author="Author">
        <w:r w:rsidR="00C22258">
          <w:rPr>
            <w:rFonts w:eastAsia="Times New Roman"/>
            <w:color w:val="000000"/>
            <w:szCs w:val="24"/>
            <w:lang w:eastAsia="en-GB"/>
          </w:rPr>
          <w:t>valuation</w:t>
        </w:r>
        <w:r w:rsidR="00C22258" w:rsidRPr="00C679EB">
          <w:rPr>
            <w:rFonts w:eastAsia="Times New Roman"/>
            <w:color w:val="000000"/>
            <w:szCs w:val="24"/>
            <w:lang w:eastAsia="en-GB"/>
          </w:rPr>
          <w:t xml:space="preserve"> </w:t>
        </w:r>
      </w:ins>
      <w:r w:rsidRPr="00C679EB">
        <w:rPr>
          <w:rFonts w:eastAsia="Times New Roman"/>
          <w:color w:val="000000"/>
          <w:szCs w:val="24"/>
          <w:lang w:eastAsia="en-GB"/>
        </w:rPr>
        <w:t xml:space="preserve">of annual financial data. The </w:t>
      </w:r>
      <w:del w:id="368" w:author="Author">
        <w:r w:rsidRPr="00C679EB" w:rsidDel="00C22258">
          <w:rPr>
            <w:rFonts w:eastAsia="Times New Roman"/>
            <w:color w:val="000000"/>
            <w:szCs w:val="24"/>
            <w:lang w:eastAsia="en-GB"/>
          </w:rPr>
          <w:delText xml:space="preserve">measurement </w:delText>
        </w:r>
      </w:del>
      <w:ins w:id="369" w:author="Author">
        <w:r w:rsidR="00C22258">
          <w:rPr>
            <w:rFonts w:eastAsia="Times New Roman"/>
            <w:color w:val="000000"/>
            <w:szCs w:val="24"/>
            <w:lang w:eastAsia="en-GB"/>
          </w:rPr>
          <w:t>valuation</w:t>
        </w:r>
        <w:r w:rsidR="00C22258" w:rsidRPr="00C679EB">
          <w:rPr>
            <w:rFonts w:eastAsia="Times New Roman"/>
            <w:color w:val="000000"/>
            <w:szCs w:val="24"/>
            <w:lang w:eastAsia="en-GB"/>
          </w:rPr>
          <w:t xml:space="preserve"> </w:t>
        </w:r>
      </w:ins>
      <w:r w:rsidRPr="00C679EB">
        <w:rPr>
          <w:rFonts w:eastAsia="Times New Roman"/>
          <w:color w:val="000000"/>
          <w:szCs w:val="24"/>
          <w:lang w:eastAsia="en-GB"/>
        </w:rPr>
        <w:t>procedures for the quarterly reporting shall be designed to ensure that the resulting information is reliable and complies with the standards laid down in Directive 2009/138/EC and that all material information that is relevant for the understanding of the data is reported.</w:t>
      </w:r>
    </w:p>
    <w:bookmarkEnd w:id="361"/>
    <w:p w14:paraId="5A5B624B" w14:textId="6BC88E80" w:rsidR="001D74D3" w:rsidRPr="00C679EB" w:rsidRDefault="001D74D3" w:rsidP="001D74D3">
      <w:pPr>
        <w:pStyle w:val="Titrearticle"/>
      </w:pPr>
      <w:r w:rsidRPr="00C679EB">
        <w:t xml:space="preserve">Article </w:t>
      </w:r>
      <w:ins w:id="370" w:author="Author">
        <w:r w:rsidR="00752B5B">
          <w:t>30</w:t>
        </w:r>
      </w:ins>
      <w:del w:id="371" w:author="Author">
        <w:r w:rsidR="00C9441D" w:rsidDel="00752B5B">
          <w:delText>29</w:delText>
        </w:r>
      </w:del>
    </w:p>
    <w:p w14:paraId="5A5B624C" w14:textId="77777777" w:rsidR="001D74D3" w:rsidRPr="00C679EB" w:rsidRDefault="001D74D3" w:rsidP="001D74D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Basic information and content of submission</w:t>
      </w:r>
    </w:p>
    <w:p w14:paraId="5A5B624D" w14:textId="77777777" w:rsidR="001D74D3" w:rsidRPr="00C679EB" w:rsidRDefault="001D74D3" w:rsidP="001D74D3">
      <w:pPr>
        <w:shd w:val="clear" w:color="auto" w:fill="FFFFFF"/>
        <w:spacing w:after="0"/>
        <w:rPr>
          <w:rFonts w:eastAsia="Times New Roman"/>
          <w:color w:val="000000"/>
          <w:szCs w:val="24"/>
          <w:lang w:eastAsia="en-GB"/>
        </w:rPr>
      </w:pPr>
      <w:r w:rsidRPr="00C679EB">
        <w:rPr>
          <w:rFonts w:eastAsia="Times New Roman"/>
          <w:color w:val="000000"/>
          <w:szCs w:val="24"/>
          <w:lang w:eastAsia="en-GB"/>
        </w:rPr>
        <w:lastRenderedPageBreak/>
        <w:t>Participating insurance and reinsurance undertakings, insurance holding companies and mixed financial holding companies shall submit annually the information referred to in Article</w:t>
      </w:r>
      <w:r w:rsidR="00EF0FCE">
        <w:rPr>
          <w:rFonts w:eastAsia="Times New Roman"/>
          <w:color w:val="000000"/>
          <w:szCs w:val="24"/>
          <w:lang w:eastAsia="en-GB"/>
        </w:rPr>
        <w:t> </w:t>
      </w:r>
      <w:r w:rsidRPr="00C679EB">
        <w:rPr>
          <w:rFonts w:eastAsia="Times New Roman"/>
          <w:color w:val="000000"/>
          <w:szCs w:val="24"/>
          <w:lang w:eastAsia="en-GB"/>
        </w:rPr>
        <w:t>304(1)</w:t>
      </w:r>
      <w:r w:rsidR="00A73DF9">
        <w:rPr>
          <w:rFonts w:eastAsia="Times New Roman"/>
          <w:color w:val="000000"/>
          <w:szCs w:val="24"/>
          <w:lang w:eastAsia="en-GB"/>
        </w:rPr>
        <w:t>, point </w:t>
      </w:r>
      <w:r w:rsidRPr="00C679EB">
        <w:rPr>
          <w:rFonts w:eastAsia="Times New Roman"/>
          <w:color w:val="000000"/>
          <w:szCs w:val="24"/>
          <w:lang w:eastAsia="en-GB"/>
        </w:rPr>
        <w:t>(d)</w:t>
      </w:r>
      <w:r w:rsidR="00A73DF9">
        <w:rPr>
          <w:rFonts w:eastAsia="Times New Roman"/>
          <w:color w:val="000000"/>
          <w:szCs w:val="24"/>
          <w:lang w:eastAsia="en-GB"/>
        </w:rPr>
        <w:t>,</w:t>
      </w:r>
      <w:r w:rsidRPr="00C679EB">
        <w:rPr>
          <w:rFonts w:eastAsia="Times New Roman"/>
          <w:color w:val="000000"/>
          <w:szCs w:val="24"/>
          <w:lang w:eastAsia="en-GB"/>
        </w:rPr>
        <w:t xml:space="preserve"> of Delegated Regulation (EU) 2015/35, in conjunction with Article 372(1) of that Delegated Regulation,</w:t>
      </w:r>
      <w:r w:rsidR="00BF51C4">
        <w:rPr>
          <w:rFonts w:eastAsia="Times New Roman"/>
          <w:color w:val="000000"/>
          <w:szCs w:val="24"/>
          <w:lang w:eastAsia="en-GB"/>
        </w:rPr>
        <w:t xml:space="preserve"> </w:t>
      </w:r>
      <w:r w:rsidRPr="00C679EB">
        <w:rPr>
          <w:rFonts w:eastAsia="Times New Roman"/>
          <w:color w:val="000000"/>
          <w:szCs w:val="24"/>
          <w:lang w:eastAsia="en-GB"/>
        </w:rPr>
        <w:t>using the following templates</w:t>
      </w:r>
      <w:r w:rsidR="00A73DF9">
        <w:rPr>
          <w:rFonts w:eastAsia="Times New Roman"/>
          <w:color w:val="000000"/>
          <w:szCs w:val="24"/>
          <w:lang w:eastAsia="en-GB"/>
        </w:rPr>
        <w:t xml:space="preserve"> and </w:t>
      </w:r>
      <w:r w:rsidR="00A73DF9">
        <w:t>complying with the following instructions</w:t>
      </w:r>
      <w:r w:rsidRPr="00C679EB">
        <w:rPr>
          <w:rFonts w:eastAsia="Times New Roman"/>
          <w:color w:val="000000"/>
          <w:szCs w:val="24"/>
          <w:lang w:eastAsia="en-GB"/>
        </w:rPr>
        <w:t>:</w:t>
      </w:r>
    </w:p>
    <w:p w14:paraId="5A5B624E"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S.01.01.04 of Annex I, specifying the content of the submission, following the instructions set out in section S.01.01 of Annex III;</w:t>
      </w:r>
    </w:p>
    <w:p w14:paraId="5A5B624F"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S.01.02.04 of Annex I, specifying basic information on the undertaking and the content of the reporting in general, following the instructions set out in section S.01.02 of Annex III;</w:t>
      </w:r>
    </w:p>
    <w:p w14:paraId="5A5B6250"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t>where, for the calculation of group solvency, the group uses method 1 as defined in Article 230 of Directive 2009/138/EC, either exclusively or in combination with method 2 as defined in Article 233 of that Directive, template S.01.03.04 of Annex I to this Regulation, specifying basic information on the ring-fenced funds and matching adjustment portfolios, following the instructions set out in section S.01.03 of Annex III to this Regulation.</w:t>
      </w:r>
    </w:p>
    <w:p w14:paraId="5A5B6251" w14:textId="7EF7FAFE" w:rsidR="001D74D3" w:rsidRPr="00C679EB" w:rsidRDefault="001D74D3" w:rsidP="001D74D3">
      <w:pPr>
        <w:pStyle w:val="Titrearticle"/>
      </w:pPr>
      <w:r w:rsidRPr="00C679EB">
        <w:t>Article</w:t>
      </w:r>
      <w:r w:rsidR="00704089" w:rsidRPr="00C679EB">
        <w:t xml:space="preserve"> </w:t>
      </w:r>
      <w:r w:rsidR="00EF0FCE">
        <w:t>3</w:t>
      </w:r>
      <w:del w:id="372" w:author="Author">
        <w:r w:rsidR="00C9441D" w:rsidDel="00752B5B">
          <w:delText>0</w:delText>
        </w:r>
      </w:del>
      <w:ins w:id="373" w:author="Author">
        <w:r w:rsidR="00752B5B">
          <w:t>1</w:t>
        </w:r>
      </w:ins>
    </w:p>
    <w:p w14:paraId="5A5B6252" w14:textId="77777777" w:rsidR="00704089" w:rsidRPr="00C679EB" w:rsidRDefault="00704089" w:rsidP="00704089">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Balance sheet and other general information</w:t>
      </w:r>
    </w:p>
    <w:p w14:paraId="5A5B6253" w14:textId="77777777" w:rsidR="00704089"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704089" w:rsidRPr="00C679EB">
        <w:rPr>
          <w:rFonts w:eastAsia="Times New Roman"/>
          <w:color w:val="000000"/>
          <w:szCs w:val="24"/>
          <w:lang w:eastAsia="en-GB"/>
        </w:rPr>
        <w:t>Participating insurance and reinsurance undertakings, insurance holding companies and mixed financial holding companies shall submit annually the information referred to in Article 304(1)</w:t>
      </w:r>
      <w:r w:rsidR="00A73DF9">
        <w:rPr>
          <w:rFonts w:eastAsia="Times New Roman"/>
          <w:color w:val="000000"/>
          <w:szCs w:val="24"/>
          <w:lang w:eastAsia="en-GB"/>
        </w:rPr>
        <w:t>, point </w:t>
      </w:r>
      <w:r w:rsidR="00704089" w:rsidRPr="00C679EB">
        <w:rPr>
          <w:rFonts w:eastAsia="Times New Roman"/>
          <w:color w:val="000000"/>
          <w:szCs w:val="24"/>
          <w:lang w:eastAsia="en-GB"/>
        </w:rPr>
        <w:t>(d)</w:t>
      </w:r>
      <w:r w:rsidR="00A73DF9">
        <w:rPr>
          <w:rFonts w:eastAsia="Times New Roman"/>
          <w:color w:val="000000"/>
          <w:szCs w:val="24"/>
          <w:lang w:eastAsia="en-GB"/>
        </w:rPr>
        <w:t>,</w:t>
      </w:r>
      <w:r w:rsidR="00704089" w:rsidRPr="00C679EB">
        <w:rPr>
          <w:rFonts w:eastAsia="Times New Roman"/>
          <w:color w:val="000000"/>
          <w:szCs w:val="24"/>
          <w:lang w:eastAsia="en-GB"/>
        </w:rPr>
        <w:t xml:space="preserve"> of Delegated Regulation (EU) 2015/35, in conjunction with Article 372(1) of that Delegated Regulation, using the following templates</w:t>
      </w:r>
      <w:r w:rsidR="00726A64">
        <w:rPr>
          <w:rFonts w:eastAsia="Times New Roman"/>
          <w:color w:val="000000"/>
          <w:szCs w:val="24"/>
          <w:lang w:eastAsia="en-GB"/>
        </w:rPr>
        <w:t xml:space="preserve"> and </w:t>
      </w:r>
      <w:r w:rsidR="00726A64">
        <w:t>complying with the following instructions</w:t>
      </w:r>
      <w:r w:rsidR="00704089" w:rsidRPr="00C679EB">
        <w:rPr>
          <w:rFonts w:eastAsia="Times New Roman"/>
          <w:color w:val="000000"/>
          <w:szCs w:val="24"/>
          <w:lang w:eastAsia="en-GB"/>
        </w:rPr>
        <w:t>:</w:t>
      </w:r>
    </w:p>
    <w:p w14:paraId="5A5B6254" w14:textId="77777777" w:rsidR="00704089" w:rsidRPr="00CC644B" w:rsidRDefault="00704089" w:rsidP="001D1788">
      <w:pPr>
        <w:shd w:val="clear" w:color="auto" w:fill="FFFFFF"/>
        <w:spacing w:after="0"/>
        <w:ind w:left="567" w:hanging="567"/>
        <w:rPr>
          <w:rFonts w:eastAsia="Times New Roman"/>
          <w:color w:val="000000"/>
          <w:szCs w:val="24"/>
          <w:lang w:eastAsia="en-GB"/>
        </w:rPr>
      </w:pPr>
      <w:r w:rsidRPr="00C679EB">
        <w:rPr>
          <w:rFonts w:eastAsia="Times New Roman"/>
          <w:color w:val="000000"/>
          <w:szCs w:val="24"/>
          <w:lang w:eastAsia="en-GB"/>
        </w:rPr>
        <w:t>(a)</w:t>
      </w:r>
      <w:r w:rsidR="001D1788">
        <w:rPr>
          <w:rFonts w:ascii="inherit" w:eastAsia="Times New Roman" w:hAnsi="inherit"/>
          <w:color w:val="000000"/>
          <w:szCs w:val="24"/>
          <w:lang w:eastAsia="en-GB"/>
        </w:rPr>
        <w:tab/>
      </w:r>
      <w:r w:rsidRPr="00C679EB">
        <w:rPr>
          <w:rFonts w:eastAsia="Times New Roman"/>
          <w:color w:val="000000"/>
          <w:szCs w:val="24"/>
          <w:lang w:eastAsia="en-GB"/>
        </w:rPr>
        <w:t xml:space="preserve">template S.02.01.01 of Annex I, specifying balance sheet information using both the valuation </w:t>
      </w:r>
      <w:r w:rsidR="00726A64">
        <w:rPr>
          <w:rFonts w:eastAsia="Times New Roman"/>
          <w:color w:val="000000"/>
          <w:szCs w:val="24"/>
          <w:lang w:eastAsia="en-GB"/>
        </w:rPr>
        <w:t>method referred to in</w:t>
      </w:r>
      <w:r w:rsidRPr="00C679EB">
        <w:rPr>
          <w:rFonts w:eastAsia="Times New Roman"/>
          <w:color w:val="000000"/>
          <w:szCs w:val="24"/>
          <w:lang w:eastAsia="en-GB"/>
        </w:rPr>
        <w:t xml:space="preserve"> Article 75 of Directive 2009/138/EC and the valuation following the consolidated financial statements, following the instructions set out in section S.02.01 of Annex III;</w:t>
      </w:r>
    </w:p>
    <w:p w14:paraId="5A5B6255" w14:textId="77777777" w:rsidR="00704089"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(b)</w:t>
      </w:r>
      <w:r>
        <w:rPr>
          <w:rFonts w:eastAsia="Times New Roman"/>
          <w:color w:val="000000"/>
          <w:szCs w:val="24"/>
          <w:lang w:eastAsia="en-GB"/>
        </w:rPr>
        <w:tab/>
      </w:r>
      <w:r w:rsidR="00704089" w:rsidRPr="00CC644B">
        <w:rPr>
          <w:rFonts w:eastAsia="Times New Roman"/>
          <w:color w:val="000000"/>
          <w:szCs w:val="24"/>
          <w:lang w:eastAsia="en-GB"/>
        </w:rPr>
        <w:t>unless one single currency represents more than 80% of the total liabilities, template S.02.02.01 of Annex I, specifying information on assets and liabilities by currency, following the instructions set out in section S.02.02 of Annex III;</w:t>
      </w:r>
    </w:p>
    <w:p w14:paraId="5A5B6256" w14:textId="77777777" w:rsidR="00704089"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(c)</w:t>
      </w:r>
      <w:r>
        <w:rPr>
          <w:rFonts w:eastAsia="Times New Roman"/>
          <w:color w:val="000000"/>
          <w:szCs w:val="24"/>
          <w:lang w:eastAsia="en-GB"/>
        </w:rPr>
        <w:tab/>
      </w:r>
      <w:r w:rsidR="00704089" w:rsidRPr="00CC644B">
        <w:rPr>
          <w:rFonts w:eastAsia="Times New Roman"/>
          <w:color w:val="000000"/>
          <w:szCs w:val="24"/>
          <w:lang w:eastAsia="en-GB"/>
        </w:rPr>
        <w:t>template S.03.01.04 of Annex I, specifying general information on off-balance sheet items, following the instructions set out in section S.03.01 of Annex III</w:t>
      </w:r>
      <w:r w:rsidR="00DC4761">
        <w:rPr>
          <w:rFonts w:eastAsia="Times New Roman"/>
          <w:color w:val="000000"/>
          <w:szCs w:val="24"/>
          <w:lang w:eastAsia="en-GB"/>
        </w:rPr>
        <w:t xml:space="preserve"> </w:t>
      </w:r>
      <w:r w:rsidR="00DC4761" w:rsidRPr="00C679EB">
        <w:rPr>
          <w:lang w:eastAsia="en-GB"/>
        </w:rPr>
        <w:t xml:space="preserve">where </w:t>
      </w:r>
      <w:r w:rsidR="00DC4761">
        <w:rPr>
          <w:lang w:eastAsia="en-GB"/>
        </w:rPr>
        <w:t>(i) or (ii) applies</w:t>
      </w:r>
      <w:r w:rsidR="00704089" w:rsidRPr="00CC644B">
        <w:rPr>
          <w:rFonts w:eastAsia="Times New Roman"/>
          <w:color w:val="000000"/>
          <w:szCs w:val="24"/>
          <w:lang w:eastAsia="en-GB"/>
        </w:rPr>
        <w:t>:</w:t>
      </w:r>
    </w:p>
    <w:p w14:paraId="5A5B6257" w14:textId="714EA689" w:rsidR="00704089" w:rsidRPr="00C679EB" w:rsidRDefault="001D1788" w:rsidP="001D1788">
      <w:pPr>
        <w:spacing w:after="0"/>
        <w:ind w:left="1134" w:hanging="567"/>
        <w:rPr>
          <w:rFonts w:eastAsia="Times New Roman"/>
          <w:color w:val="000000"/>
          <w:szCs w:val="24"/>
          <w:lang w:eastAsia="en-GB"/>
        </w:rPr>
      </w:pPr>
      <w:r>
        <w:rPr>
          <w:rFonts w:eastAsia="Times New Roman"/>
          <w:color w:val="000000"/>
          <w:szCs w:val="24"/>
          <w:lang w:eastAsia="en-GB"/>
        </w:rPr>
        <w:t>(</w:t>
      </w:r>
      <w:r w:rsidR="00704089" w:rsidRPr="00CC644B">
        <w:rPr>
          <w:rFonts w:eastAsia="Times New Roman"/>
          <w:color w:val="000000"/>
          <w:szCs w:val="24"/>
          <w:lang w:eastAsia="en-GB"/>
        </w:rPr>
        <w:t>i)</w:t>
      </w:r>
      <w:r>
        <w:rPr>
          <w:rFonts w:eastAsia="Times New Roman"/>
          <w:color w:val="000000"/>
          <w:szCs w:val="24"/>
          <w:lang w:eastAsia="en-GB"/>
        </w:rPr>
        <w:tab/>
      </w:r>
      <w:r w:rsidR="00704089" w:rsidRPr="00CC644B">
        <w:rPr>
          <w:rFonts w:eastAsia="Times New Roman"/>
          <w:color w:val="000000"/>
          <w:szCs w:val="24"/>
          <w:lang w:eastAsia="en-GB"/>
        </w:rPr>
        <w:t xml:space="preserve">the amount of any of the following values is higher </w:t>
      </w:r>
      <w:r w:rsidR="00704089" w:rsidRPr="004A1C15">
        <w:rPr>
          <w:rFonts w:eastAsia="Times New Roman"/>
          <w:color w:val="000000"/>
          <w:szCs w:val="24"/>
          <w:lang w:eastAsia="en-GB"/>
        </w:rPr>
        <w:t xml:space="preserve">than </w:t>
      </w:r>
      <w:del w:id="374" w:author="Author">
        <w:r w:rsidR="00704089" w:rsidRPr="004A1C15" w:rsidDel="00752B5B">
          <w:rPr>
            <w:rFonts w:eastAsia="Times New Roman"/>
            <w:color w:val="000000"/>
            <w:szCs w:val="24"/>
            <w:lang w:eastAsia="en-GB"/>
          </w:rPr>
          <w:delText>2</w:delText>
        </w:r>
      </w:del>
      <w:ins w:id="375" w:author="Author">
        <w:r w:rsidR="00752B5B" w:rsidRPr="004A1C15">
          <w:rPr>
            <w:rFonts w:eastAsia="Times New Roman"/>
            <w:color w:val="000000"/>
            <w:szCs w:val="24"/>
            <w:lang w:eastAsia="en-GB"/>
          </w:rPr>
          <w:t>3.5</w:t>
        </w:r>
      </w:ins>
      <w:r w:rsidR="00704089" w:rsidRPr="004A1C15">
        <w:rPr>
          <w:rFonts w:eastAsia="Times New Roman"/>
          <w:color w:val="000000"/>
          <w:szCs w:val="24"/>
          <w:lang w:eastAsia="en-GB"/>
        </w:rPr>
        <w:t>%</w:t>
      </w:r>
      <w:r w:rsidR="00704089" w:rsidRPr="00CC644B">
        <w:rPr>
          <w:rFonts w:eastAsia="Times New Roman"/>
          <w:color w:val="000000"/>
          <w:szCs w:val="24"/>
          <w:lang w:eastAsia="en-GB"/>
        </w:rPr>
        <w:t xml:space="preserve"> of Total Assets:</w:t>
      </w:r>
    </w:p>
    <w:p w14:paraId="5A5B6258" w14:textId="5857B5C3" w:rsidR="00704089" w:rsidRPr="001D1788" w:rsidRDefault="001D1788" w:rsidP="0075251A">
      <w:pPr>
        <w:pStyle w:val="Tiret0"/>
        <w:rPr>
          <w:lang w:eastAsia="en-GB"/>
        </w:rPr>
      </w:pPr>
      <w:r>
        <w:rPr>
          <w:lang w:eastAsia="en-GB"/>
        </w:rPr>
        <w:t>(1)</w:t>
      </w:r>
      <w:r>
        <w:rPr>
          <w:lang w:eastAsia="en-GB"/>
        </w:rPr>
        <w:tab/>
      </w:r>
      <w:r w:rsidR="00704089" w:rsidRPr="00C679EB">
        <w:rPr>
          <w:lang w:eastAsia="en-GB"/>
        </w:rPr>
        <w:t xml:space="preserve">value of guarantee/collateral/contingent liabilities — Guarantees provided by the undertaking, including letters of credit (C0020/R0010) plus Value of guarantee/collateral/contingent liabilities — Total collateral pledged (C0020/R0300) plus </w:t>
      </w:r>
      <w:del w:id="376" w:author="Author">
        <w:r w:rsidR="00704089" w:rsidRPr="00C679EB" w:rsidDel="00752B5B">
          <w:rPr>
            <w:lang w:eastAsia="en-GB"/>
          </w:rPr>
          <w:delText xml:space="preserve"> </w:delText>
        </w:r>
      </w:del>
      <w:r w:rsidR="00704089" w:rsidRPr="00C679EB">
        <w:rPr>
          <w:lang w:eastAsia="en-GB"/>
        </w:rPr>
        <w:t>Maximum value — Total Contingent liabilities (C0010/R0400);</w:t>
      </w:r>
      <w:r w:rsidR="00E12419">
        <w:rPr>
          <w:lang w:eastAsia="en-GB"/>
        </w:rPr>
        <w:t xml:space="preserve"> </w:t>
      </w:r>
      <w:r w:rsidR="00E12419" w:rsidRPr="009B0CD0">
        <w:rPr>
          <w:lang w:eastAsia="en-GB"/>
        </w:rPr>
        <w:t>or</w:t>
      </w:r>
    </w:p>
    <w:p w14:paraId="5A5B6259" w14:textId="77777777" w:rsidR="00704089" w:rsidRPr="001D1788" w:rsidRDefault="001D1788" w:rsidP="0075251A">
      <w:pPr>
        <w:pStyle w:val="Tiret0"/>
        <w:rPr>
          <w:lang w:eastAsia="en-GB"/>
        </w:rPr>
      </w:pPr>
      <w:r>
        <w:rPr>
          <w:lang w:eastAsia="en-GB"/>
        </w:rPr>
        <w:t>(2)</w:t>
      </w:r>
      <w:r>
        <w:rPr>
          <w:lang w:eastAsia="en-GB"/>
        </w:rPr>
        <w:tab/>
      </w:r>
      <w:r w:rsidR="00704089" w:rsidRPr="00C679EB">
        <w:rPr>
          <w:lang w:eastAsia="en-GB"/>
        </w:rPr>
        <w:t>value of guarantee/collateral/contingent liabilities — Guarantees received by the undertaking, including letters of credit (C0020/R0030) plus Value of guarantee/collateral/contingent liabilities — Total collateral held (C0020/R0200);</w:t>
      </w:r>
    </w:p>
    <w:p w14:paraId="5A5B625A" w14:textId="77777777" w:rsidR="00704089" w:rsidRPr="00CC644B" w:rsidRDefault="00704089" w:rsidP="001D1788">
      <w:pPr>
        <w:spacing w:after="0"/>
        <w:ind w:left="1134" w:hanging="567"/>
        <w:rPr>
          <w:rFonts w:eastAsia="Times New Roman"/>
          <w:color w:val="000000"/>
          <w:szCs w:val="24"/>
          <w:lang w:eastAsia="en-GB"/>
        </w:rPr>
      </w:pPr>
      <w:r w:rsidRPr="00CC644B">
        <w:rPr>
          <w:rFonts w:eastAsia="Times New Roman"/>
          <w:color w:val="000000"/>
          <w:szCs w:val="24"/>
          <w:lang w:eastAsia="en-GB"/>
        </w:rPr>
        <w:t>(ii)</w:t>
      </w:r>
      <w:r w:rsidR="001D1788">
        <w:rPr>
          <w:rFonts w:eastAsia="Times New Roman"/>
          <w:color w:val="000000"/>
          <w:szCs w:val="24"/>
          <w:lang w:eastAsia="en-GB"/>
        </w:rPr>
        <w:tab/>
      </w:r>
      <w:r w:rsidRPr="00CC644B">
        <w:rPr>
          <w:rFonts w:eastAsia="Times New Roman"/>
          <w:color w:val="000000"/>
          <w:szCs w:val="24"/>
          <w:lang w:eastAsia="en-GB"/>
        </w:rPr>
        <w:t>the undertaking has provided or received unlimited guarantee</w:t>
      </w:r>
      <w:r w:rsidR="00726A64">
        <w:rPr>
          <w:rFonts w:eastAsia="Times New Roman"/>
          <w:color w:val="000000"/>
          <w:szCs w:val="24"/>
          <w:lang w:eastAsia="en-GB"/>
        </w:rPr>
        <w:t>;</w:t>
      </w:r>
    </w:p>
    <w:p w14:paraId="5A5B625B" w14:textId="77777777" w:rsidR="00704089" w:rsidRPr="00CC644B" w:rsidRDefault="00704089" w:rsidP="001D1788">
      <w:pPr>
        <w:shd w:val="clear" w:color="auto" w:fill="FFFFFF"/>
        <w:spacing w:after="0"/>
        <w:ind w:left="567" w:hanging="567"/>
        <w:rPr>
          <w:rFonts w:eastAsia="Times New Roman"/>
          <w:color w:val="000000"/>
          <w:szCs w:val="24"/>
          <w:lang w:eastAsia="en-GB"/>
        </w:rPr>
      </w:pPr>
      <w:r w:rsidRPr="00CC644B">
        <w:rPr>
          <w:rFonts w:eastAsia="Times New Roman"/>
          <w:color w:val="000000"/>
          <w:szCs w:val="24"/>
          <w:lang w:eastAsia="en-GB"/>
        </w:rPr>
        <w:lastRenderedPageBreak/>
        <w:t>(d)</w:t>
      </w:r>
      <w:r w:rsidR="001D1788">
        <w:rPr>
          <w:rFonts w:eastAsia="Times New Roman"/>
          <w:color w:val="000000"/>
          <w:szCs w:val="24"/>
          <w:lang w:eastAsia="en-GB"/>
        </w:rPr>
        <w:tab/>
      </w:r>
      <w:r w:rsidRPr="00CC644B">
        <w:rPr>
          <w:rFonts w:eastAsia="Times New Roman"/>
          <w:color w:val="000000"/>
          <w:szCs w:val="24"/>
          <w:lang w:eastAsia="en-GB"/>
        </w:rPr>
        <w:t>template S.05.01.01 of Annex I, specifying information on premiums, claims and expenses</w:t>
      </w:r>
      <w:r w:rsidR="00726A64">
        <w:rPr>
          <w:rFonts w:eastAsia="Times New Roman"/>
          <w:color w:val="000000"/>
          <w:szCs w:val="24"/>
          <w:lang w:eastAsia="en-GB"/>
        </w:rPr>
        <w:t xml:space="preserve"> </w:t>
      </w:r>
      <w:r w:rsidRPr="00CC644B">
        <w:rPr>
          <w:rFonts w:eastAsia="Times New Roman"/>
          <w:color w:val="000000"/>
          <w:szCs w:val="24"/>
          <w:lang w:eastAsia="en-GB"/>
        </w:rPr>
        <w:t xml:space="preserve"> for each line of business as defined in Annex I to Delegated Regulation (EU) 2015/35 applying the valuation and recognition principles used in the consolidated financial statements, following the instructions set out in section S.05.01 of Annex III to this Regulation;</w:t>
      </w:r>
    </w:p>
    <w:p w14:paraId="5A5B625C" w14:textId="421AF781" w:rsidR="00704089" w:rsidRPr="001D1788" w:rsidRDefault="00704089" w:rsidP="001D1788">
      <w:pPr>
        <w:shd w:val="clear" w:color="auto" w:fill="FFFFFF"/>
        <w:spacing w:after="0"/>
        <w:ind w:left="567" w:hanging="567"/>
        <w:rPr>
          <w:rFonts w:eastAsia="Times New Roman"/>
          <w:color w:val="000000"/>
          <w:szCs w:val="24"/>
          <w:lang w:eastAsia="en-GB"/>
        </w:rPr>
      </w:pPr>
      <w:r w:rsidRPr="001D1788">
        <w:rPr>
          <w:rFonts w:eastAsia="Times New Roman"/>
          <w:color w:val="000000"/>
          <w:szCs w:val="24"/>
          <w:lang w:eastAsia="en-GB"/>
        </w:rPr>
        <w:t>(e)</w:t>
      </w:r>
      <w:r w:rsidR="001D1788">
        <w:rPr>
          <w:rFonts w:eastAsia="Times New Roman"/>
          <w:color w:val="000000"/>
          <w:szCs w:val="24"/>
          <w:lang w:eastAsia="en-GB"/>
        </w:rPr>
        <w:tab/>
      </w:r>
      <w:r w:rsidRPr="001D1788">
        <w:rPr>
          <w:rFonts w:eastAsia="Times New Roman"/>
          <w:color w:val="000000"/>
          <w:szCs w:val="24"/>
          <w:lang w:eastAsia="en-GB"/>
        </w:rPr>
        <w:t>template S.05.02.0</w:t>
      </w:r>
      <w:del w:id="377" w:author="Author">
        <w:r w:rsidRPr="001D1788" w:rsidDel="0010670E">
          <w:rPr>
            <w:rFonts w:eastAsia="Times New Roman"/>
            <w:color w:val="000000"/>
            <w:szCs w:val="24"/>
            <w:lang w:eastAsia="en-GB"/>
          </w:rPr>
          <w:delText>1</w:delText>
        </w:r>
      </w:del>
      <w:ins w:id="378" w:author="Author">
        <w:r w:rsidR="0010670E">
          <w:rPr>
            <w:rFonts w:eastAsia="Times New Roman"/>
            <w:color w:val="000000"/>
            <w:szCs w:val="24"/>
            <w:lang w:eastAsia="en-GB"/>
          </w:rPr>
          <w:t>4</w:t>
        </w:r>
      </w:ins>
      <w:r w:rsidRPr="001D1788">
        <w:rPr>
          <w:rFonts w:eastAsia="Times New Roman"/>
          <w:color w:val="000000"/>
          <w:szCs w:val="24"/>
          <w:lang w:eastAsia="en-GB"/>
        </w:rPr>
        <w:t xml:space="preserve"> of Annex I, specifying information on premiums, claims and expenses by country applying the valuation and recognition principles used in the consolidated financial statements, following the instructions set out in section S.05.02 of Annex III.</w:t>
      </w:r>
    </w:p>
    <w:p w14:paraId="5A5B625D" w14:textId="77777777" w:rsidR="00704089" w:rsidRPr="001D1788" w:rsidRDefault="00704089" w:rsidP="001D1788">
      <w:pPr>
        <w:shd w:val="clear" w:color="auto" w:fill="FFFFFF"/>
        <w:tabs>
          <w:tab w:val="left" w:pos="567"/>
        </w:tabs>
        <w:spacing w:after="0"/>
        <w:rPr>
          <w:rFonts w:eastAsia="Times New Roman"/>
          <w:color w:val="000000"/>
          <w:szCs w:val="24"/>
          <w:lang w:eastAsia="en-GB"/>
        </w:rPr>
      </w:pPr>
      <w:r w:rsidRPr="001D1788">
        <w:rPr>
          <w:rFonts w:eastAsia="Times New Roman"/>
          <w:color w:val="000000"/>
          <w:szCs w:val="24"/>
          <w:lang w:eastAsia="en-GB"/>
        </w:rPr>
        <w:t>2.</w:t>
      </w:r>
      <w:r w:rsidR="001D1788">
        <w:rPr>
          <w:rFonts w:eastAsia="Times New Roman"/>
          <w:color w:val="000000"/>
          <w:szCs w:val="24"/>
          <w:lang w:eastAsia="en-GB"/>
        </w:rPr>
        <w:tab/>
      </w:r>
      <w:r w:rsidRPr="001D1788">
        <w:rPr>
          <w:rFonts w:eastAsia="Times New Roman"/>
          <w:color w:val="000000"/>
          <w:szCs w:val="24"/>
          <w:lang w:eastAsia="en-GB"/>
        </w:rPr>
        <w:t xml:space="preserve">The templates referred to in </w:t>
      </w:r>
      <w:r w:rsidR="004E7499" w:rsidRPr="001D1788">
        <w:rPr>
          <w:rFonts w:eastAsia="Times New Roman"/>
          <w:color w:val="000000"/>
          <w:szCs w:val="24"/>
          <w:lang w:eastAsia="en-GB"/>
        </w:rPr>
        <w:t xml:space="preserve">paragraph 1, </w:t>
      </w:r>
      <w:r w:rsidRPr="001D1788">
        <w:rPr>
          <w:rFonts w:eastAsia="Times New Roman"/>
          <w:color w:val="000000"/>
          <w:szCs w:val="24"/>
          <w:lang w:eastAsia="en-GB"/>
        </w:rPr>
        <w:t>points (a) and (b) shall only be submitted by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w:t>
      </w:r>
    </w:p>
    <w:p w14:paraId="5A5B625E" w14:textId="4E8DE9B5" w:rsidR="001D74D3" w:rsidRPr="00C679EB" w:rsidRDefault="001D74D3" w:rsidP="001D74D3">
      <w:pPr>
        <w:pStyle w:val="Titrearticle"/>
      </w:pPr>
      <w:r w:rsidRPr="00C679EB">
        <w:t xml:space="preserve">Article </w:t>
      </w:r>
      <w:r w:rsidR="00726A64">
        <w:t>3</w:t>
      </w:r>
      <w:del w:id="379" w:author="Author">
        <w:r w:rsidR="00C9441D" w:rsidDel="002002D2">
          <w:delText>1</w:delText>
        </w:r>
      </w:del>
      <w:ins w:id="380" w:author="Author">
        <w:r w:rsidR="002002D2">
          <w:t>2</w:t>
        </w:r>
      </w:ins>
    </w:p>
    <w:p w14:paraId="5A5B625F" w14:textId="77777777" w:rsidR="00895B69" w:rsidRPr="00C679EB" w:rsidRDefault="00895B69" w:rsidP="00895B69">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Investments information</w:t>
      </w:r>
    </w:p>
    <w:p w14:paraId="5A5B6260" w14:textId="77777777" w:rsidR="00895B69" w:rsidRPr="00C679EB" w:rsidRDefault="00895B69" w:rsidP="001D1788">
      <w:pPr>
        <w:shd w:val="clear" w:color="auto" w:fill="FFFFFF"/>
        <w:tabs>
          <w:tab w:val="left" w:pos="567"/>
        </w:tabs>
        <w:spacing w:after="0"/>
        <w:rPr>
          <w:rFonts w:eastAsia="Times New Roman"/>
          <w:color w:val="000000"/>
          <w:szCs w:val="24"/>
          <w:lang w:eastAsia="en-GB"/>
        </w:rPr>
      </w:pPr>
      <w:r w:rsidRPr="00C679EB">
        <w:rPr>
          <w:rFonts w:eastAsia="Times New Roman"/>
          <w:color w:val="000000"/>
          <w:szCs w:val="24"/>
          <w:lang w:eastAsia="en-GB"/>
        </w:rPr>
        <w:t>1.</w:t>
      </w:r>
      <w:r w:rsidR="001D1788">
        <w:rPr>
          <w:rFonts w:eastAsia="Times New Roman"/>
          <w:color w:val="000000"/>
          <w:szCs w:val="24"/>
          <w:lang w:eastAsia="en-GB"/>
        </w:rPr>
        <w:tab/>
      </w:r>
      <w:r w:rsidRPr="00C679EB">
        <w:rPr>
          <w:rFonts w:eastAsia="Times New Roman"/>
          <w:color w:val="000000"/>
          <w:szCs w:val="24"/>
          <w:lang w:eastAsia="en-GB"/>
        </w:rPr>
        <w:t>Participating insurance and reinsurance undertakings, insurance holding companies and mixed financial holding companies shall, unless exempted under Article 254(2)</w:t>
      </w:r>
      <w:r w:rsidR="00726A64">
        <w:rPr>
          <w:rFonts w:eastAsia="Times New Roman"/>
          <w:color w:val="000000"/>
          <w:szCs w:val="24"/>
          <w:lang w:eastAsia="en-GB"/>
        </w:rPr>
        <w:t>, third subparagraph,</w:t>
      </w:r>
      <w:r w:rsidRPr="00C679EB">
        <w:rPr>
          <w:rFonts w:eastAsia="Times New Roman"/>
          <w:color w:val="000000"/>
          <w:szCs w:val="24"/>
          <w:lang w:eastAsia="en-GB"/>
        </w:rPr>
        <w:t xml:space="preserve"> of Directive 2009/138/EC in relation to a specific template, submit annually the information referred to in Article 304(1)</w:t>
      </w:r>
      <w:r w:rsidR="00A73DF9">
        <w:rPr>
          <w:rFonts w:eastAsia="Times New Roman"/>
          <w:color w:val="000000"/>
          <w:szCs w:val="24"/>
          <w:lang w:eastAsia="en-GB"/>
        </w:rPr>
        <w:t>, point </w:t>
      </w:r>
      <w:r w:rsidRPr="00C679EB">
        <w:rPr>
          <w:rFonts w:eastAsia="Times New Roman"/>
          <w:color w:val="000000"/>
          <w:szCs w:val="24"/>
          <w:lang w:eastAsia="en-GB"/>
        </w:rPr>
        <w:t>(d)</w:t>
      </w:r>
      <w:r w:rsidR="00A73DF9">
        <w:rPr>
          <w:rFonts w:eastAsia="Times New Roman"/>
          <w:color w:val="000000"/>
          <w:szCs w:val="24"/>
          <w:lang w:eastAsia="en-GB"/>
        </w:rPr>
        <w:t>,</w:t>
      </w:r>
      <w:r w:rsidRPr="00C679EB">
        <w:rPr>
          <w:rFonts w:eastAsia="Times New Roman"/>
          <w:color w:val="000000"/>
          <w:szCs w:val="24"/>
          <w:lang w:eastAsia="en-GB"/>
        </w:rPr>
        <w:t xml:space="preserve"> of Delegated Regulation (EU) 2015/35, using the following templates</w:t>
      </w:r>
      <w:r w:rsidR="00726A64">
        <w:rPr>
          <w:rFonts w:eastAsia="Times New Roman"/>
          <w:color w:val="000000"/>
          <w:szCs w:val="24"/>
          <w:lang w:eastAsia="en-GB"/>
        </w:rPr>
        <w:t xml:space="preserve"> and </w:t>
      </w:r>
      <w:r w:rsidR="00726A64">
        <w:t>complying with the following instructions</w:t>
      </w:r>
      <w:r w:rsidRPr="00C679EB">
        <w:rPr>
          <w:rFonts w:eastAsia="Times New Roman"/>
          <w:color w:val="000000"/>
          <w:szCs w:val="24"/>
          <w:lang w:eastAsia="en-GB"/>
        </w:rPr>
        <w:t>:</w:t>
      </w:r>
    </w:p>
    <w:p w14:paraId="5A5B6261" w14:textId="11E0E73B"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r>
      <w:ins w:id="381" w:author="Author">
        <w:r w:rsidR="004A1C15">
          <w:rPr>
            <w:rFonts w:eastAsia="Times New Roman"/>
            <w:color w:val="000000"/>
            <w:szCs w:val="24"/>
            <w:lang w:eastAsia="en-GB"/>
          </w:rPr>
          <w:t xml:space="preserve">only </w:t>
        </w:r>
      </w:ins>
      <w:r w:rsidRPr="0075251A">
        <w:rPr>
          <w:rFonts w:eastAsia="Times New Roman"/>
          <w:color w:val="000000"/>
          <w:szCs w:val="24"/>
          <w:lang w:eastAsia="en-GB"/>
        </w:rPr>
        <w:t xml:space="preserve">where the group is exempted from reporting template S.06.02.04 in relation to the last quarter in accordance with </w:t>
      </w:r>
      <w:del w:id="382" w:author="Author">
        <w:r w:rsidRPr="0075251A" w:rsidDel="00BC10AC">
          <w:rPr>
            <w:rFonts w:eastAsia="Times New Roman"/>
            <w:color w:val="000000"/>
            <w:szCs w:val="24"/>
            <w:lang w:eastAsia="en-GB"/>
          </w:rPr>
          <w:delText xml:space="preserve"> </w:delText>
        </w:r>
      </w:del>
      <w:r w:rsidRPr="0075251A">
        <w:rPr>
          <w:rFonts w:eastAsia="Times New Roman"/>
          <w:color w:val="000000"/>
          <w:szCs w:val="24"/>
          <w:lang w:eastAsia="en-GB"/>
        </w:rPr>
        <w:t>Article 254(2), second subparagraph</w:t>
      </w:r>
      <w:r w:rsidR="00726A64" w:rsidRPr="0075251A">
        <w:rPr>
          <w:rFonts w:eastAsia="Times New Roman"/>
          <w:color w:val="000000"/>
          <w:szCs w:val="24"/>
          <w:lang w:eastAsia="en-GB"/>
        </w:rPr>
        <w:t>,</w:t>
      </w:r>
      <w:r w:rsidRPr="0075251A">
        <w:rPr>
          <w:rFonts w:eastAsia="Times New Roman"/>
          <w:color w:val="000000"/>
          <w:szCs w:val="24"/>
          <w:lang w:eastAsia="en-GB"/>
        </w:rPr>
        <w:t xml:space="preserve"> of Directive 2009/138/EC, template S.06.02.04 of Annex I to this Regulation, providing an item-by-item list of assets, following the instructions set out in section S.06.02 of Annex III to this Regulation;</w:t>
      </w:r>
    </w:p>
    <w:p w14:paraId="5A5B6262" w14:textId="73AC445A"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r>
      <w:ins w:id="383" w:author="Author">
        <w:r w:rsidR="004A1C15">
          <w:rPr>
            <w:rFonts w:eastAsia="Times New Roman"/>
            <w:color w:val="000000"/>
            <w:szCs w:val="24"/>
            <w:lang w:eastAsia="en-GB"/>
          </w:rPr>
          <w:t xml:space="preserve">only </w:t>
        </w:r>
      </w:ins>
      <w:r w:rsidRPr="0075251A">
        <w:rPr>
          <w:rFonts w:eastAsia="Times New Roman"/>
          <w:color w:val="000000"/>
          <w:szCs w:val="24"/>
          <w:lang w:eastAsia="en-GB"/>
        </w:rPr>
        <w:t>where the group is exempted from reporting template S.06.03.04 in relation to the last quarter in accordance with Article 254(2), second subparagraph</w:t>
      </w:r>
      <w:r w:rsidR="00726A64" w:rsidRPr="0075251A">
        <w:rPr>
          <w:rFonts w:eastAsia="Times New Roman"/>
          <w:color w:val="000000"/>
          <w:szCs w:val="24"/>
          <w:lang w:eastAsia="en-GB"/>
        </w:rPr>
        <w:t>,</w:t>
      </w:r>
      <w:r w:rsidRPr="0075251A">
        <w:rPr>
          <w:rFonts w:eastAsia="Times New Roman"/>
          <w:color w:val="000000"/>
          <w:szCs w:val="24"/>
          <w:lang w:eastAsia="en-GB"/>
        </w:rPr>
        <w:t xml:space="preserve"> of Directive 2009/138/EC, or has not reported it quarterly because the ratio of collective investment held by the group to total investments, as referred to in Article 2</w:t>
      </w:r>
      <w:r w:rsidR="00CD2E5F">
        <w:rPr>
          <w:rFonts w:eastAsia="Times New Roman"/>
          <w:color w:val="000000"/>
          <w:szCs w:val="24"/>
          <w:lang w:eastAsia="en-GB"/>
        </w:rPr>
        <w:t>7</w:t>
      </w:r>
      <w:r w:rsidRPr="0075251A">
        <w:rPr>
          <w:rFonts w:eastAsia="Times New Roman"/>
          <w:color w:val="000000"/>
          <w:szCs w:val="24"/>
          <w:lang w:eastAsia="en-GB"/>
        </w:rPr>
        <w:t>(1)</w:t>
      </w:r>
      <w:r w:rsidR="00726A64" w:rsidRPr="0075251A">
        <w:rPr>
          <w:rFonts w:eastAsia="Times New Roman"/>
          <w:color w:val="000000"/>
          <w:szCs w:val="24"/>
          <w:lang w:eastAsia="en-GB"/>
        </w:rPr>
        <w:t>, point</w:t>
      </w:r>
      <w:r w:rsidR="00726A64" w:rsidRPr="0075251A">
        <w:rPr>
          <w:rFonts w:eastAsia="Times New Roman" w:hint="eastAsia"/>
          <w:color w:val="000000"/>
          <w:szCs w:val="24"/>
          <w:lang w:eastAsia="en-GB"/>
        </w:rPr>
        <w:t> </w:t>
      </w:r>
      <w:r w:rsidRPr="0075251A">
        <w:rPr>
          <w:rFonts w:eastAsia="Times New Roman"/>
          <w:color w:val="000000"/>
          <w:szCs w:val="24"/>
          <w:lang w:eastAsia="en-GB"/>
        </w:rPr>
        <w:t>(f) of this Regulation, is not higher than 30 %, template S.06.03.04 of Annex I to this Regulation, providing information on the look-through of all collective investments held by the undertakings, following the instructions set out in section S.06.03 of Annex III to this Regulation;</w:t>
      </w:r>
    </w:p>
    <w:p w14:paraId="5A5B6263"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t>where the ratio of the value of structured products held by the group to total investments is higher than 5 %, template S.07.01.04 of Annex I, providing an item-by-item list of structured products, following the instructions set out in section S.07.01 of Annex III;</w:t>
      </w:r>
    </w:p>
    <w:p w14:paraId="5A5B6264" w14:textId="512D68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(d)</w:t>
      </w:r>
      <w:r w:rsidRPr="0075251A">
        <w:rPr>
          <w:rFonts w:eastAsia="Times New Roman"/>
          <w:color w:val="000000"/>
          <w:szCs w:val="24"/>
          <w:lang w:eastAsia="en-GB"/>
        </w:rPr>
        <w:tab/>
      </w:r>
      <w:ins w:id="384" w:author="Author">
        <w:r w:rsidR="004A1C15">
          <w:rPr>
            <w:rFonts w:eastAsia="Times New Roman"/>
            <w:color w:val="000000"/>
            <w:szCs w:val="24"/>
            <w:lang w:eastAsia="en-GB"/>
          </w:rPr>
          <w:t xml:space="preserve">only </w:t>
        </w:r>
      </w:ins>
      <w:r w:rsidRPr="0075251A">
        <w:rPr>
          <w:rFonts w:eastAsia="Times New Roman"/>
          <w:color w:val="000000"/>
          <w:szCs w:val="24"/>
          <w:lang w:eastAsia="en-GB"/>
        </w:rPr>
        <w:t>where the group is exempted from reporting template S.08.01.04 in relation to the last quarter in accordance with</w:t>
      </w:r>
      <w:del w:id="385" w:author="Author">
        <w:r w:rsidRPr="0075251A" w:rsidDel="002002D2">
          <w:rPr>
            <w:rFonts w:eastAsia="Times New Roman"/>
            <w:color w:val="000000"/>
            <w:szCs w:val="24"/>
            <w:lang w:eastAsia="en-GB"/>
          </w:rPr>
          <w:delText xml:space="preserve"> </w:delText>
        </w:r>
      </w:del>
      <w:r w:rsidRPr="0075251A">
        <w:rPr>
          <w:rFonts w:eastAsia="Times New Roman"/>
          <w:color w:val="000000"/>
          <w:szCs w:val="24"/>
          <w:lang w:eastAsia="en-GB"/>
        </w:rPr>
        <w:t xml:space="preserve"> Article 254(2), second subparagraph</w:t>
      </w:r>
      <w:r w:rsidR="00726A64" w:rsidRPr="0075251A">
        <w:rPr>
          <w:rFonts w:eastAsia="Times New Roman"/>
          <w:color w:val="000000"/>
          <w:szCs w:val="24"/>
          <w:lang w:eastAsia="en-GB"/>
        </w:rPr>
        <w:t>,</w:t>
      </w:r>
      <w:r w:rsidRPr="0075251A">
        <w:rPr>
          <w:rFonts w:eastAsia="Times New Roman"/>
          <w:color w:val="000000"/>
          <w:szCs w:val="24"/>
          <w:lang w:eastAsia="en-GB"/>
        </w:rPr>
        <w:t xml:space="preserve"> of Directive 2009/138/EC, template S.08.01.04 of Annex</w:t>
      </w:r>
      <w:r w:rsidR="00726A64" w:rsidRPr="0075251A">
        <w:rPr>
          <w:rFonts w:eastAsia="Times New Roman" w:hint="eastAsia"/>
          <w:color w:val="000000"/>
          <w:szCs w:val="24"/>
          <w:lang w:eastAsia="en-GB"/>
        </w:rPr>
        <w:t> </w:t>
      </w:r>
      <w:r w:rsidRPr="0075251A">
        <w:rPr>
          <w:rFonts w:eastAsia="Times New Roman"/>
          <w:color w:val="000000"/>
          <w:szCs w:val="24"/>
          <w:lang w:eastAsia="en-GB"/>
        </w:rPr>
        <w:t>I to this Regulation, providing an item-by-item list of open positions of derivatives, following the instructions set out in section S.08.01 of Annex III to this Regulation;</w:t>
      </w:r>
    </w:p>
    <w:p w14:paraId="5A5B6265"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(e)</w:t>
      </w:r>
      <w:r w:rsidRPr="0075251A">
        <w:rPr>
          <w:rFonts w:eastAsia="Times New Roman"/>
          <w:color w:val="000000"/>
          <w:szCs w:val="24"/>
          <w:lang w:eastAsia="en-GB"/>
        </w:rPr>
        <w:tab/>
        <w:t>template S.09.01.04 of Annex I, specifying information on income, gains and losses in the reporting period by asset category as defined in Annex IV, following the instructions set out in section S.09.01 of Annex III;</w:t>
      </w:r>
    </w:p>
    <w:p w14:paraId="5A5B6266"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lastRenderedPageBreak/>
        <w:t>(f)</w:t>
      </w:r>
      <w:r w:rsidRPr="0075251A">
        <w:rPr>
          <w:rFonts w:eastAsia="Times New Roman"/>
          <w:color w:val="000000"/>
          <w:szCs w:val="24"/>
          <w:lang w:eastAsia="en-GB"/>
        </w:rPr>
        <w:tab/>
        <w:t>where the ratio of the value of underlying securities, on and off balance sheet, involved in lending or repurchase agreements, for contracts with maturity dates falling after the reporting reference date, to the total investments is higher than 5 %, template S.10.01.04 of Annex I, providing an item-by-item list securities lending and repurchase agreements on and off-balance sheet, following the instructions set out in section S.10.01 of Annex III;</w:t>
      </w:r>
    </w:p>
    <w:p w14:paraId="5A5B6267"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(g)</w:t>
      </w:r>
      <w:r w:rsidRPr="0075251A">
        <w:rPr>
          <w:rFonts w:eastAsia="Times New Roman"/>
          <w:color w:val="000000"/>
          <w:szCs w:val="24"/>
          <w:lang w:eastAsia="en-GB"/>
        </w:rPr>
        <w:tab/>
        <w:t>where the ratio of the value of assets held as collateral to total balance sheet as reported in items C0010/R0500 of template S.02.01.01 exceeds 10%, template S.11.01.04 of Annex I, providing an item-by-item list of assets held as collateral, consisting of all types of off-balance sheet asset categories held as collateral, following the instructions set out in section S.11.01 of Annex III.</w:t>
      </w:r>
    </w:p>
    <w:p w14:paraId="5A5B6268" w14:textId="1BB0D17E" w:rsidR="00895B69"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895B69" w:rsidRPr="00C679EB">
        <w:rPr>
          <w:rFonts w:eastAsia="Times New Roman"/>
          <w:color w:val="000000"/>
          <w:szCs w:val="24"/>
          <w:lang w:eastAsia="en-GB"/>
        </w:rPr>
        <w:t xml:space="preserve">For the purposes </w:t>
      </w:r>
      <w:r w:rsidR="004E7499" w:rsidRPr="00C679EB">
        <w:rPr>
          <w:rFonts w:eastAsia="Times New Roman"/>
          <w:color w:val="000000"/>
          <w:szCs w:val="24"/>
          <w:lang w:eastAsia="en-GB"/>
        </w:rPr>
        <w:t xml:space="preserve">of paragraph 1, </w:t>
      </w:r>
      <w:r w:rsidR="00895B69" w:rsidRPr="00C679EB">
        <w:rPr>
          <w:rFonts w:eastAsia="Times New Roman"/>
          <w:color w:val="000000"/>
          <w:szCs w:val="24"/>
          <w:lang w:eastAsia="en-GB"/>
        </w:rPr>
        <w:t xml:space="preserve">point (c), where for the calculation of group solvency as </w:t>
      </w:r>
      <w:r w:rsidR="00065725" w:rsidRPr="00C679EB">
        <w:rPr>
          <w:rFonts w:eastAsia="Times New Roman"/>
          <w:color w:val="000000"/>
          <w:szCs w:val="24"/>
          <w:lang w:eastAsia="en-GB"/>
        </w:rPr>
        <w:t xml:space="preserve">specified </w:t>
      </w:r>
      <w:r w:rsidR="00895B69" w:rsidRPr="00C679EB">
        <w:rPr>
          <w:rFonts w:eastAsia="Times New Roman"/>
          <w:color w:val="000000"/>
          <w:szCs w:val="24"/>
          <w:lang w:eastAsia="en-GB"/>
        </w:rPr>
        <w:t xml:space="preserve">in Article 230 of Directive 2009/138/EC </w:t>
      </w:r>
      <w:r w:rsidR="00C22233">
        <w:rPr>
          <w:rFonts w:eastAsia="Times New Roman"/>
          <w:color w:val="000000"/>
          <w:szCs w:val="24"/>
          <w:lang w:eastAsia="en-GB"/>
        </w:rPr>
        <w:t xml:space="preserve">method 1 </w:t>
      </w:r>
      <w:r w:rsidR="00895B69" w:rsidRPr="00C679EB">
        <w:rPr>
          <w:rFonts w:eastAsia="Times New Roman"/>
          <w:color w:val="000000"/>
          <w:szCs w:val="24"/>
          <w:lang w:eastAsia="en-GB"/>
        </w:rPr>
        <w:t>is used exclusively, the ratio of the value of structured products held by the group to total investments shall be determined by the sum of assets classified in categories 5 and 6, as defined in Annex IV to this Regulation, divided by the sum of items C0010/R0070 and C0010/R0</w:t>
      </w:r>
      <w:del w:id="386" w:author="Author">
        <w:r w:rsidR="00895B69" w:rsidRPr="00C679EB" w:rsidDel="00C22258">
          <w:rPr>
            <w:rFonts w:eastAsia="Times New Roman"/>
            <w:color w:val="000000"/>
            <w:szCs w:val="24"/>
            <w:lang w:eastAsia="en-GB"/>
          </w:rPr>
          <w:delText>0</w:delText>
        </w:r>
      </w:del>
      <w:ins w:id="387" w:author="Author">
        <w:r w:rsidR="00C22258">
          <w:rPr>
            <w:rFonts w:eastAsia="Times New Roman"/>
            <w:color w:val="000000"/>
            <w:szCs w:val="24"/>
            <w:lang w:eastAsia="en-GB"/>
          </w:rPr>
          <w:t>2</w:t>
        </w:r>
      </w:ins>
      <w:r w:rsidR="00895B69" w:rsidRPr="00C679EB">
        <w:rPr>
          <w:rFonts w:eastAsia="Times New Roman"/>
          <w:color w:val="000000"/>
          <w:szCs w:val="24"/>
          <w:lang w:eastAsia="en-GB"/>
        </w:rPr>
        <w:t xml:space="preserve">20 of template S.02.01.01. Where, for the calculation of group solvency, method 1 is used in combination with method 2 as defined in Article 233 of Directive 2009/138/EC, or </w:t>
      </w:r>
      <w:r w:rsidR="00BD61B0">
        <w:rPr>
          <w:rFonts w:eastAsia="Times New Roman"/>
          <w:color w:val="000000"/>
          <w:szCs w:val="24"/>
          <w:lang w:eastAsia="en-GB"/>
        </w:rPr>
        <w:t xml:space="preserve">method 2 </w:t>
      </w:r>
      <w:r w:rsidR="00895B69" w:rsidRPr="00C679EB">
        <w:rPr>
          <w:rFonts w:eastAsia="Times New Roman"/>
          <w:color w:val="000000"/>
          <w:szCs w:val="24"/>
          <w:lang w:eastAsia="en-GB"/>
        </w:rPr>
        <w:t xml:space="preserve">is used exclusively, the ratio shall be calculated in accordance with the first sentence </w:t>
      </w:r>
      <w:r w:rsidR="00726A64">
        <w:rPr>
          <w:rFonts w:eastAsia="Times New Roman"/>
          <w:color w:val="000000"/>
          <w:szCs w:val="24"/>
          <w:lang w:eastAsia="en-GB"/>
        </w:rPr>
        <w:t xml:space="preserve">of this paragraph </w:t>
      </w:r>
      <w:r w:rsidR="00895B69" w:rsidRPr="00C679EB">
        <w:rPr>
          <w:rFonts w:eastAsia="Times New Roman"/>
          <w:color w:val="000000"/>
          <w:szCs w:val="24"/>
          <w:lang w:eastAsia="en-GB"/>
        </w:rPr>
        <w:t>and adjusted in order to capture the required items of all entities included in the scope of template S.06.02.04.</w:t>
      </w:r>
    </w:p>
    <w:p w14:paraId="5A5B6269" w14:textId="77777777" w:rsidR="00895B69" w:rsidRPr="00C679EB" w:rsidRDefault="001D1788" w:rsidP="00980475">
      <w:pPr>
        <w:shd w:val="clear" w:color="auto" w:fill="FFFFFF"/>
        <w:spacing w:after="0"/>
        <w:rPr>
          <w:rFonts w:eastAsia="Times New Roman"/>
          <w:color w:val="000000"/>
          <w:szCs w:val="24"/>
          <w:lang w:eastAsia="en-GB"/>
        </w:rPr>
      </w:pPr>
      <w:r>
        <w:rPr>
          <w:rFonts w:eastAsia="Times New Roman"/>
          <w:color w:val="000000"/>
          <w:szCs w:val="24"/>
          <w:lang w:eastAsia="en-GB"/>
        </w:rPr>
        <w:t>3.</w:t>
      </w:r>
      <w:r>
        <w:rPr>
          <w:rFonts w:eastAsia="Times New Roman"/>
          <w:color w:val="000000"/>
          <w:szCs w:val="24"/>
          <w:lang w:eastAsia="en-GB"/>
        </w:rPr>
        <w:tab/>
      </w:r>
      <w:r w:rsidR="00895B69" w:rsidRPr="00C679EB">
        <w:rPr>
          <w:rFonts w:eastAsia="Times New Roman"/>
          <w:color w:val="000000"/>
          <w:szCs w:val="24"/>
          <w:lang w:eastAsia="en-GB"/>
        </w:rPr>
        <w:t xml:space="preserve">For the purposes of </w:t>
      </w:r>
      <w:r w:rsidR="00031F41" w:rsidRPr="00C679EB">
        <w:rPr>
          <w:rFonts w:eastAsia="Times New Roman"/>
          <w:color w:val="000000"/>
          <w:szCs w:val="24"/>
          <w:lang w:eastAsia="en-GB"/>
        </w:rPr>
        <w:t xml:space="preserve">paragraph 1, </w:t>
      </w:r>
      <w:r w:rsidR="00B956DB">
        <w:rPr>
          <w:rFonts w:eastAsia="Times New Roman"/>
          <w:color w:val="000000"/>
          <w:szCs w:val="24"/>
          <w:lang w:eastAsia="en-GB"/>
        </w:rPr>
        <w:t>point (f)</w:t>
      </w:r>
      <w:r w:rsidR="00895B69" w:rsidRPr="00CC644B">
        <w:rPr>
          <w:rFonts w:eastAsia="Times New Roman"/>
          <w:color w:val="000000"/>
          <w:szCs w:val="24"/>
          <w:lang w:eastAsia="en-GB"/>
        </w:rPr>
        <w:t>, where for the calculation of group solvency method 1</w:t>
      </w:r>
      <w:r w:rsidR="00885317">
        <w:rPr>
          <w:rFonts w:eastAsia="Times New Roman"/>
          <w:color w:val="000000"/>
          <w:szCs w:val="24"/>
          <w:lang w:eastAsia="en-GB"/>
        </w:rPr>
        <w:t xml:space="preserve"> as</w:t>
      </w:r>
      <w:r w:rsidR="00895B69" w:rsidRPr="00C679EB">
        <w:rPr>
          <w:rFonts w:eastAsia="Times New Roman"/>
          <w:color w:val="000000"/>
          <w:szCs w:val="24"/>
          <w:lang w:eastAsia="en-GB"/>
        </w:rPr>
        <w:t xml:space="preserve"> </w:t>
      </w:r>
      <w:r w:rsidR="00206098" w:rsidRPr="00C679EB">
        <w:rPr>
          <w:rFonts w:eastAsia="Times New Roman"/>
          <w:color w:val="000000"/>
          <w:szCs w:val="24"/>
          <w:lang w:eastAsia="en-GB"/>
        </w:rPr>
        <w:t xml:space="preserve">specified </w:t>
      </w:r>
      <w:r w:rsidR="00895B69" w:rsidRPr="00C679EB">
        <w:rPr>
          <w:rFonts w:eastAsia="Times New Roman"/>
          <w:color w:val="000000"/>
          <w:szCs w:val="24"/>
          <w:lang w:eastAsia="en-GB"/>
        </w:rPr>
        <w:t xml:space="preserve">in Article 230 of Directive 2009/138/EC is used exclusively, the ratio shall be determined by the sum of the underlying securities, on and off balance sheet, involved in lending or repurchase agreements, for contracts with maturity dates falling after the reporting reference date, divided by the sum of items C0010/R0070 and C0010/R0220 of template S.02.01.01. Where, for the calculation of group solvency, method 1 is used in combination with method 2 as </w:t>
      </w:r>
      <w:r w:rsidR="00832912">
        <w:rPr>
          <w:rFonts w:eastAsia="Times New Roman"/>
          <w:color w:val="000000"/>
          <w:szCs w:val="24"/>
          <w:lang w:eastAsia="en-GB"/>
        </w:rPr>
        <w:t xml:space="preserve">specified </w:t>
      </w:r>
      <w:r w:rsidR="00895B69" w:rsidRPr="00C679EB">
        <w:rPr>
          <w:rFonts w:eastAsia="Times New Roman"/>
          <w:color w:val="000000"/>
          <w:szCs w:val="24"/>
          <w:lang w:eastAsia="en-GB"/>
        </w:rPr>
        <w:t>in Article 233 of Directive 2009/138/EC, or method 2 is used exclusively, the ratio shall be calculated in accordance with the first sentence</w:t>
      </w:r>
      <w:r w:rsidR="00075CAE">
        <w:rPr>
          <w:rFonts w:eastAsia="Times New Roman"/>
          <w:color w:val="000000"/>
          <w:szCs w:val="24"/>
          <w:lang w:eastAsia="en-GB"/>
        </w:rPr>
        <w:t xml:space="preserve"> of this paragraph</w:t>
      </w:r>
      <w:r w:rsidR="00895B69" w:rsidRPr="00C679EB">
        <w:rPr>
          <w:rFonts w:eastAsia="Times New Roman"/>
          <w:color w:val="000000"/>
          <w:szCs w:val="24"/>
          <w:lang w:eastAsia="en-GB"/>
        </w:rPr>
        <w:t xml:space="preserve"> and adjusted in order to capture the required items of all entities included in the scope of template S.06.02.04.</w:t>
      </w:r>
    </w:p>
    <w:p w14:paraId="5A5B626A" w14:textId="483EAB92" w:rsidR="001D74D3" w:rsidRPr="00C679EB" w:rsidRDefault="001D74D3" w:rsidP="001D74D3">
      <w:pPr>
        <w:pStyle w:val="Titrearticle"/>
      </w:pPr>
      <w:r w:rsidRPr="00C679EB">
        <w:t xml:space="preserve">Article </w:t>
      </w:r>
      <w:r w:rsidR="00075CAE">
        <w:t>3</w:t>
      </w:r>
      <w:ins w:id="388" w:author="Author">
        <w:r w:rsidR="002002D2">
          <w:t>3</w:t>
        </w:r>
      </w:ins>
      <w:del w:id="389" w:author="Author">
        <w:r w:rsidR="00C9441D" w:rsidDel="002002D2">
          <w:delText>2</w:delText>
        </w:r>
      </w:del>
    </w:p>
    <w:p w14:paraId="5A5B626B" w14:textId="77777777" w:rsidR="000D33AC" w:rsidRPr="00C679EB" w:rsidRDefault="000D33AC" w:rsidP="000D33AC">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Long term guarantees information</w:t>
      </w:r>
    </w:p>
    <w:p w14:paraId="5A5B626C" w14:textId="77777777" w:rsidR="000D33AC" w:rsidRPr="00C679EB" w:rsidRDefault="000D33AC" w:rsidP="000D33AC">
      <w:pPr>
        <w:shd w:val="clear" w:color="auto" w:fill="FFFFFF"/>
        <w:spacing w:after="0"/>
        <w:rPr>
          <w:rFonts w:eastAsia="Times New Roman"/>
          <w:color w:val="000000"/>
          <w:szCs w:val="24"/>
          <w:lang w:eastAsia="en-GB"/>
        </w:rPr>
      </w:pPr>
      <w:r w:rsidRPr="00C679EB">
        <w:rPr>
          <w:rFonts w:eastAsia="Times New Roman"/>
          <w:color w:val="000000"/>
          <w:szCs w:val="24"/>
          <w:lang w:eastAsia="en-GB"/>
        </w:rPr>
        <w:t>Participating insurance and reinsurance undertakings, insurance holding companies and mixed financial holding companies shall submit annually the information referred to in Article</w:t>
      </w:r>
      <w:r w:rsidR="009C4F78">
        <w:rPr>
          <w:rFonts w:eastAsia="Times New Roman"/>
          <w:color w:val="000000"/>
          <w:szCs w:val="24"/>
          <w:lang w:eastAsia="en-GB"/>
        </w:rPr>
        <w:t> </w:t>
      </w:r>
      <w:r w:rsidRPr="00C679EB">
        <w:rPr>
          <w:rFonts w:eastAsia="Times New Roman"/>
          <w:color w:val="000000"/>
          <w:szCs w:val="24"/>
          <w:lang w:eastAsia="en-GB"/>
        </w:rPr>
        <w:t>304(1)</w:t>
      </w:r>
      <w:r w:rsidR="00A73DF9">
        <w:rPr>
          <w:rFonts w:eastAsia="Times New Roman"/>
          <w:color w:val="000000"/>
          <w:szCs w:val="24"/>
          <w:lang w:eastAsia="en-GB"/>
        </w:rPr>
        <w:t>, point </w:t>
      </w:r>
      <w:r w:rsidRPr="00C679EB">
        <w:rPr>
          <w:rFonts w:eastAsia="Times New Roman"/>
          <w:color w:val="000000"/>
          <w:szCs w:val="24"/>
          <w:lang w:eastAsia="en-GB"/>
        </w:rPr>
        <w:t>(d)</w:t>
      </w:r>
      <w:r w:rsidR="00A73DF9">
        <w:rPr>
          <w:rFonts w:eastAsia="Times New Roman"/>
          <w:color w:val="000000"/>
          <w:szCs w:val="24"/>
          <w:lang w:eastAsia="en-GB"/>
        </w:rPr>
        <w:t>,</w:t>
      </w:r>
      <w:r w:rsidRPr="00C679EB">
        <w:rPr>
          <w:rFonts w:eastAsia="Times New Roman"/>
          <w:color w:val="000000"/>
          <w:szCs w:val="24"/>
          <w:lang w:eastAsia="en-GB"/>
        </w:rPr>
        <w:t xml:space="preserve"> of Delegated Regulation (EU) 2015/35, in conjunction with Article 372(1) of that Delegated Regulation, using template S.22.01.04 of Annex I to this Regulation, specifying information on the impact of the long term guarantees and transitional measures, following the instructions set out in section S.22.01 of Annex III to this Regulation.</w:t>
      </w:r>
    </w:p>
    <w:p w14:paraId="5A5B626D" w14:textId="09695499" w:rsidR="001D74D3" w:rsidRPr="00CC644B" w:rsidRDefault="001D74D3" w:rsidP="001D74D3">
      <w:pPr>
        <w:pStyle w:val="Titrearticle"/>
      </w:pPr>
      <w:r w:rsidRPr="00C679EB">
        <w:t xml:space="preserve">Article </w:t>
      </w:r>
      <w:r w:rsidR="009C4F78">
        <w:t>3</w:t>
      </w:r>
      <w:del w:id="390" w:author="Author">
        <w:r w:rsidR="00C9441D" w:rsidDel="002002D2">
          <w:delText>3</w:delText>
        </w:r>
      </w:del>
      <w:ins w:id="391" w:author="Author">
        <w:r w:rsidR="002002D2">
          <w:t>4</w:t>
        </w:r>
      </w:ins>
    </w:p>
    <w:p w14:paraId="5A5B626E" w14:textId="77777777" w:rsidR="000D33AC" w:rsidRPr="00CC644B" w:rsidRDefault="000D33AC" w:rsidP="000D33AC">
      <w:pPr>
        <w:shd w:val="clear" w:color="auto" w:fill="FFFFFF"/>
        <w:spacing w:before="60"/>
        <w:jc w:val="center"/>
        <w:rPr>
          <w:rFonts w:eastAsia="Times New Roman"/>
          <w:b/>
          <w:bCs/>
          <w:color w:val="000000"/>
          <w:szCs w:val="24"/>
          <w:lang w:eastAsia="en-GB"/>
        </w:rPr>
      </w:pPr>
      <w:r w:rsidRPr="00CC644B">
        <w:rPr>
          <w:rFonts w:eastAsia="Times New Roman"/>
          <w:b/>
          <w:bCs/>
          <w:color w:val="000000"/>
          <w:szCs w:val="24"/>
          <w:lang w:eastAsia="en-GB"/>
        </w:rPr>
        <w:t>Annual quantitative templates for groups — Own funds information</w:t>
      </w:r>
    </w:p>
    <w:p w14:paraId="5A5B626F" w14:textId="77777777" w:rsidR="000D33AC" w:rsidRPr="00CC644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0D33AC" w:rsidRPr="00CC644B">
        <w:rPr>
          <w:rFonts w:eastAsia="Times New Roman"/>
          <w:color w:val="000000"/>
          <w:szCs w:val="24"/>
          <w:lang w:eastAsia="en-GB"/>
        </w:rPr>
        <w:t>Participating insurance and reinsurance undertakings, insurance holding companies and mixed financial holding companies shall submit annually the information referred to in Article 304(1)</w:t>
      </w:r>
      <w:r w:rsidR="00A73DF9">
        <w:rPr>
          <w:rFonts w:eastAsia="Times New Roman"/>
          <w:color w:val="000000"/>
          <w:szCs w:val="24"/>
          <w:lang w:eastAsia="en-GB"/>
        </w:rPr>
        <w:t>, point </w:t>
      </w:r>
      <w:r w:rsidR="000D33AC" w:rsidRPr="00CC644B">
        <w:rPr>
          <w:rFonts w:eastAsia="Times New Roman"/>
          <w:color w:val="000000"/>
          <w:szCs w:val="24"/>
          <w:lang w:eastAsia="en-GB"/>
        </w:rPr>
        <w:t>(d)</w:t>
      </w:r>
      <w:r w:rsidR="00A73DF9">
        <w:rPr>
          <w:rFonts w:eastAsia="Times New Roman"/>
          <w:color w:val="000000"/>
          <w:szCs w:val="24"/>
          <w:lang w:eastAsia="en-GB"/>
        </w:rPr>
        <w:t>,</w:t>
      </w:r>
      <w:r w:rsidR="000D33AC" w:rsidRPr="00CC644B">
        <w:rPr>
          <w:rFonts w:eastAsia="Times New Roman"/>
          <w:color w:val="000000"/>
          <w:szCs w:val="24"/>
          <w:lang w:eastAsia="en-GB"/>
        </w:rPr>
        <w:t xml:space="preserve"> of Delegated Regulation (EU) 2015/35, in conjunction with Article </w:t>
      </w:r>
      <w:r w:rsidR="000D33AC" w:rsidRPr="00CC644B">
        <w:rPr>
          <w:rFonts w:eastAsia="Times New Roman"/>
          <w:color w:val="000000"/>
          <w:szCs w:val="24"/>
          <w:lang w:eastAsia="en-GB"/>
        </w:rPr>
        <w:lastRenderedPageBreak/>
        <w:t>372(1) of that Delegated Regulation, using the following templates</w:t>
      </w:r>
      <w:r w:rsidR="009C4F78">
        <w:rPr>
          <w:rFonts w:eastAsia="Times New Roman"/>
          <w:color w:val="000000"/>
          <w:szCs w:val="24"/>
          <w:lang w:eastAsia="en-GB"/>
        </w:rPr>
        <w:t xml:space="preserve"> and </w:t>
      </w:r>
      <w:r w:rsidR="009C4F78">
        <w:t>complying with the following instructions</w:t>
      </w:r>
      <w:r w:rsidR="000D33AC" w:rsidRPr="00CC644B">
        <w:rPr>
          <w:rFonts w:eastAsia="Times New Roman"/>
          <w:color w:val="000000"/>
          <w:szCs w:val="24"/>
          <w:lang w:eastAsia="en-GB"/>
        </w:rPr>
        <w:t>:</w:t>
      </w:r>
    </w:p>
    <w:p w14:paraId="5A5B6270"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S.23.01.04 of Annex I, specifying information on own funds, following the instructions set out in section S.23.01 of Annex III;</w:t>
      </w:r>
    </w:p>
    <w:p w14:paraId="5A5B6271"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S.23.02.04 of Annex I, providing detailed information on own funds by tiers, following the instructions set out in section S.23.02 of Annex III;</w:t>
      </w:r>
    </w:p>
    <w:p w14:paraId="5A5B6272" w14:textId="7D5A765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(c)</w:t>
      </w:r>
      <w:r w:rsidRPr="0075251A">
        <w:rPr>
          <w:rFonts w:eastAsia="Times New Roman"/>
          <w:color w:val="000000"/>
          <w:szCs w:val="24"/>
          <w:lang w:eastAsia="en-GB"/>
        </w:rPr>
        <w:tab/>
        <w:t>where the own funds amount for any tier change</w:t>
      </w:r>
      <w:ins w:id="392" w:author="Author">
        <w:r w:rsidR="002002D2">
          <w:rPr>
            <w:rFonts w:eastAsia="Times New Roman"/>
            <w:color w:val="000000"/>
            <w:szCs w:val="24"/>
            <w:lang w:eastAsia="en-GB"/>
          </w:rPr>
          <w:t>s</w:t>
        </w:r>
      </w:ins>
      <w:r w:rsidRPr="0075251A">
        <w:rPr>
          <w:rFonts w:eastAsia="Times New Roman"/>
          <w:color w:val="000000"/>
          <w:szCs w:val="24"/>
          <w:lang w:eastAsia="en-GB"/>
        </w:rPr>
        <w:t xml:space="preserve"> more than 5% compared to the previous year, template S.23.03.04 of Annex I, specifying information on annual movements on own funds, following the instructions set out in section S.23.03 of Annex III;</w:t>
      </w:r>
    </w:p>
    <w:p w14:paraId="5A5B6273" w14:textId="6E288B03" w:rsidR="009C4F7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(d)</w:t>
      </w:r>
      <w:r w:rsidRPr="0075251A">
        <w:rPr>
          <w:rFonts w:eastAsia="Times New Roman"/>
          <w:color w:val="000000"/>
          <w:szCs w:val="24"/>
          <w:lang w:eastAsia="en-GB"/>
        </w:rPr>
        <w:tab/>
        <w:t>where the own funds amount for any tier change</w:t>
      </w:r>
      <w:ins w:id="393" w:author="Author">
        <w:r w:rsidR="002002D2">
          <w:rPr>
            <w:rFonts w:eastAsia="Times New Roman"/>
            <w:color w:val="000000"/>
            <w:szCs w:val="24"/>
            <w:lang w:eastAsia="en-GB"/>
          </w:rPr>
          <w:t>s</w:t>
        </w:r>
      </w:ins>
      <w:r w:rsidRPr="0075251A">
        <w:rPr>
          <w:rFonts w:eastAsia="Times New Roman"/>
          <w:color w:val="000000"/>
          <w:szCs w:val="24"/>
          <w:lang w:eastAsia="en-GB"/>
        </w:rPr>
        <w:t xml:space="preserve"> more than 5% compared to the previous year, template S.23.04.04 of Annex I, providing a list of items on own funds, following the instructions set out in section S.23.04 of Annex III.</w:t>
      </w:r>
    </w:p>
    <w:p w14:paraId="5A5B6274" w14:textId="77777777" w:rsidR="001D1788" w:rsidRPr="0075251A" w:rsidRDefault="009C4F78" w:rsidP="00462FD8">
      <w:pPr>
        <w:spacing w:after="0"/>
        <w:rPr>
          <w:rFonts w:eastAsia="Times New Roman"/>
          <w:color w:val="000000"/>
          <w:szCs w:val="24"/>
          <w:lang w:eastAsia="en-GB"/>
        </w:rPr>
      </w:pPr>
      <w:r w:rsidRPr="0075251A">
        <w:rPr>
          <w:rFonts w:eastAsia="Times New Roman"/>
          <w:color w:val="000000"/>
          <w:szCs w:val="24"/>
          <w:lang w:eastAsia="en-GB"/>
        </w:rPr>
        <w:t>For the purposes of point (d), t</w:t>
      </w:r>
      <w:r w:rsidR="001D1788" w:rsidRPr="0075251A">
        <w:rPr>
          <w:rFonts w:eastAsia="Times New Roman"/>
          <w:color w:val="000000"/>
          <w:szCs w:val="24"/>
          <w:lang w:eastAsia="en-GB"/>
        </w:rPr>
        <w:t xml:space="preserve">he template </w:t>
      </w:r>
      <w:r w:rsidRPr="0075251A">
        <w:rPr>
          <w:rFonts w:eastAsia="Times New Roman"/>
          <w:color w:val="000000"/>
          <w:szCs w:val="24"/>
          <w:lang w:eastAsia="en-GB"/>
        </w:rPr>
        <w:t>shall</w:t>
      </w:r>
      <w:r w:rsidR="001D1788" w:rsidRPr="0075251A">
        <w:rPr>
          <w:rFonts w:eastAsia="Times New Roman"/>
          <w:color w:val="000000"/>
          <w:szCs w:val="24"/>
          <w:lang w:eastAsia="en-GB"/>
        </w:rPr>
        <w:t xml:space="preserve"> be reported in the presence of non-available own fund items, regardless of the threshold.</w:t>
      </w:r>
    </w:p>
    <w:p w14:paraId="5A5B6275" w14:textId="77777777" w:rsidR="000D33AC"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0D33AC" w:rsidRPr="00C679EB">
        <w:rPr>
          <w:rFonts w:eastAsia="Times New Roman"/>
          <w:color w:val="000000"/>
          <w:szCs w:val="24"/>
          <w:lang w:eastAsia="en-GB"/>
        </w:rPr>
        <w:t>The templates referred to in paragraph 1</w:t>
      </w:r>
      <w:r w:rsidR="00065725" w:rsidRPr="00C679EB">
        <w:rPr>
          <w:rFonts w:eastAsia="Times New Roman"/>
          <w:color w:val="000000"/>
          <w:szCs w:val="24"/>
          <w:lang w:eastAsia="en-GB"/>
        </w:rPr>
        <w:t>,</w:t>
      </w:r>
      <w:r w:rsidR="000D33AC" w:rsidRPr="00C679EB">
        <w:rPr>
          <w:rFonts w:eastAsia="Times New Roman"/>
          <w:color w:val="000000"/>
          <w:szCs w:val="24"/>
          <w:lang w:eastAsia="en-GB"/>
        </w:rPr>
        <w:t xml:space="preserve"> </w:t>
      </w:r>
      <w:r w:rsidR="00065725" w:rsidRPr="00C679EB">
        <w:rPr>
          <w:rFonts w:eastAsia="Times New Roman"/>
          <w:color w:val="000000"/>
          <w:szCs w:val="24"/>
          <w:lang w:eastAsia="en-GB"/>
        </w:rPr>
        <w:t>points (b) and (c)</w:t>
      </w:r>
      <w:r w:rsidR="00462FD8">
        <w:rPr>
          <w:rFonts w:eastAsia="Times New Roman"/>
          <w:color w:val="000000"/>
          <w:szCs w:val="24"/>
          <w:lang w:eastAsia="en-GB"/>
        </w:rPr>
        <w:t>,</w:t>
      </w:r>
      <w:r w:rsidR="00065725" w:rsidRPr="00C679EB">
        <w:rPr>
          <w:rFonts w:eastAsia="Times New Roman"/>
          <w:color w:val="000000"/>
          <w:szCs w:val="24"/>
          <w:lang w:eastAsia="en-GB"/>
        </w:rPr>
        <w:t xml:space="preserve"> </w:t>
      </w:r>
      <w:r w:rsidR="000D33AC" w:rsidRPr="00C679EB">
        <w:rPr>
          <w:rFonts w:eastAsia="Times New Roman"/>
          <w:color w:val="000000"/>
          <w:szCs w:val="24"/>
          <w:lang w:eastAsia="en-GB"/>
        </w:rPr>
        <w:t>shall only be submitted by participating insurance and reinsurance undertakings, insurance holding companies and mixed financial holding companies which, for the calculation of group solvenc</w:t>
      </w:r>
      <w:r w:rsidR="00885317">
        <w:rPr>
          <w:rFonts w:eastAsia="Times New Roman"/>
          <w:color w:val="000000"/>
          <w:szCs w:val="24"/>
          <w:lang w:eastAsia="en-GB"/>
        </w:rPr>
        <w:t xml:space="preserve">y, use method 1 as </w:t>
      </w:r>
      <w:r w:rsidR="00065725" w:rsidRPr="00C679EB">
        <w:rPr>
          <w:rFonts w:eastAsia="Times New Roman"/>
          <w:color w:val="000000"/>
          <w:szCs w:val="24"/>
          <w:lang w:eastAsia="en-GB"/>
        </w:rPr>
        <w:t xml:space="preserve">specified </w:t>
      </w:r>
      <w:r w:rsidR="000D33AC" w:rsidRPr="00C679EB">
        <w:rPr>
          <w:rFonts w:eastAsia="Times New Roman"/>
          <w:color w:val="000000"/>
          <w:szCs w:val="24"/>
          <w:lang w:eastAsia="en-GB"/>
        </w:rPr>
        <w:t>in Article 230 of Directive 2009/138/EC, either exclusively or in comb</w:t>
      </w:r>
      <w:r w:rsidR="00885317">
        <w:rPr>
          <w:rFonts w:eastAsia="Times New Roman"/>
          <w:color w:val="000000"/>
          <w:szCs w:val="24"/>
          <w:lang w:eastAsia="en-GB"/>
        </w:rPr>
        <w:t>ination with method 2 as</w:t>
      </w:r>
      <w:r w:rsidR="000D33AC" w:rsidRPr="00C679EB">
        <w:rPr>
          <w:rFonts w:eastAsia="Times New Roman"/>
          <w:color w:val="000000"/>
          <w:szCs w:val="24"/>
          <w:lang w:eastAsia="en-GB"/>
        </w:rPr>
        <w:t xml:space="preserve"> </w:t>
      </w:r>
      <w:r w:rsidR="00065725" w:rsidRPr="00C679EB">
        <w:rPr>
          <w:rFonts w:eastAsia="Times New Roman"/>
          <w:color w:val="000000"/>
          <w:szCs w:val="24"/>
          <w:lang w:eastAsia="en-GB"/>
        </w:rPr>
        <w:t xml:space="preserve">specified </w:t>
      </w:r>
      <w:r w:rsidR="000D33AC" w:rsidRPr="00C679EB">
        <w:rPr>
          <w:rFonts w:eastAsia="Times New Roman"/>
          <w:color w:val="000000"/>
          <w:szCs w:val="24"/>
          <w:lang w:eastAsia="en-GB"/>
        </w:rPr>
        <w:t>in Article 233 of that Directive.</w:t>
      </w:r>
    </w:p>
    <w:p w14:paraId="5A5B6276" w14:textId="4A768994" w:rsidR="001D74D3" w:rsidRPr="00C679EB" w:rsidRDefault="001D74D3" w:rsidP="001D74D3">
      <w:pPr>
        <w:pStyle w:val="Titrearticle"/>
      </w:pPr>
      <w:r w:rsidRPr="00C679EB">
        <w:t xml:space="preserve">Article </w:t>
      </w:r>
      <w:r w:rsidR="00462FD8">
        <w:t>3</w:t>
      </w:r>
      <w:ins w:id="394" w:author="Author">
        <w:r w:rsidR="002002D2">
          <w:t>5</w:t>
        </w:r>
      </w:ins>
      <w:del w:id="395" w:author="Author">
        <w:r w:rsidR="00C9441D" w:rsidDel="002002D2">
          <w:delText>4</w:delText>
        </w:r>
      </w:del>
    </w:p>
    <w:p w14:paraId="5A5B6277" w14:textId="77777777" w:rsidR="000D33AC" w:rsidRPr="00C679EB" w:rsidRDefault="000D33AC" w:rsidP="000D33AC">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Solvency Capital Requirement information</w:t>
      </w:r>
    </w:p>
    <w:p w14:paraId="5A5B6278" w14:textId="77777777" w:rsidR="000D33AC"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0D33AC" w:rsidRPr="00C679EB">
        <w:rPr>
          <w:rFonts w:eastAsia="Times New Roman"/>
          <w:color w:val="000000"/>
          <w:szCs w:val="24"/>
          <w:lang w:eastAsia="en-GB"/>
        </w:rPr>
        <w:t xml:space="preserve">Participating insurance and reinsurance undertakings, insurance holding companies and mixed financial holding companies which, for the calculation of group solvency, use </w:t>
      </w:r>
      <w:r w:rsidR="00B956DB">
        <w:t xml:space="preserve">the </w:t>
      </w:r>
      <w:r w:rsidR="000D33AC" w:rsidRPr="00C679EB">
        <w:rPr>
          <w:rFonts w:eastAsia="Times New Roman"/>
          <w:color w:val="000000"/>
          <w:szCs w:val="24"/>
          <w:lang w:eastAsia="en-GB"/>
        </w:rPr>
        <w:t>method 1 as defined in Article 230 of Directive 2009/138/EC, either exclusively or in combi</w:t>
      </w:r>
      <w:r w:rsidR="00885317">
        <w:rPr>
          <w:rFonts w:eastAsia="Times New Roman"/>
          <w:color w:val="000000"/>
          <w:szCs w:val="24"/>
          <w:lang w:eastAsia="en-GB"/>
        </w:rPr>
        <w:t xml:space="preserve">nation with method 2 as </w:t>
      </w:r>
      <w:r w:rsidR="00F770C9" w:rsidRPr="00C679EB">
        <w:rPr>
          <w:rFonts w:eastAsia="Times New Roman"/>
          <w:color w:val="000000"/>
          <w:szCs w:val="24"/>
          <w:lang w:eastAsia="en-GB"/>
        </w:rPr>
        <w:t xml:space="preserve">specified </w:t>
      </w:r>
      <w:r w:rsidR="000D33AC" w:rsidRPr="00C679EB">
        <w:rPr>
          <w:rFonts w:eastAsia="Times New Roman"/>
          <w:color w:val="000000"/>
          <w:szCs w:val="24"/>
          <w:lang w:eastAsia="en-GB"/>
        </w:rPr>
        <w:t>in Article 233 of that Directive, shall submit annually the information referred to in Article 304(1)</w:t>
      </w:r>
      <w:r w:rsidR="00A73DF9">
        <w:rPr>
          <w:rFonts w:eastAsia="Times New Roman"/>
          <w:color w:val="000000"/>
          <w:szCs w:val="24"/>
          <w:lang w:eastAsia="en-GB"/>
        </w:rPr>
        <w:t>, point </w:t>
      </w:r>
      <w:r w:rsidR="000D33AC" w:rsidRPr="00C679EB">
        <w:rPr>
          <w:rFonts w:eastAsia="Times New Roman"/>
          <w:color w:val="000000"/>
          <w:szCs w:val="24"/>
          <w:lang w:eastAsia="en-GB"/>
        </w:rPr>
        <w:t>(d)</w:t>
      </w:r>
      <w:r w:rsidR="00A73DF9">
        <w:rPr>
          <w:rFonts w:eastAsia="Times New Roman"/>
          <w:color w:val="000000"/>
          <w:szCs w:val="24"/>
          <w:lang w:eastAsia="en-GB"/>
        </w:rPr>
        <w:t>,</w:t>
      </w:r>
      <w:r w:rsidR="000D33AC" w:rsidRPr="00C679EB">
        <w:rPr>
          <w:rFonts w:eastAsia="Times New Roman"/>
          <w:color w:val="000000"/>
          <w:szCs w:val="24"/>
          <w:lang w:eastAsia="en-GB"/>
        </w:rPr>
        <w:t xml:space="preserve"> of Delegated Regulation (EU) 2015/35,  using the following templates</w:t>
      </w:r>
      <w:r w:rsidR="000A1212">
        <w:rPr>
          <w:rFonts w:eastAsia="Times New Roman"/>
          <w:color w:val="000000"/>
          <w:szCs w:val="24"/>
          <w:lang w:eastAsia="en-GB"/>
        </w:rPr>
        <w:t xml:space="preserve"> and </w:t>
      </w:r>
      <w:r w:rsidR="000A1212">
        <w:t>complying with the following instructions</w:t>
      </w:r>
      <w:r w:rsidR="000D33AC" w:rsidRPr="00C679EB">
        <w:rPr>
          <w:rFonts w:eastAsia="Times New Roman"/>
          <w:color w:val="000000"/>
          <w:szCs w:val="24"/>
          <w:lang w:eastAsia="en-GB"/>
        </w:rPr>
        <w:t>:</w:t>
      </w:r>
    </w:p>
    <w:p w14:paraId="5A5B6279" w14:textId="77777777" w:rsidR="000D33AC" w:rsidRPr="00C679E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(a)</w:t>
      </w:r>
      <w:r>
        <w:rPr>
          <w:rFonts w:eastAsia="Times New Roman"/>
          <w:color w:val="000000"/>
          <w:szCs w:val="24"/>
          <w:lang w:eastAsia="en-GB"/>
        </w:rPr>
        <w:tab/>
      </w:r>
      <w:r w:rsidR="000D33AC" w:rsidRPr="00C679EB">
        <w:rPr>
          <w:rFonts w:eastAsia="Times New Roman"/>
          <w:color w:val="000000"/>
          <w:szCs w:val="24"/>
          <w:lang w:eastAsia="en-GB"/>
        </w:rPr>
        <w:t>where the group uses the standard formula for the calculation of the Solvency Capital Requirement, template S.25.01.04 of Annex I, specifying the Solvency Capital Requirement, following the instructions set out in section S.25.01 of Annex III;</w:t>
      </w:r>
    </w:p>
    <w:p w14:paraId="5A5B627A" w14:textId="77777777" w:rsidR="000D33AC"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(b)</w:t>
      </w:r>
      <w:r>
        <w:rPr>
          <w:rFonts w:eastAsia="Times New Roman"/>
          <w:color w:val="000000"/>
          <w:szCs w:val="24"/>
          <w:lang w:eastAsia="en-GB"/>
        </w:rPr>
        <w:tab/>
      </w:r>
      <w:r w:rsidR="000D33AC" w:rsidRPr="00CC644B">
        <w:rPr>
          <w:rFonts w:eastAsia="Times New Roman"/>
          <w:color w:val="000000"/>
          <w:szCs w:val="24"/>
          <w:lang w:eastAsia="en-GB"/>
        </w:rPr>
        <w:t>where the group uses a partial internal model or a full internal model for the calculation of the Solvency Capital Requirement, template S.25.05.04 of Annex I, specifying the Solvency Capital Requirement, following the instructions set out in section S.25.05 of Annex III;</w:t>
      </w:r>
    </w:p>
    <w:p w14:paraId="5A5B627B" w14:textId="77777777" w:rsidR="000D33AC"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(c)</w:t>
      </w:r>
      <w:r>
        <w:rPr>
          <w:rFonts w:eastAsia="Times New Roman"/>
          <w:color w:val="000000"/>
          <w:szCs w:val="24"/>
          <w:lang w:eastAsia="en-GB"/>
        </w:rPr>
        <w:tab/>
      </w:r>
      <w:r w:rsidR="000D33AC" w:rsidRPr="00CC644B">
        <w:rPr>
          <w:rFonts w:eastAsia="Times New Roman"/>
          <w:color w:val="000000"/>
          <w:szCs w:val="24"/>
          <w:lang w:eastAsia="en-GB"/>
        </w:rPr>
        <w:t>template S.26.01.04 of Annex I, specifying information on market risk, following the instructions set out in section S.26.01 of Annex III;</w:t>
      </w:r>
    </w:p>
    <w:p w14:paraId="5A5B627C"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(d)</w:t>
      </w:r>
      <w:r>
        <w:rPr>
          <w:rFonts w:eastAsia="Times New Roman"/>
          <w:color w:val="000000"/>
          <w:szCs w:val="24"/>
          <w:lang w:eastAsia="en-GB"/>
        </w:rPr>
        <w:tab/>
      </w:r>
      <w:r w:rsidR="000D33AC" w:rsidRPr="001D1788">
        <w:rPr>
          <w:rFonts w:eastAsia="Times New Roman"/>
          <w:color w:val="000000"/>
          <w:szCs w:val="24"/>
          <w:lang w:eastAsia="en-GB"/>
        </w:rPr>
        <w:t>template S.26.02.04 of Annex I, specifying information on counterparty default risk, following the instructions set out in section S.26.02 of Annex III;</w:t>
      </w:r>
    </w:p>
    <w:p w14:paraId="5A5B627D"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(e)</w:t>
      </w:r>
      <w:r>
        <w:rPr>
          <w:rFonts w:eastAsia="Times New Roman"/>
          <w:color w:val="000000"/>
          <w:szCs w:val="24"/>
          <w:lang w:eastAsia="en-GB"/>
        </w:rPr>
        <w:tab/>
      </w:r>
      <w:r w:rsidR="000D33AC" w:rsidRPr="001D1788">
        <w:rPr>
          <w:rFonts w:eastAsia="Times New Roman"/>
          <w:color w:val="000000"/>
          <w:szCs w:val="24"/>
          <w:lang w:eastAsia="en-GB"/>
        </w:rPr>
        <w:t>template S.26.03.04 of Annex I, specifying information on life underwriting risk, following the instructions set out in section S.26.03 of Annex III;</w:t>
      </w:r>
    </w:p>
    <w:p w14:paraId="5A5B627E"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(f)</w:t>
      </w:r>
      <w:r>
        <w:rPr>
          <w:rFonts w:eastAsia="Times New Roman"/>
          <w:color w:val="000000"/>
          <w:szCs w:val="24"/>
          <w:lang w:eastAsia="en-GB"/>
        </w:rPr>
        <w:tab/>
      </w:r>
      <w:r w:rsidR="000D33AC" w:rsidRPr="001D1788">
        <w:rPr>
          <w:rFonts w:eastAsia="Times New Roman"/>
          <w:color w:val="000000"/>
          <w:szCs w:val="24"/>
          <w:lang w:eastAsia="en-GB"/>
        </w:rPr>
        <w:t>template S.26.04.04 of Annex I, specifying information on health underwriting risk, following the instructions set out in section S.26.04 of Annex III;</w:t>
      </w:r>
    </w:p>
    <w:p w14:paraId="5A5B627F"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lastRenderedPageBreak/>
        <w:t>(g)</w:t>
      </w:r>
      <w:r>
        <w:rPr>
          <w:rFonts w:eastAsia="Times New Roman"/>
          <w:color w:val="000000"/>
          <w:szCs w:val="24"/>
          <w:lang w:eastAsia="en-GB"/>
        </w:rPr>
        <w:tab/>
      </w:r>
      <w:r w:rsidR="000D33AC" w:rsidRPr="001D1788">
        <w:rPr>
          <w:rFonts w:eastAsia="Times New Roman"/>
          <w:color w:val="000000"/>
          <w:szCs w:val="24"/>
          <w:lang w:eastAsia="en-GB"/>
        </w:rPr>
        <w:t>template S.26.05.04 of Annex I, specifying information on non-life underwriting risk, following the instructions set out in section S.26.05 of Annex III;</w:t>
      </w:r>
    </w:p>
    <w:p w14:paraId="5A5B6280"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(h)</w:t>
      </w:r>
      <w:r>
        <w:rPr>
          <w:rFonts w:eastAsia="Times New Roman"/>
          <w:color w:val="000000"/>
          <w:szCs w:val="24"/>
          <w:lang w:eastAsia="en-GB"/>
        </w:rPr>
        <w:tab/>
      </w:r>
      <w:r w:rsidR="000D33AC" w:rsidRPr="001D1788">
        <w:rPr>
          <w:rFonts w:eastAsia="Times New Roman"/>
          <w:color w:val="000000"/>
          <w:szCs w:val="24"/>
          <w:lang w:eastAsia="en-GB"/>
        </w:rPr>
        <w:t>template S.26.06.04 of Annex I, specifying information on operational risk, following the instructions set out in section S.26.06 of Annex III;</w:t>
      </w:r>
    </w:p>
    <w:p w14:paraId="5A5B6281"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(i)</w:t>
      </w:r>
      <w:r>
        <w:rPr>
          <w:rFonts w:eastAsia="Times New Roman"/>
          <w:color w:val="000000"/>
          <w:szCs w:val="24"/>
          <w:lang w:eastAsia="en-GB"/>
        </w:rPr>
        <w:tab/>
      </w:r>
      <w:r w:rsidR="000D33AC" w:rsidRPr="001D1788">
        <w:rPr>
          <w:rFonts w:eastAsia="Times New Roman"/>
          <w:color w:val="000000"/>
          <w:szCs w:val="24"/>
          <w:lang w:eastAsia="en-GB"/>
        </w:rPr>
        <w:t>template S.26.07.04 of Annex I, specifying information on the simplifications used in the calculation of the Solvency Capital Requirement, following the instructions set out in section S.26.07 of Annex III;</w:t>
      </w:r>
    </w:p>
    <w:p w14:paraId="5A5B6282"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(j)</w:t>
      </w:r>
      <w:r>
        <w:rPr>
          <w:rFonts w:eastAsia="Times New Roman"/>
          <w:color w:val="000000"/>
          <w:szCs w:val="24"/>
          <w:lang w:eastAsia="en-GB"/>
        </w:rPr>
        <w:tab/>
      </w:r>
      <w:r w:rsidR="000D33AC" w:rsidRPr="001D1788">
        <w:rPr>
          <w:rFonts w:eastAsia="Times New Roman"/>
          <w:color w:val="000000"/>
          <w:szCs w:val="24"/>
          <w:lang w:eastAsia="en-GB"/>
        </w:rPr>
        <w:t>template S.26.08.04 of Annex I, specifying further information on the internal model used for the Solvency Capital Requirement, for undertakings using a partial internal model or a full internal model, following the instructions set out in section S.26.08 of Annex III;</w:t>
      </w:r>
    </w:p>
    <w:p w14:paraId="5A5B6283" w14:textId="77777777" w:rsidR="000D33AC" w:rsidRPr="00CB57DC"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(k)</w:t>
      </w:r>
      <w:r>
        <w:rPr>
          <w:rFonts w:eastAsia="Times New Roman"/>
          <w:color w:val="000000"/>
          <w:szCs w:val="24"/>
          <w:lang w:eastAsia="en-GB"/>
        </w:rPr>
        <w:tab/>
      </w:r>
      <w:r w:rsidR="000D33AC" w:rsidRPr="001D1788">
        <w:rPr>
          <w:rFonts w:eastAsia="Times New Roman"/>
          <w:color w:val="000000"/>
          <w:szCs w:val="24"/>
          <w:lang w:eastAsia="en-GB"/>
        </w:rPr>
        <w:t>template S.26.09.04 of Annex I, specifying information on internal model market and credit risk for financial instruments, following the instr</w:t>
      </w:r>
      <w:r w:rsidR="000D33AC" w:rsidRPr="00CB57DC">
        <w:rPr>
          <w:rFonts w:eastAsia="Times New Roman"/>
          <w:color w:val="000000"/>
          <w:szCs w:val="24"/>
          <w:lang w:eastAsia="en-GB"/>
        </w:rPr>
        <w:t>uctions set out in section S.26.09 of Annex III;</w:t>
      </w:r>
    </w:p>
    <w:p w14:paraId="5A5B6284"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(l)</w:t>
      </w:r>
      <w:r>
        <w:rPr>
          <w:rFonts w:eastAsia="Times New Roman"/>
          <w:color w:val="000000"/>
          <w:szCs w:val="24"/>
          <w:lang w:eastAsia="en-GB"/>
        </w:rPr>
        <w:tab/>
      </w:r>
      <w:r w:rsidR="004C78F5">
        <w:rPr>
          <w:rFonts w:eastAsia="Times New Roman"/>
          <w:color w:val="000000"/>
          <w:szCs w:val="24"/>
          <w:lang w:eastAsia="en-GB"/>
        </w:rPr>
        <w:t>template S.26.10.01</w:t>
      </w:r>
      <w:r w:rsidR="000D33AC" w:rsidRPr="001D1788">
        <w:rPr>
          <w:rFonts w:eastAsia="Times New Roman"/>
          <w:color w:val="000000"/>
          <w:szCs w:val="24"/>
          <w:lang w:eastAsia="en-GB"/>
        </w:rPr>
        <w:t xml:space="preserve"> of Annex I, specifying information on internal model portfolio view details of credit event risk, following the instructions set out in section S.26.10 of Annex III;</w:t>
      </w:r>
    </w:p>
    <w:p w14:paraId="5A5B6285"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(m)</w:t>
      </w:r>
      <w:r>
        <w:rPr>
          <w:rFonts w:eastAsia="Times New Roman"/>
          <w:color w:val="000000"/>
          <w:szCs w:val="24"/>
          <w:lang w:eastAsia="en-GB"/>
        </w:rPr>
        <w:tab/>
      </w:r>
      <w:r w:rsidR="004C78F5">
        <w:rPr>
          <w:rFonts w:eastAsia="Times New Roman"/>
          <w:color w:val="000000"/>
          <w:szCs w:val="24"/>
          <w:lang w:eastAsia="en-GB"/>
        </w:rPr>
        <w:t>template S.26.11.01</w:t>
      </w:r>
      <w:r w:rsidR="000D33AC" w:rsidRPr="001D1788">
        <w:rPr>
          <w:rFonts w:eastAsia="Times New Roman"/>
          <w:color w:val="000000"/>
          <w:szCs w:val="24"/>
          <w:lang w:eastAsia="en-GB"/>
        </w:rPr>
        <w:t xml:space="preserve"> of Annex I, specifying information on internal model details for financial instruments of credit risk, following the instructions set out in section S.26.11 of Annex III;</w:t>
      </w:r>
    </w:p>
    <w:p w14:paraId="5A5B6286"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(n)</w:t>
      </w:r>
      <w:r>
        <w:rPr>
          <w:rFonts w:eastAsia="Times New Roman"/>
          <w:color w:val="000000"/>
          <w:szCs w:val="24"/>
          <w:lang w:eastAsia="en-GB"/>
        </w:rPr>
        <w:tab/>
      </w:r>
      <w:r w:rsidR="004C78F5">
        <w:rPr>
          <w:rFonts w:eastAsia="Times New Roman"/>
          <w:color w:val="000000"/>
          <w:szCs w:val="24"/>
          <w:lang w:eastAsia="en-GB"/>
        </w:rPr>
        <w:t>template S.26.12.01</w:t>
      </w:r>
      <w:r w:rsidR="000D33AC" w:rsidRPr="001D1788">
        <w:rPr>
          <w:rFonts w:eastAsia="Times New Roman"/>
          <w:color w:val="000000"/>
          <w:szCs w:val="24"/>
          <w:lang w:eastAsia="en-GB"/>
        </w:rPr>
        <w:t xml:space="preserve"> of Annex I, specifying information on internal model for non-financial instruments of credit risk, following the instructions set out in section S.26.12 of Annex III;</w:t>
      </w:r>
    </w:p>
    <w:p w14:paraId="5A5B6287" w14:textId="77777777" w:rsidR="000D33AC" w:rsidRPr="00CB57DC"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(o)</w:t>
      </w:r>
      <w:r>
        <w:rPr>
          <w:rFonts w:eastAsia="Times New Roman"/>
          <w:color w:val="000000"/>
          <w:szCs w:val="24"/>
          <w:lang w:eastAsia="en-GB"/>
        </w:rPr>
        <w:tab/>
      </w:r>
      <w:r w:rsidR="004C78F5">
        <w:rPr>
          <w:rFonts w:eastAsia="Times New Roman"/>
          <w:color w:val="000000"/>
          <w:szCs w:val="24"/>
          <w:lang w:eastAsia="en-GB"/>
        </w:rPr>
        <w:t>template S.26.13.01</w:t>
      </w:r>
      <w:r w:rsidR="000D33AC" w:rsidRPr="001D1788">
        <w:rPr>
          <w:rFonts w:eastAsia="Times New Roman"/>
          <w:color w:val="000000"/>
          <w:szCs w:val="24"/>
          <w:lang w:eastAsia="en-GB"/>
        </w:rPr>
        <w:t xml:space="preserve"> of Annex I, specifying information on internal model non-life and health NSLT underwriting risk,</w:t>
      </w:r>
      <w:r w:rsidR="000D33AC" w:rsidRPr="00CB57DC" w:rsidDel="005521A6">
        <w:rPr>
          <w:rFonts w:eastAsia="Times New Roman"/>
          <w:color w:val="000000"/>
          <w:szCs w:val="24"/>
          <w:lang w:eastAsia="en-GB"/>
        </w:rPr>
        <w:t xml:space="preserve"> </w:t>
      </w:r>
      <w:r w:rsidR="000D33AC" w:rsidRPr="00CB57DC">
        <w:rPr>
          <w:rFonts w:eastAsia="Times New Roman"/>
          <w:color w:val="000000"/>
          <w:szCs w:val="24"/>
          <w:lang w:eastAsia="en-GB"/>
        </w:rPr>
        <w:t>following the instructions set out in section S.26.13 of Annex III;</w:t>
      </w:r>
    </w:p>
    <w:p w14:paraId="5A5B6288"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(p)</w:t>
      </w:r>
      <w:r>
        <w:rPr>
          <w:rFonts w:eastAsia="Times New Roman"/>
          <w:color w:val="000000"/>
          <w:szCs w:val="24"/>
          <w:lang w:eastAsia="en-GB"/>
        </w:rPr>
        <w:tab/>
      </w:r>
      <w:r w:rsidR="004C78F5">
        <w:rPr>
          <w:rFonts w:eastAsia="Times New Roman"/>
          <w:color w:val="000000"/>
          <w:szCs w:val="24"/>
          <w:lang w:eastAsia="en-GB"/>
        </w:rPr>
        <w:t>template S.26.14.01</w:t>
      </w:r>
      <w:r w:rsidR="000D33AC" w:rsidRPr="001D1788">
        <w:rPr>
          <w:rFonts w:eastAsia="Times New Roman"/>
          <w:color w:val="000000"/>
          <w:szCs w:val="24"/>
          <w:lang w:eastAsia="en-GB"/>
        </w:rPr>
        <w:t xml:space="preserve"> of Annex I, specifying information on internal model life and health underwriting risk, following the instructions set out in section S.26.14 of Annex III;</w:t>
      </w:r>
    </w:p>
    <w:p w14:paraId="5A5B6289"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(q)</w:t>
      </w:r>
      <w:r>
        <w:rPr>
          <w:rFonts w:eastAsia="Times New Roman"/>
          <w:color w:val="000000"/>
          <w:szCs w:val="24"/>
          <w:lang w:eastAsia="en-GB"/>
        </w:rPr>
        <w:tab/>
      </w:r>
      <w:r w:rsidR="004C78F5">
        <w:rPr>
          <w:rFonts w:eastAsia="Times New Roman"/>
          <w:color w:val="000000"/>
          <w:szCs w:val="24"/>
          <w:lang w:eastAsia="en-GB"/>
        </w:rPr>
        <w:t>template S.26.15.01</w:t>
      </w:r>
      <w:r w:rsidR="000D33AC" w:rsidRPr="001D1788">
        <w:rPr>
          <w:rFonts w:eastAsia="Times New Roman"/>
          <w:color w:val="000000"/>
          <w:szCs w:val="24"/>
          <w:lang w:eastAsia="en-GB"/>
        </w:rPr>
        <w:t xml:space="preserve"> of Annex I, specifying information on internal model operational risk, following the instructions set out in section S.26.15 of Annex III;</w:t>
      </w:r>
    </w:p>
    <w:p w14:paraId="5A5B628A"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(r)</w:t>
      </w:r>
      <w:r>
        <w:rPr>
          <w:rFonts w:eastAsia="Times New Roman"/>
          <w:color w:val="000000"/>
          <w:szCs w:val="24"/>
          <w:lang w:eastAsia="en-GB"/>
        </w:rPr>
        <w:tab/>
      </w:r>
      <w:r w:rsidR="004C78F5">
        <w:rPr>
          <w:rFonts w:eastAsia="Times New Roman"/>
          <w:color w:val="000000"/>
          <w:szCs w:val="24"/>
          <w:lang w:eastAsia="en-GB"/>
        </w:rPr>
        <w:t>template S.26.16.01</w:t>
      </w:r>
      <w:r w:rsidR="000D33AC" w:rsidRPr="001D1788">
        <w:rPr>
          <w:rFonts w:eastAsia="Times New Roman"/>
          <w:color w:val="000000"/>
          <w:szCs w:val="24"/>
          <w:lang w:eastAsia="en-GB"/>
        </w:rPr>
        <w:t xml:space="preserve"> of Annex I, specifying information on internal model changes, following the instructions set out in section S.26.16 of Annex III;</w:t>
      </w:r>
    </w:p>
    <w:p w14:paraId="5A5B628B" w14:textId="77777777" w:rsidR="000D33AC"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(s)</w:t>
      </w:r>
      <w:r>
        <w:rPr>
          <w:rFonts w:eastAsia="Times New Roman"/>
          <w:color w:val="000000"/>
          <w:szCs w:val="24"/>
          <w:lang w:eastAsia="en-GB"/>
        </w:rPr>
        <w:tab/>
      </w:r>
      <w:r w:rsidR="000D33AC" w:rsidRPr="001D1788">
        <w:rPr>
          <w:rFonts w:eastAsia="Times New Roman"/>
          <w:color w:val="000000"/>
          <w:szCs w:val="24"/>
          <w:lang w:eastAsia="en-GB"/>
        </w:rPr>
        <w:t>template S.27.01.04 of Annex I, specifying information on non-life catastrophe risk, following the instructions set out in section S.27.01 of Annex III.</w:t>
      </w:r>
    </w:p>
    <w:p w14:paraId="5A5B628C" w14:textId="77777777" w:rsidR="000D33AC"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0D33AC" w:rsidRPr="001D1788">
        <w:rPr>
          <w:rFonts w:eastAsia="Times New Roman"/>
          <w:color w:val="000000"/>
          <w:szCs w:val="24"/>
          <w:lang w:eastAsia="en-GB"/>
        </w:rPr>
        <w:t xml:space="preserve">In case of ring-fenced funds or matching adjustment portfolios, the </w:t>
      </w:r>
      <w:r w:rsidR="004E4F61">
        <w:rPr>
          <w:rFonts w:eastAsia="Times New Roman"/>
          <w:color w:val="000000"/>
          <w:szCs w:val="24"/>
          <w:lang w:eastAsia="en-GB"/>
        </w:rPr>
        <w:t xml:space="preserve">information in the </w:t>
      </w:r>
      <w:r w:rsidR="000D33AC" w:rsidRPr="001D1788">
        <w:rPr>
          <w:rFonts w:eastAsia="Times New Roman"/>
          <w:color w:val="000000"/>
          <w:szCs w:val="24"/>
          <w:lang w:eastAsia="en-GB"/>
        </w:rPr>
        <w:t xml:space="preserve">templates referred to in </w:t>
      </w:r>
      <w:r w:rsidR="00F770C9" w:rsidRPr="00C679EB">
        <w:rPr>
          <w:rFonts w:eastAsia="Times New Roman"/>
          <w:color w:val="000000"/>
          <w:szCs w:val="24"/>
          <w:lang w:eastAsia="en-GB"/>
        </w:rPr>
        <w:t xml:space="preserve">paragraph 1, </w:t>
      </w:r>
      <w:r w:rsidR="000D33AC" w:rsidRPr="00C679EB">
        <w:rPr>
          <w:rFonts w:eastAsia="Times New Roman"/>
          <w:color w:val="000000"/>
          <w:szCs w:val="24"/>
          <w:lang w:eastAsia="en-GB"/>
        </w:rPr>
        <w:t xml:space="preserve">points (c) to </w:t>
      </w:r>
      <w:r w:rsidR="00696288">
        <w:rPr>
          <w:rFonts w:eastAsia="Times New Roman"/>
          <w:color w:val="000000"/>
          <w:szCs w:val="24"/>
          <w:lang w:eastAsia="en-GB"/>
        </w:rPr>
        <w:t xml:space="preserve">(i) and </w:t>
      </w:r>
      <w:r w:rsidR="000D33AC" w:rsidRPr="00C679EB">
        <w:rPr>
          <w:rFonts w:eastAsia="Times New Roman"/>
          <w:color w:val="000000"/>
          <w:szCs w:val="24"/>
          <w:lang w:eastAsia="en-GB"/>
        </w:rPr>
        <w:t>(s)</w:t>
      </w:r>
      <w:r w:rsidR="004E4F61">
        <w:rPr>
          <w:rFonts w:eastAsia="Times New Roman"/>
          <w:color w:val="000000"/>
          <w:szCs w:val="24"/>
          <w:lang w:eastAsia="en-GB"/>
        </w:rPr>
        <w:t>,</w:t>
      </w:r>
      <w:r w:rsidR="000D33AC" w:rsidRPr="00C679EB">
        <w:rPr>
          <w:rFonts w:eastAsia="Times New Roman"/>
          <w:color w:val="000000"/>
          <w:szCs w:val="24"/>
          <w:lang w:eastAsia="en-GB"/>
        </w:rPr>
        <w:t xml:space="preserve"> and (j) to (r)</w:t>
      </w:r>
      <w:r w:rsidR="004E4F61">
        <w:rPr>
          <w:rFonts w:eastAsia="Times New Roman"/>
          <w:color w:val="000000"/>
          <w:szCs w:val="24"/>
          <w:lang w:eastAsia="en-GB"/>
        </w:rPr>
        <w:t>,</w:t>
      </w:r>
      <w:r w:rsidR="000D33AC" w:rsidRPr="00C679EB">
        <w:rPr>
          <w:rFonts w:eastAsia="Times New Roman"/>
          <w:color w:val="000000"/>
          <w:szCs w:val="24"/>
          <w:lang w:eastAsia="en-GB"/>
        </w:rPr>
        <w:t xml:space="preserve"> shall not be reported for the group as a whole.</w:t>
      </w:r>
    </w:p>
    <w:p w14:paraId="5A5B628D" w14:textId="77777777" w:rsidR="000D33AC"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3.</w:t>
      </w:r>
      <w:r>
        <w:rPr>
          <w:rFonts w:eastAsia="Times New Roman"/>
          <w:color w:val="000000"/>
          <w:szCs w:val="24"/>
          <w:lang w:eastAsia="en-GB"/>
        </w:rPr>
        <w:tab/>
      </w:r>
      <w:r w:rsidR="000D33AC" w:rsidRPr="00C679EB">
        <w:rPr>
          <w:rFonts w:eastAsia="Times New Roman"/>
          <w:color w:val="000000"/>
          <w:szCs w:val="24"/>
          <w:lang w:eastAsia="en-GB"/>
        </w:rPr>
        <w:t xml:space="preserve">Where a partial internal model is used, the </w:t>
      </w:r>
      <w:r w:rsidR="004E4F61">
        <w:rPr>
          <w:rFonts w:eastAsia="Times New Roman"/>
          <w:color w:val="000000"/>
          <w:szCs w:val="24"/>
          <w:lang w:eastAsia="en-GB"/>
        </w:rPr>
        <w:t xml:space="preserve">information referred to in </w:t>
      </w:r>
      <w:r w:rsidR="000D33AC" w:rsidRPr="00C679EB">
        <w:rPr>
          <w:rFonts w:eastAsia="Times New Roman"/>
          <w:color w:val="000000"/>
          <w:szCs w:val="24"/>
          <w:lang w:eastAsia="en-GB"/>
        </w:rPr>
        <w:t>templates referred to in paragraph 1</w:t>
      </w:r>
      <w:r w:rsidR="004E4F61">
        <w:rPr>
          <w:rFonts w:eastAsia="Times New Roman"/>
          <w:color w:val="000000"/>
          <w:szCs w:val="24"/>
          <w:lang w:eastAsia="en-GB"/>
        </w:rPr>
        <w:t>,</w:t>
      </w:r>
      <w:r w:rsidR="000D33AC" w:rsidRPr="00C679EB">
        <w:rPr>
          <w:rFonts w:eastAsia="Times New Roman"/>
          <w:color w:val="000000"/>
          <w:szCs w:val="24"/>
          <w:lang w:eastAsia="en-GB"/>
        </w:rPr>
        <w:t xml:space="preserve"> </w:t>
      </w:r>
      <w:r w:rsidR="004E4F61" w:rsidRPr="00C679EB">
        <w:rPr>
          <w:rFonts w:eastAsia="Times New Roman"/>
          <w:color w:val="000000"/>
          <w:szCs w:val="24"/>
          <w:lang w:eastAsia="en-GB"/>
        </w:rPr>
        <w:t xml:space="preserve">points (c) to </w:t>
      </w:r>
      <w:r w:rsidR="00696288">
        <w:rPr>
          <w:rFonts w:eastAsia="Times New Roman"/>
          <w:color w:val="000000"/>
          <w:szCs w:val="24"/>
          <w:lang w:eastAsia="en-GB"/>
        </w:rPr>
        <w:t xml:space="preserve">(i) and </w:t>
      </w:r>
      <w:r w:rsidR="004E4F61" w:rsidRPr="00C679EB">
        <w:rPr>
          <w:rFonts w:eastAsia="Times New Roman"/>
          <w:color w:val="000000"/>
          <w:szCs w:val="24"/>
          <w:lang w:eastAsia="en-GB"/>
        </w:rPr>
        <w:t>(s)</w:t>
      </w:r>
      <w:r w:rsidR="004E4F61">
        <w:rPr>
          <w:rFonts w:eastAsia="Times New Roman"/>
          <w:color w:val="000000"/>
          <w:szCs w:val="24"/>
          <w:lang w:eastAsia="en-GB"/>
        </w:rPr>
        <w:t>,</w:t>
      </w:r>
      <w:r w:rsidR="004E4F61" w:rsidRPr="00C679EB">
        <w:rPr>
          <w:rFonts w:eastAsia="Times New Roman"/>
          <w:color w:val="000000"/>
          <w:szCs w:val="24"/>
          <w:lang w:eastAsia="en-GB"/>
        </w:rPr>
        <w:t xml:space="preserve"> </w:t>
      </w:r>
      <w:r w:rsidR="000D33AC" w:rsidRPr="00C679EB">
        <w:rPr>
          <w:rFonts w:eastAsia="Times New Roman"/>
          <w:color w:val="000000"/>
          <w:szCs w:val="24"/>
          <w:lang w:eastAsia="en-GB"/>
        </w:rPr>
        <w:t>shall only be reported in relation to the risks covered by the standard formula</w:t>
      </w:r>
      <w:r w:rsidR="004E4F61">
        <w:rPr>
          <w:rFonts w:eastAsia="Times New Roman"/>
          <w:color w:val="000000"/>
          <w:szCs w:val="24"/>
          <w:lang w:eastAsia="en-GB"/>
        </w:rPr>
        <w:t>,</w:t>
      </w:r>
      <w:r w:rsidR="000D33AC" w:rsidRPr="00C679EB">
        <w:rPr>
          <w:rFonts w:eastAsia="Times New Roman"/>
          <w:color w:val="000000"/>
          <w:szCs w:val="24"/>
          <w:lang w:eastAsia="en-GB"/>
        </w:rPr>
        <w:t xml:space="preserve"> and</w:t>
      </w:r>
      <w:r w:rsidR="004E4F61">
        <w:rPr>
          <w:rFonts w:eastAsia="Times New Roman"/>
          <w:color w:val="000000"/>
          <w:szCs w:val="24"/>
          <w:lang w:eastAsia="en-GB"/>
        </w:rPr>
        <w:t xml:space="preserve"> the information in the</w:t>
      </w:r>
      <w:r w:rsidR="000D33AC" w:rsidRPr="00C679EB">
        <w:rPr>
          <w:rFonts w:eastAsia="Times New Roman"/>
          <w:color w:val="000000"/>
          <w:szCs w:val="24"/>
          <w:lang w:eastAsia="en-GB"/>
        </w:rPr>
        <w:t xml:space="preserve"> templates referred to in </w:t>
      </w:r>
      <w:r w:rsidR="00F770C9" w:rsidRPr="00C679EB">
        <w:rPr>
          <w:rFonts w:eastAsia="Times New Roman"/>
          <w:color w:val="000000"/>
          <w:szCs w:val="24"/>
          <w:lang w:eastAsia="en-GB"/>
        </w:rPr>
        <w:t xml:space="preserve">paragraph 1, </w:t>
      </w:r>
      <w:r w:rsidR="000D33AC" w:rsidRPr="00C679EB">
        <w:rPr>
          <w:rFonts w:eastAsia="Times New Roman"/>
          <w:color w:val="000000"/>
          <w:szCs w:val="24"/>
          <w:lang w:eastAsia="en-GB"/>
        </w:rPr>
        <w:t>points (j) to (r)</w:t>
      </w:r>
      <w:r w:rsidR="004E4F61">
        <w:rPr>
          <w:rFonts w:eastAsia="Times New Roman"/>
          <w:color w:val="000000"/>
          <w:szCs w:val="24"/>
          <w:lang w:eastAsia="en-GB"/>
        </w:rPr>
        <w:t>,</w:t>
      </w:r>
      <w:r w:rsidR="000D33AC" w:rsidRPr="00C679EB">
        <w:rPr>
          <w:rFonts w:eastAsia="Times New Roman"/>
          <w:color w:val="000000"/>
          <w:szCs w:val="24"/>
          <w:lang w:eastAsia="en-GB"/>
        </w:rPr>
        <w:t xml:space="preserve"> shall only be reported to the risks covered by the internal model.</w:t>
      </w:r>
    </w:p>
    <w:p w14:paraId="5A5B628E" w14:textId="77777777" w:rsidR="000D33AC" w:rsidRPr="00C679E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lastRenderedPageBreak/>
        <w:t>4.</w:t>
      </w:r>
      <w:r>
        <w:rPr>
          <w:rFonts w:eastAsia="Times New Roman"/>
          <w:color w:val="000000"/>
          <w:szCs w:val="24"/>
          <w:lang w:eastAsia="en-GB"/>
        </w:rPr>
        <w:tab/>
      </w:r>
      <w:r w:rsidR="000D33AC" w:rsidRPr="00C679EB">
        <w:rPr>
          <w:rFonts w:eastAsia="Times New Roman"/>
          <w:color w:val="000000"/>
          <w:szCs w:val="24"/>
          <w:lang w:eastAsia="en-GB"/>
        </w:rPr>
        <w:t xml:space="preserve">Where a full internal model is used, the </w:t>
      </w:r>
      <w:r w:rsidR="004E4F61">
        <w:rPr>
          <w:rFonts w:eastAsia="Times New Roman"/>
          <w:color w:val="000000"/>
          <w:szCs w:val="24"/>
          <w:lang w:eastAsia="en-GB"/>
        </w:rPr>
        <w:t xml:space="preserve">information in the </w:t>
      </w:r>
      <w:r w:rsidR="000D33AC" w:rsidRPr="00C679EB">
        <w:rPr>
          <w:rFonts w:eastAsia="Times New Roman"/>
          <w:color w:val="000000"/>
          <w:szCs w:val="24"/>
          <w:lang w:eastAsia="en-GB"/>
        </w:rPr>
        <w:t xml:space="preserve">templates referred to in </w:t>
      </w:r>
      <w:r w:rsidR="00F770C9" w:rsidRPr="00C679EB">
        <w:rPr>
          <w:rFonts w:eastAsia="Times New Roman"/>
          <w:color w:val="000000"/>
          <w:szCs w:val="24"/>
          <w:lang w:eastAsia="en-GB"/>
        </w:rPr>
        <w:t xml:space="preserve">paragraph 1, </w:t>
      </w:r>
      <w:r w:rsidR="000D33AC" w:rsidRPr="00C679EB">
        <w:rPr>
          <w:rFonts w:eastAsia="Times New Roman"/>
          <w:color w:val="000000"/>
          <w:szCs w:val="24"/>
          <w:lang w:eastAsia="en-GB"/>
        </w:rPr>
        <w:t xml:space="preserve">points (c) to </w:t>
      </w:r>
      <w:r w:rsidR="00EC0792">
        <w:rPr>
          <w:rFonts w:eastAsia="Times New Roman"/>
          <w:color w:val="000000"/>
          <w:szCs w:val="24"/>
          <w:lang w:eastAsia="en-GB"/>
        </w:rPr>
        <w:t xml:space="preserve">(i) and </w:t>
      </w:r>
      <w:r w:rsidR="000D33AC" w:rsidRPr="00C679EB">
        <w:rPr>
          <w:rFonts w:eastAsia="Times New Roman"/>
          <w:color w:val="000000"/>
          <w:szCs w:val="24"/>
          <w:lang w:eastAsia="en-GB"/>
        </w:rPr>
        <w:t>(s)</w:t>
      </w:r>
      <w:r w:rsidR="004E4F61">
        <w:rPr>
          <w:rFonts w:eastAsia="Times New Roman"/>
          <w:color w:val="000000"/>
          <w:szCs w:val="24"/>
          <w:lang w:eastAsia="en-GB"/>
        </w:rPr>
        <w:t>,</w:t>
      </w:r>
      <w:r w:rsidR="000D33AC" w:rsidRPr="00C679EB">
        <w:rPr>
          <w:rFonts w:eastAsia="Times New Roman"/>
          <w:color w:val="000000"/>
          <w:szCs w:val="24"/>
          <w:lang w:eastAsia="en-GB"/>
        </w:rPr>
        <w:t xml:space="preserve"> shall not be reported</w:t>
      </w:r>
      <w:r w:rsidR="004E4F61">
        <w:rPr>
          <w:rFonts w:eastAsia="Times New Roman"/>
          <w:color w:val="000000"/>
          <w:szCs w:val="24"/>
          <w:lang w:eastAsia="en-GB"/>
        </w:rPr>
        <w:t>,</w:t>
      </w:r>
      <w:r w:rsidR="000D33AC" w:rsidRPr="00C679EB">
        <w:rPr>
          <w:rFonts w:eastAsia="Times New Roman"/>
          <w:color w:val="000000"/>
          <w:szCs w:val="24"/>
          <w:lang w:eastAsia="en-GB"/>
        </w:rPr>
        <w:t xml:space="preserve"> and </w:t>
      </w:r>
      <w:r w:rsidR="004E4F61">
        <w:rPr>
          <w:rFonts w:eastAsia="Times New Roman"/>
          <w:color w:val="000000"/>
          <w:szCs w:val="24"/>
          <w:lang w:eastAsia="en-GB"/>
        </w:rPr>
        <w:t xml:space="preserve">the information in the </w:t>
      </w:r>
      <w:r w:rsidR="000D33AC" w:rsidRPr="00C679EB">
        <w:rPr>
          <w:rFonts w:eastAsia="Times New Roman"/>
          <w:color w:val="000000"/>
          <w:szCs w:val="24"/>
          <w:lang w:eastAsia="en-GB"/>
        </w:rPr>
        <w:t xml:space="preserve">templates referred to in </w:t>
      </w:r>
      <w:r w:rsidR="004E4F61">
        <w:rPr>
          <w:rFonts w:eastAsia="Times New Roman"/>
          <w:color w:val="000000"/>
          <w:szCs w:val="24"/>
          <w:lang w:eastAsia="en-GB"/>
        </w:rPr>
        <w:t xml:space="preserve">paragraph 1, </w:t>
      </w:r>
      <w:r w:rsidR="000D33AC" w:rsidRPr="00C679EB">
        <w:rPr>
          <w:rFonts w:eastAsia="Times New Roman"/>
          <w:color w:val="000000"/>
          <w:szCs w:val="24"/>
          <w:lang w:eastAsia="en-GB"/>
        </w:rPr>
        <w:t>points (j) to (r)</w:t>
      </w:r>
      <w:r w:rsidR="004E4F61">
        <w:rPr>
          <w:rFonts w:eastAsia="Times New Roman"/>
          <w:color w:val="000000"/>
          <w:szCs w:val="24"/>
          <w:lang w:eastAsia="en-GB"/>
        </w:rPr>
        <w:t>,</w:t>
      </w:r>
      <w:r w:rsidR="000D33AC" w:rsidRPr="00C679EB">
        <w:rPr>
          <w:rFonts w:eastAsia="Times New Roman"/>
          <w:color w:val="000000"/>
          <w:szCs w:val="24"/>
          <w:lang w:eastAsia="en-GB"/>
        </w:rPr>
        <w:t xml:space="preserve"> shall be reported</w:t>
      </w:r>
      <w:r w:rsidR="00FA1DD4" w:rsidRPr="00C679EB">
        <w:rPr>
          <w:rFonts w:eastAsia="Times New Roman"/>
          <w:color w:val="000000"/>
          <w:szCs w:val="24"/>
          <w:lang w:eastAsia="en-GB"/>
        </w:rPr>
        <w:t>.</w:t>
      </w:r>
    </w:p>
    <w:p w14:paraId="5A5B628F" w14:textId="685AEA9C" w:rsidR="000D33AC" w:rsidRPr="00C679EB" w:rsidRDefault="000D33AC" w:rsidP="000D33AC">
      <w:pPr>
        <w:pStyle w:val="Titrearticle"/>
      </w:pPr>
      <w:r w:rsidRPr="00C679EB">
        <w:t xml:space="preserve">Article </w:t>
      </w:r>
      <w:r w:rsidR="00FA1DD4" w:rsidRPr="00C679EB">
        <w:t>3</w:t>
      </w:r>
      <w:ins w:id="396" w:author="Author">
        <w:r w:rsidR="002002D2">
          <w:t>6</w:t>
        </w:r>
      </w:ins>
      <w:del w:id="397" w:author="Author">
        <w:r w:rsidR="00C9441D" w:rsidDel="002002D2">
          <w:delText>5</w:delText>
        </w:r>
      </w:del>
    </w:p>
    <w:p w14:paraId="5A5B6290" w14:textId="77777777" w:rsidR="00FA1DD4" w:rsidRPr="00C679EB" w:rsidRDefault="00FA1DD4" w:rsidP="00FA1DD4">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Reinsurers and special purpose vehicles information</w:t>
      </w:r>
    </w:p>
    <w:p w14:paraId="5A5B6291" w14:textId="77777777" w:rsidR="00FA1DD4" w:rsidRPr="00C679EB" w:rsidRDefault="00FA1DD4" w:rsidP="00FA1DD4">
      <w:pPr>
        <w:shd w:val="clear" w:color="auto" w:fill="FFFFFF"/>
        <w:spacing w:after="0"/>
        <w:rPr>
          <w:rFonts w:eastAsia="Times New Roman"/>
          <w:color w:val="000000"/>
          <w:szCs w:val="24"/>
          <w:lang w:eastAsia="en-GB"/>
        </w:rPr>
      </w:pPr>
      <w:r w:rsidRPr="00C679EB">
        <w:rPr>
          <w:rFonts w:eastAsia="Times New Roman"/>
          <w:color w:val="000000"/>
          <w:szCs w:val="24"/>
          <w:lang w:eastAsia="en-GB"/>
        </w:rPr>
        <w:t>Participating insurance and reinsurance undertakings, insurance holding companies and mixed financial holding companies shall submit annually the information referred to in Article 304(1)</w:t>
      </w:r>
      <w:r w:rsidR="00A73DF9">
        <w:rPr>
          <w:rFonts w:eastAsia="Times New Roman"/>
          <w:color w:val="000000"/>
          <w:szCs w:val="24"/>
          <w:lang w:eastAsia="en-GB"/>
        </w:rPr>
        <w:t>, point </w:t>
      </w:r>
      <w:r w:rsidRPr="00C679EB">
        <w:rPr>
          <w:rFonts w:eastAsia="Times New Roman"/>
          <w:color w:val="000000"/>
          <w:szCs w:val="24"/>
          <w:lang w:eastAsia="en-GB"/>
        </w:rPr>
        <w:t>(d)</w:t>
      </w:r>
      <w:r w:rsidR="00A73DF9">
        <w:rPr>
          <w:rFonts w:eastAsia="Times New Roman"/>
          <w:color w:val="000000"/>
          <w:szCs w:val="24"/>
          <w:lang w:eastAsia="en-GB"/>
        </w:rPr>
        <w:t>,</w:t>
      </w:r>
      <w:r w:rsidRPr="00C679EB">
        <w:rPr>
          <w:rFonts w:eastAsia="Times New Roman"/>
          <w:color w:val="000000"/>
          <w:szCs w:val="24"/>
          <w:lang w:eastAsia="en-GB"/>
        </w:rPr>
        <w:t xml:space="preserve"> of Delegated Regulation (EU) 2015/35, in conjunction with Article 372(1) of that Delegated Regulation, using the following templates</w:t>
      </w:r>
      <w:r w:rsidR="004E4F61">
        <w:rPr>
          <w:rFonts w:eastAsia="Times New Roman"/>
          <w:color w:val="000000"/>
          <w:szCs w:val="24"/>
          <w:lang w:eastAsia="en-GB"/>
        </w:rPr>
        <w:t xml:space="preserve"> and </w:t>
      </w:r>
      <w:r w:rsidR="004E4F61">
        <w:t>complying with the following instructions</w:t>
      </w:r>
      <w:r w:rsidRPr="00C679EB">
        <w:rPr>
          <w:rFonts w:eastAsia="Times New Roman"/>
          <w:color w:val="000000"/>
          <w:szCs w:val="24"/>
          <w:lang w:eastAsia="en-GB"/>
        </w:rPr>
        <w:t>:</w:t>
      </w:r>
    </w:p>
    <w:p w14:paraId="5A5B6292"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template S.31.01.04 of Annex I, specifying information on share of reinsurers, following the instructions set out in section S.31.01 of Annex III;</w:t>
      </w:r>
    </w:p>
    <w:p w14:paraId="5A5B6293"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template S.31.02.04 of Annex I, specifying information on special purpose vehicles from the perspective of the insurance or reinsurance undertaking transferring risk to the special purpose vehicles, following the instructions set out in section S.31.02 of Annex</w:t>
      </w:r>
      <w:r w:rsidR="004E4F61" w:rsidRPr="0075251A">
        <w:rPr>
          <w:rFonts w:eastAsia="Times New Roman" w:hint="eastAsia"/>
          <w:color w:val="000000"/>
          <w:szCs w:val="24"/>
          <w:lang w:eastAsia="en-GB"/>
        </w:rPr>
        <w:t> </w:t>
      </w:r>
      <w:r w:rsidRPr="0075251A">
        <w:rPr>
          <w:rFonts w:eastAsia="Times New Roman"/>
          <w:color w:val="000000"/>
          <w:szCs w:val="24"/>
          <w:lang w:eastAsia="en-GB"/>
        </w:rPr>
        <w:t>III.</w:t>
      </w:r>
    </w:p>
    <w:p w14:paraId="5A5B6294" w14:textId="2BB3AE8B" w:rsidR="000D33AC" w:rsidRPr="00C679EB" w:rsidRDefault="000D33AC" w:rsidP="000D33AC">
      <w:pPr>
        <w:pStyle w:val="Titrearticle"/>
      </w:pPr>
      <w:r w:rsidRPr="00C679EB">
        <w:t xml:space="preserve">Article </w:t>
      </w:r>
      <w:r w:rsidR="00FA1DD4" w:rsidRPr="00C679EB">
        <w:t>3</w:t>
      </w:r>
      <w:ins w:id="398" w:author="Author">
        <w:r w:rsidR="002002D2">
          <w:t>7</w:t>
        </w:r>
      </w:ins>
      <w:del w:id="399" w:author="Author">
        <w:r w:rsidR="00C9441D" w:rsidDel="002002D2">
          <w:delText>6</w:delText>
        </w:r>
      </w:del>
    </w:p>
    <w:p w14:paraId="5A5B6295" w14:textId="77777777" w:rsidR="00FA1DD4" w:rsidRPr="00C679EB" w:rsidRDefault="00FA1DD4" w:rsidP="00FA1DD4">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Group specific information</w:t>
      </w:r>
    </w:p>
    <w:p w14:paraId="5A5B6296" w14:textId="77777777" w:rsidR="00FA1DD4" w:rsidRPr="00C679EB" w:rsidRDefault="00FA1DD4" w:rsidP="00FA1DD4">
      <w:pPr>
        <w:shd w:val="clear" w:color="auto" w:fill="FFFFFF"/>
        <w:spacing w:after="0"/>
        <w:rPr>
          <w:rFonts w:eastAsia="Times New Roman"/>
          <w:color w:val="000000"/>
          <w:szCs w:val="24"/>
          <w:lang w:eastAsia="en-GB"/>
        </w:rPr>
      </w:pPr>
      <w:r w:rsidRPr="00C679EB">
        <w:rPr>
          <w:rFonts w:eastAsia="Times New Roman"/>
          <w:color w:val="000000"/>
          <w:szCs w:val="24"/>
          <w:lang w:eastAsia="en-GB"/>
        </w:rPr>
        <w:t>Participating insurance and reinsurance undertakings, insurance holding companies and mixed financial holding companies shall submit annually the information referred to in Article</w:t>
      </w:r>
      <w:r w:rsidR="004E4F61">
        <w:rPr>
          <w:rFonts w:eastAsia="Times New Roman"/>
          <w:color w:val="000000"/>
          <w:szCs w:val="24"/>
          <w:lang w:eastAsia="en-GB"/>
        </w:rPr>
        <w:t> </w:t>
      </w:r>
      <w:r w:rsidRPr="00C679EB">
        <w:rPr>
          <w:rFonts w:eastAsia="Times New Roman"/>
          <w:color w:val="000000"/>
          <w:szCs w:val="24"/>
          <w:lang w:eastAsia="en-GB"/>
        </w:rPr>
        <w:t>304(1)</w:t>
      </w:r>
      <w:r w:rsidR="00A73DF9">
        <w:rPr>
          <w:rFonts w:eastAsia="Times New Roman"/>
          <w:color w:val="000000"/>
          <w:szCs w:val="24"/>
          <w:lang w:eastAsia="en-GB"/>
        </w:rPr>
        <w:t>, point </w:t>
      </w:r>
      <w:r w:rsidRPr="00C679EB">
        <w:rPr>
          <w:rFonts w:eastAsia="Times New Roman"/>
          <w:color w:val="000000"/>
          <w:szCs w:val="24"/>
          <w:lang w:eastAsia="en-GB"/>
        </w:rPr>
        <w:t>(d)</w:t>
      </w:r>
      <w:r w:rsidR="00A73DF9">
        <w:rPr>
          <w:rFonts w:eastAsia="Times New Roman"/>
          <w:color w:val="000000"/>
          <w:szCs w:val="24"/>
          <w:lang w:eastAsia="en-GB"/>
        </w:rPr>
        <w:t>,</w:t>
      </w:r>
      <w:r w:rsidRPr="00C679EB">
        <w:rPr>
          <w:rFonts w:eastAsia="Times New Roman"/>
          <w:color w:val="000000"/>
          <w:szCs w:val="24"/>
          <w:lang w:eastAsia="en-GB"/>
        </w:rPr>
        <w:t xml:space="preserve"> of Delegated Regulation (EU) 2015/35, in conjunction with Article 372(1) of that Delegated Regulation using the following templates</w:t>
      </w:r>
      <w:r w:rsidR="004E4F61">
        <w:rPr>
          <w:rFonts w:eastAsia="Times New Roman"/>
          <w:color w:val="000000"/>
          <w:szCs w:val="24"/>
          <w:lang w:eastAsia="en-GB"/>
        </w:rPr>
        <w:t xml:space="preserve"> and </w:t>
      </w:r>
      <w:r w:rsidR="004E4F61">
        <w:t>complying with the following instructions</w:t>
      </w:r>
      <w:r w:rsidRPr="00C679EB">
        <w:rPr>
          <w:rFonts w:eastAsia="Times New Roman"/>
          <w:color w:val="000000"/>
          <w:szCs w:val="24"/>
          <w:lang w:eastAsia="en-GB"/>
        </w:rPr>
        <w:t>:</w:t>
      </w:r>
    </w:p>
    <w:p w14:paraId="5A5B6297" w14:textId="77777777" w:rsidR="00FA1DD4" w:rsidRPr="00C679E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(a)</w:t>
      </w:r>
      <w:r>
        <w:rPr>
          <w:rFonts w:eastAsia="Times New Roman"/>
          <w:color w:val="000000"/>
          <w:szCs w:val="24"/>
          <w:lang w:eastAsia="en-GB"/>
        </w:rPr>
        <w:tab/>
      </w:r>
      <w:r w:rsidR="00565D74">
        <w:rPr>
          <w:rFonts w:eastAsia="Times New Roman"/>
          <w:color w:val="000000"/>
          <w:szCs w:val="24"/>
          <w:lang w:eastAsia="en-GB"/>
        </w:rPr>
        <w:t xml:space="preserve">template </w:t>
      </w:r>
      <w:r w:rsidR="00FA1DD4" w:rsidRPr="00C679EB">
        <w:rPr>
          <w:rFonts w:eastAsia="Times New Roman"/>
          <w:color w:val="000000"/>
          <w:szCs w:val="24"/>
          <w:lang w:eastAsia="en-GB"/>
        </w:rPr>
        <w:t>S.32.01.04 of Annex I, specifying information on the insurance and reinsurance undertakings in the scope of the group, following the instructions set out in section S.32.01 of Annex III;</w:t>
      </w:r>
    </w:p>
    <w:p w14:paraId="5A5B6298" w14:textId="77777777" w:rsidR="00FA1DD4"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(b)</w:t>
      </w:r>
      <w:r>
        <w:rPr>
          <w:rFonts w:eastAsia="Times New Roman"/>
          <w:color w:val="000000"/>
          <w:szCs w:val="24"/>
          <w:lang w:eastAsia="en-GB"/>
        </w:rPr>
        <w:tab/>
      </w:r>
      <w:r w:rsidR="00FA1DD4" w:rsidRPr="00C679EB">
        <w:rPr>
          <w:rFonts w:eastAsia="Times New Roman"/>
          <w:color w:val="000000"/>
          <w:szCs w:val="24"/>
          <w:lang w:eastAsia="en-GB"/>
        </w:rPr>
        <w:t>template S.33.01.04 of Annex I, specif</w:t>
      </w:r>
      <w:r w:rsidR="00FA1DD4" w:rsidRPr="00CC644B">
        <w:rPr>
          <w:rFonts w:eastAsia="Times New Roman"/>
          <w:color w:val="000000"/>
          <w:szCs w:val="24"/>
          <w:lang w:eastAsia="en-GB"/>
        </w:rPr>
        <w:t>ying information on requirements of insurance and reinsurance undertakings in the scope of the group, following the instructions set out in section S.33.01 of Annex III;</w:t>
      </w:r>
    </w:p>
    <w:p w14:paraId="5A5B6299" w14:textId="77777777" w:rsidR="00FA1DD4" w:rsidRPr="00CC644B"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(c)</w:t>
      </w:r>
      <w:r>
        <w:rPr>
          <w:rFonts w:eastAsia="Times New Roman"/>
          <w:color w:val="000000"/>
          <w:szCs w:val="24"/>
          <w:lang w:eastAsia="en-GB"/>
        </w:rPr>
        <w:tab/>
      </w:r>
      <w:r w:rsidR="00FA1DD4" w:rsidRPr="00CC644B">
        <w:rPr>
          <w:rFonts w:eastAsia="Times New Roman"/>
          <w:color w:val="000000"/>
          <w:szCs w:val="24"/>
          <w:lang w:eastAsia="en-GB"/>
        </w:rPr>
        <w:t>template S.34.01.04 of Annex I, specifying information on financial undertakings other than insurance and</w:t>
      </w:r>
      <w:r w:rsidR="004E4F61">
        <w:rPr>
          <w:rFonts w:eastAsia="Times New Roman"/>
          <w:color w:val="000000"/>
          <w:szCs w:val="24"/>
          <w:lang w:eastAsia="en-GB"/>
        </w:rPr>
        <w:t xml:space="preserve"> </w:t>
      </w:r>
      <w:r w:rsidR="00FA1DD4" w:rsidRPr="00CC644B">
        <w:rPr>
          <w:rFonts w:eastAsia="Times New Roman"/>
          <w:color w:val="000000"/>
          <w:szCs w:val="24"/>
          <w:lang w:eastAsia="en-GB"/>
        </w:rPr>
        <w:t>reinsurance undertakings, and on non-regulated undertakings carrying out financial activities as defined in Article 1</w:t>
      </w:r>
      <w:r w:rsidR="004E4F61">
        <w:rPr>
          <w:rFonts w:eastAsia="Times New Roman"/>
          <w:color w:val="000000"/>
          <w:szCs w:val="24"/>
          <w:lang w:eastAsia="en-GB"/>
        </w:rPr>
        <w:t>, point </w:t>
      </w:r>
      <w:r w:rsidR="00FA1DD4" w:rsidRPr="00CC644B">
        <w:rPr>
          <w:rFonts w:eastAsia="Times New Roman"/>
          <w:color w:val="000000"/>
          <w:szCs w:val="24"/>
          <w:lang w:eastAsia="en-GB"/>
        </w:rPr>
        <w:t>(52)</w:t>
      </w:r>
      <w:r w:rsidR="004E4F61">
        <w:rPr>
          <w:rFonts w:eastAsia="Times New Roman"/>
          <w:color w:val="000000"/>
          <w:szCs w:val="24"/>
          <w:lang w:eastAsia="en-GB"/>
        </w:rPr>
        <w:t>,</w:t>
      </w:r>
      <w:r w:rsidR="00FA1DD4" w:rsidRPr="00CC644B">
        <w:rPr>
          <w:rFonts w:eastAsia="Times New Roman"/>
          <w:color w:val="000000"/>
          <w:szCs w:val="24"/>
          <w:lang w:eastAsia="en-GB"/>
        </w:rPr>
        <w:t xml:space="preserve"> of Delegated Regulation (EU) 2015/35, following the instructions set out in section S.34.01 of Annex III;</w:t>
      </w:r>
    </w:p>
    <w:p w14:paraId="5A5B629A" w14:textId="77777777" w:rsidR="00FA1DD4"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(d)</w:t>
      </w:r>
      <w:r>
        <w:rPr>
          <w:rFonts w:eastAsia="Times New Roman"/>
          <w:color w:val="000000"/>
          <w:szCs w:val="24"/>
          <w:lang w:eastAsia="en-GB"/>
        </w:rPr>
        <w:tab/>
      </w:r>
      <w:r w:rsidR="00FA1DD4" w:rsidRPr="001D1788">
        <w:rPr>
          <w:rFonts w:eastAsia="Times New Roman"/>
          <w:color w:val="000000"/>
          <w:szCs w:val="24"/>
          <w:lang w:eastAsia="en-GB"/>
        </w:rPr>
        <w:t>template S.35.01.04 of Annex I, specifying information on technical provisions of undertakings of the group, following the instructions set out in section S.35.01 of Annex III;</w:t>
      </w:r>
    </w:p>
    <w:p w14:paraId="5A5B629B" w14:textId="77777777" w:rsidR="00FA1DD4"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(e)</w:t>
      </w:r>
      <w:r>
        <w:rPr>
          <w:rFonts w:eastAsia="Times New Roman"/>
          <w:color w:val="000000"/>
          <w:szCs w:val="24"/>
          <w:lang w:eastAsia="en-GB"/>
        </w:rPr>
        <w:tab/>
      </w:r>
      <w:r w:rsidR="00FA1DD4" w:rsidRPr="001D1788">
        <w:rPr>
          <w:rFonts w:eastAsia="Times New Roman"/>
          <w:color w:val="000000"/>
          <w:szCs w:val="24"/>
          <w:lang w:eastAsia="en-GB"/>
        </w:rPr>
        <w:t>template S.36.01.01 of Annex I, specifying information on significant intra-group-transactions involving equity-type transactions, debt and asset transfer, above the threshold determined by the group supervisor in accordance with Article 245(3) of Directive 2009/138/EC, following the instructions set out in section S.36.01 of Annex</w:t>
      </w:r>
      <w:r w:rsidR="004E4F61">
        <w:rPr>
          <w:rFonts w:eastAsia="Times New Roman"/>
          <w:color w:val="000000"/>
          <w:szCs w:val="24"/>
          <w:lang w:eastAsia="en-GB"/>
        </w:rPr>
        <w:t> </w:t>
      </w:r>
      <w:r w:rsidR="00FA1DD4" w:rsidRPr="001D1788">
        <w:rPr>
          <w:rFonts w:eastAsia="Times New Roman"/>
          <w:color w:val="000000"/>
          <w:szCs w:val="24"/>
          <w:lang w:eastAsia="en-GB"/>
        </w:rPr>
        <w:t>III to this Regulation;</w:t>
      </w:r>
    </w:p>
    <w:p w14:paraId="5A5B629C" w14:textId="77777777" w:rsidR="00FA1DD4" w:rsidRPr="00CB57DC"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lastRenderedPageBreak/>
        <w:t>(f)</w:t>
      </w:r>
      <w:r>
        <w:rPr>
          <w:rFonts w:eastAsia="Times New Roman"/>
          <w:color w:val="000000"/>
          <w:szCs w:val="24"/>
          <w:lang w:eastAsia="en-GB"/>
        </w:rPr>
        <w:tab/>
      </w:r>
      <w:r w:rsidR="00FA1DD4" w:rsidRPr="001D1788">
        <w:rPr>
          <w:rFonts w:eastAsia="Times New Roman"/>
          <w:color w:val="000000"/>
          <w:szCs w:val="24"/>
          <w:lang w:eastAsia="en-GB"/>
        </w:rPr>
        <w:t>template S.36.02.01 of Annex I, specifying information on significant intra-group-tr</w:t>
      </w:r>
      <w:r w:rsidR="00FA1DD4" w:rsidRPr="00CB57DC">
        <w:rPr>
          <w:rFonts w:eastAsia="Times New Roman"/>
          <w:color w:val="000000"/>
          <w:szCs w:val="24"/>
          <w:lang w:eastAsia="en-GB"/>
        </w:rPr>
        <w:t>ansactions on derivatives, including the guarantees supporting any derivatives instruments, above the threshold determined by the group supervisor in accordance with Article 245(3) of Directive 2009/138/EC, following the instructions set out in section S.36.02 of Annex III to this Regulation;</w:t>
      </w:r>
    </w:p>
    <w:p w14:paraId="5A5B629D" w14:textId="77777777" w:rsidR="00FA1DD4" w:rsidRPr="00CB57DC"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(g)</w:t>
      </w:r>
      <w:r>
        <w:rPr>
          <w:rFonts w:eastAsia="Times New Roman"/>
          <w:color w:val="000000"/>
          <w:szCs w:val="24"/>
          <w:lang w:eastAsia="en-GB"/>
        </w:rPr>
        <w:tab/>
      </w:r>
      <w:r w:rsidR="00FA1DD4" w:rsidRPr="001D1788">
        <w:rPr>
          <w:rFonts w:eastAsia="Times New Roman"/>
          <w:color w:val="000000"/>
          <w:szCs w:val="24"/>
          <w:lang w:eastAsia="en-GB"/>
        </w:rPr>
        <w:t>template S.36.03.01 of Annex I, specifying information on significant intra-group-transactions on off-balance sheet and contingent liabilities, above the threshold determined by the group supervisor in accordance w</w:t>
      </w:r>
      <w:r w:rsidR="00FA1DD4" w:rsidRPr="00CB57DC">
        <w:rPr>
          <w:rFonts w:eastAsia="Times New Roman"/>
          <w:color w:val="000000"/>
          <w:szCs w:val="24"/>
          <w:lang w:eastAsia="en-GB"/>
        </w:rPr>
        <w:t>ith Article 245(3) of Directive 2009/138/EC, following the instructions set out in section S.36.03 of Annex III to this Regulation;</w:t>
      </w:r>
    </w:p>
    <w:p w14:paraId="5A5B629E" w14:textId="77777777" w:rsidR="00FA1DD4" w:rsidRPr="00CB57DC"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(h)</w:t>
      </w:r>
      <w:r>
        <w:rPr>
          <w:rFonts w:eastAsia="Times New Roman"/>
          <w:color w:val="000000"/>
          <w:szCs w:val="24"/>
          <w:lang w:eastAsia="en-GB"/>
        </w:rPr>
        <w:tab/>
      </w:r>
      <w:r w:rsidR="00FA1DD4" w:rsidRPr="001D1788">
        <w:rPr>
          <w:rFonts w:eastAsia="Times New Roman"/>
          <w:color w:val="000000"/>
          <w:szCs w:val="24"/>
          <w:lang w:eastAsia="en-GB"/>
        </w:rPr>
        <w:t>template S.36.04.01 of Annex I, specifying information on significant intra-group-transactions on insurance and reinsura</w:t>
      </w:r>
      <w:r w:rsidR="00FA1DD4" w:rsidRPr="00CB57DC">
        <w:rPr>
          <w:rFonts w:eastAsia="Times New Roman"/>
          <w:color w:val="000000"/>
          <w:szCs w:val="24"/>
          <w:lang w:eastAsia="en-GB"/>
        </w:rPr>
        <w:t>nce, above the threshold determined by the group supervisor in accordance with Article 245(3) of Directive 2009/138/EC, following the instructions set out in section S.36.04 of Annex III to this Regulation;</w:t>
      </w:r>
    </w:p>
    <w:p w14:paraId="5A5B629F" w14:textId="77777777" w:rsidR="00FA1DD4" w:rsidRPr="001D1788" w:rsidRDefault="001D1788" w:rsidP="001D1788">
      <w:pPr>
        <w:shd w:val="clear" w:color="auto" w:fill="FFFFFF"/>
        <w:spacing w:after="0"/>
        <w:ind w:left="567" w:hanging="567"/>
        <w:rPr>
          <w:rFonts w:eastAsia="Times New Roman"/>
          <w:color w:val="000000"/>
          <w:szCs w:val="24"/>
          <w:lang w:eastAsia="en-GB"/>
        </w:rPr>
      </w:pPr>
      <w:r>
        <w:rPr>
          <w:rFonts w:eastAsia="Times New Roman"/>
          <w:color w:val="000000"/>
          <w:szCs w:val="24"/>
          <w:lang w:eastAsia="en-GB"/>
        </w:rPr>
        <w:t>(i)</w:t>
      </w:r>
      <w:r>
        <w:rPr>
          <w:rFonts w:eastAsia="Times New Roman"/>
          <w:color w:val="000000"/>
          <w:szCs w:val="24"/>
          <w:lang w:eastAsia="en-GB"/>
        </w:rPr>
        <w:tab/>
      </w:r>
      <w:r w:rsidR="00FA1DD4" w:rsidRPr="001D1788">
        <w:rPr>
          <w:rFonts w:eastAsia="Times New Roman"/>
          <w:color w:val="000000"/>
          <w:szCs w:val="24"/>
          <w:lang w:eastAsia="en-GB"/>
        </w:rPr>
        <w:t>template S.36.05.01 of Annex I, specifying information on intra-group transactions on profit and loss, following the instructions set out in section S.36.05 of Annex III;</w:t>
      </w:r>
    </w:p>
    <w:p w14:paraId="5A5B62A0" w14:textId="77777777" w:rsidR="00FA1DD4" w:rsidRPr="001D1788" w:rsidRDefault="001D1788" w:rsidP="001D1788">
      <w:pPr>
        <w:spacing w:after="0"/>
        <w:ind w:left="567" w:hanging="567"/>
        <w:rPr>
          <w:rFonts w:eastAsia="Times New Roman"/>
          <w:color w:val="000000"/>
          <w:szCs w:val="24"/>
          <w:lang w:eastAsia="en-GB"/>
        </w:rPr>
      </w:pPr>
      <w:r>
        <w:rPr>
          <w:rFonts w:eastAsia="Times New Roman"/>
          <w:color w:val="000000"/>
          <w:szCs w:val="24"/>
          <w:lang w:eastAsia="en-GB"/>
        </w:rPr>
        <w:t>(j)</w:t>
      </w:r>
      <w:r>
        <w:rPr>
          <w:rFonts w:eastAsia="Times New Roman"/>
          <w:color w:val="000000"/>
          <w:szCs w:val="24"/>
          <w:lang w:eastAsia="en-GB"/>
        </w:rPr>
        <w:tab/>
      </w:r>
      <w:r w:rsidR="00FA1DD4" w:rsidRPr="001D1788">
        <w:rPr>
          <w:rFonts w:eastAsia="Times New Roman"/>
          <w:color w:val="000000"/>
          <w:szCs w:val="24"/>
          <w:lang w:eastAsia="en-GB"/>
        </w:rPr>
        <w:t>template S.37.01.04 of Annex I, specifying information on significant risk concentrations, above the threshold determined by the group supervisor in accordance with Article 244(3) of Directive 2009/138/EC, following the instructions set out in section S.37.01 of Annex III to this Regulation;</w:t>
      </w:r>
    </w:p>
    <w:p w14:paraId="5A5B62A1" w14:textId="77777777" w:rsidR="00FA1DD4" w:rsidRPr="001D1788" w:rsidRDefault="001D1788" w:rsidP="001D1788">
      <w:pPr>
        <w:spacing w:after="0"/>
        <w:ind w:left="567" w:hanging="567"/>
        <w:rPr>
          <w:rFonts w:eastAsia="Times New Roman"/>
          <w:color w:val="000000"/>
          <w:szCs w:val="24"/>
          <w:lang w:eastAsia="en-GB"/>
        </w:rPr>
      </w:pPr>
      <w:r>
        <w:rPr>
          <w:rFonts w:eastAsia="Times New Roman"/>
          <w:color w:val="000000"/>
          <w:szCs w:val="24"/>
          <w:lang w:eastAsia="en-GB"/>
        </w:rPr>
        <w:t>(k)</w:t>
      </w:r>
      <w:r>
        <w:rPr>
          <w:rFonts w:eastAsia="Times New Roman"/>
          <w:color w:val="000000"/>
          <w:szCs w:val="24"/>
          <w:lang w:eastAsia="en-GB"/>
        </w:rPr>
        <w:tab/>
      </w:r>
      <w:r w:rsidR="00565D74">
        <w:rPr>
          <w:rFonts w:eastAsia="Times New Roman"/>
          <w:color w:val="000000"/>
          <w:szCs w:val="24"/>
          <w:lang w:eastAsia="en-GB"/>
        </w:rPr>
        <w:t xml:space="preserve">template </w:t>
      </w:r>
      <w:r w:rsidR="00FA1DD4" w:rsidRPr="001D1788">
        <w:rPr>
          <w:rFonts w:eastAsia="Times New Roman"/>
          <w:color w:val="000000"/>
          <w:szCs w:val="24"/>
          <w:lang w:eastAsia="en-GB"/>
        </w:rPr>
        <w:t>S.37.02.04 specifying information on risk concentration exposures by currency, sector, country, following the instructions set out in section S.37.02 of Annex III to this Regulation;</w:t>
      </w:r>
    </w:p>
    <w:p w14:paraId="5A5B62A2" w14:textId="77777777" w:rsidR="00FA1DD4" w:rsidRPr="001D1788" w:rsidRDefault="001D1788" w:rsidP="001D1788">
      <w:pPr>
        <w:spacing w:after="0"/>
        <w:ind w:left="567" w:hanging="567"/>
        <w:rPr>
          <w:rFonts w:eastAsia="Times New Roman"/>
          <w:color w:val="000000"/>
          <w:szCs w:val="24"/>
          <w:lang w:eastAsia="en-GB"/>
        </w:rPr>
      </w:pPr>
      <w:r>
        <w:rPr>
          <w:rFonts w:eastAsia="Times New Roman"/>
          <w:color w:val="000000"/>
          <w:szCs w:val="24"/>
          <w:lang w:eastAsia="en-GB"/>
        </w:rPr>
        <w:t>(l)</w:t>
      </w:r>
      <w:r>
        <w:rPr>
          <w:rFonts w:eastAsia="Times New Roman"/>
          <w:color w:val="000000"/>
          <w:szCs w:val="24"/>
          <w:lang w:eastAsia="en-GB"/>
        </w:rPr>
        <w:tab/>
      </w:r>
      <w:r w:rsidR="00FA1DD4" w:rsidRPr="001D1788">
        <w:rPr>
          <w:rFonts w:eastAsia="Times New Roman"/>
          <w:color w:val="000000"/>
          <w:szCs w:val="24"/>
          <w:lang w:eastAsia="en-GB"/>
        </w:rPr>
        <w:t>template S.37.03.04 specifying information on risk concentration exposure by asset class and rating, following the instructions set out in section S.37.03 of Annex III to this Regulation.</w:t>
      </w:r>
    </w:p>
    <w:p w14:paraId="5A5B62A3" w14:textId="68236391" w:rsidR="000D33AC" w:rsidRPr="00C679EB" w:rsidRDefault="000D33AC" w:rsidP="000D33AC">
      <w:pPr>
        <w:pStyle w:val="Titrearticle"/>
      </w:pPr>
      <w:r w:rsidRPr="00C679EB">
        <w:t xml:space="preserve">Article </w:t>
      </w:r>
      <w:r w:rsidR="00FA1DD4" w:rsidRPr="00C679EB">
        <w:t>3</w:t>
      </w:r>
      <w:ins w:id="400" w:author="Author">
        <w:r w:rsidR="002002D2">
          <w:t>8</w:t>
        </w:r>
      </w:ins>
      <w:del w:id="401" w:author="Author">
        <w:r w:rsidR="00C9441D" w:rsidDel="002002D2">
          <w:delText>7</w:delText>
        </w:r>
      </w:del>
    </w:p>
    <w:p w14:paraId="5A5B62A4" w14:textId="77777777" w:rsidR="00FA1DD4" w:rsidRPr="00C679EB" w:rsidRDefault="00FA1DD4" w:rsidP="00FA1DD4">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Annual quantitative templates for groups — ring-fenced funds, material matching adjustment portfolios and remaining part information</w:t>
      </w:r>
    </w:p>
    <w:p w14:paraId="5A5B62A5" w14:textId="77777777" w:rsidR="00FA1DD4" w:rsidRPr="00CC644B"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1.</w:t>
      </w:r>
      <w:r>
        <w:rPr>
          <w:rFonts w:eastAsia="Times New Roman"/>
          <w:color w:val="000000"/>
          <w:szCs w:val="24"/>
          <w:lang w:eastAsia="en-GB"/>
        </w:rPr>
        <w:tab/>
      </w:r>
      <w:r w:rsidR="00FA1DD4" w:rsidRPr="00C679EB">
        <w:rPr>
          <w:rFonts w:eastAsia="Times New Roman"/>
          <w:color w:val="000000"/>
          <w:szCs w:val="24"/>
          <w:lang w:eastAsia="en-GB"/>
        </w:rPr>
        <w:t>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submit annually the information referred to in Article 304(1)</w:t>
      </w:r>
      <w:r w:rsidR="00A73DF9">
        <w:rPr>
          <w:rFonts w:eastAsia="Times New Roman"/>
          <w:color w:val="000000"/>
          <w:szCs w:val="24"/>
          <w:lang w:eastAsia="en-GB"/>
        </w:rPr>
        <w:t>, point </w:t>
      </w:r>
      <w:r w:rsidR="00FA1DD4" w:rsidRPr="00C679EB">
        <w:rPr>
          <w:rFonts w:eastAsia="Times New Roman"/>
          <w:color w:val="000000"/>
          <w:szCs w:val="24"/>
          <w:lang w:eastAsia="en-GB"/>
        </w:rPr>
        <w:t>(d)</w:t>
      </w:r>
      <w:r w:rsidR="00A73DF9">
        <w:rPr>
          <w:rFonts w:eastAsia="Times New Roman"/>
          <w:color w:val="000000"/>
          <w:szCs w:val="24"/>
          <w:lang w:eastAsia="en-GB"/>
        </w:rPr>
        <w:t>,</w:t>
      </w:r>
      <w:r w:rsidR="00FA1DD4" w:rsidRPr="00C679EB">
        <w:rPr>
          <w:rFonts w:eastAsia="Times New Roman"/>
          <w:color w:val="000000"/>
          <w:szCs w:val="24"/>
          <w:lang w:eastAsia="en-GB"/>
        </w:rPr>
        <w:t xml:space="preserve"> of Delegated Regulation (EU) 2015/35, in conjunction with Article 372(1) of that Delegated Regulation, using the following templates in relation to all material ring-fenced funds and all material matching adjustment portfolios related to the part that is consolidated as referred to in Article 335(1)</w:t>
      </w:r>
      <w:r w:rsidR="00FC7E09">
        <w:rPr>
          <w:rFonts w:eastAsia="Times New Roman"/>
          <w:color w:val="000000"/>
          <w:szCs w:val="24"/>
          <w:lang w:eastAsia="en-GB"/>
        </w:rPr>
        <w:t>,</w:t>
      </w:r>
      <w:r w:rsidR="00FA1DD4" w:rsidRPr="00C679EB">
        <w:rPr>
          <w:rFonts w:eastAsia="Times New Roman"/>
          <w:color w:val="000000"/>
          <w:szCs w:val="24"/>
          <w:lang w:eastAsia="en-GB"/>
        </w:rPr>
        <w:t xml:space="preserve"> </w:t>
      </w:r>
      <w:r w:rsidR="00FC7E09">
        <w:rPr>
          <w:rFonts w:eastAsia="Times New Roman"/>
          <w:color w:val="000000"/>
          <w:szCs w:val="24"/>
          <w:lang w:eastAsia="en-GB"/>
        </w:rPr>
        <w:t>points (a) and (c),</w:t>
      </w:r>
      <w:r w:rsidR="00FC7E09" w:rsidRPr="00C679EB">
        <w:rPr>
          <w:rFonts w:eastAsia="Times New Roman"/>
          <w:color w:val="000000"/>
          <w:szCs w:val="24"/>
          <w:lang w:eastAsia="en-GB"/>
        </w:rPr>
        <w:t xml:space="preserve"> </w:t>
      </w:r>
      <w:r w:rsidR="00FA1DD4" w:rsidRPr="00C679EB">
        <w:rPr>
          <w:rFonts w:eastAsia="Times New Roman"/>
          <w:color w:val="000000"/>
          <w:szCs w:val="24"/>
          <w:lang w:eastAsia="en-GB"/>
        </w:rPr>
        <w:t>of Delegated Regulation (EU) 2015/35, as well as in relation to the remaining part</w:t>
      </w:r>
      <w:r w:rsidR="00FC7E09">
        <w:rPr>
          <w:rFonts w:eastAsia="Times New Roman"/>
          <w:color w:val="000000"/>
          <w:szCs w:val="24"/>
          <w:lang w:eastAsia="en-GB"/>
        </w:rPr>
        <w:t xml:space="preserve">, and by </w:t>
      </w:r>
      <w:r w:rsidR="00FC7E09">
        <w:t>complying with the following instructions</w:t>
      </w:r>
      <w:r w:rsidR="00FA1DD4" w:rsidRPr="00C679EB">
        <w:rPr>
          <w:rFonts w:eastAsia="Times New Roman"/>
          <w:color w:val="000000"/>
          <w:szCs w:val="24"/>
          <w:lang w:eastAsia="en-GB"/>
        </w:rPr>
        <w:t>:</w:t>
      </w:r>
    </w:p>
    <w:p w14:paraId="5A5B62A6" w14:textId="77777777" w:rsidR="00FA1DD4" w:rsidRPr="00C679EB" w:rsidRDefault="00FA1DD4" w:rsidP="001D1788">
      <w:pPr>
        <w:pStyle w:val="Point0"/>
        <w:ind w:left="567" w:hanging="567"/>
        <w:rPr>
          <w:lang w:eastAsia="en-GB"/>
        </w:rPr>
      </w:pPr>
      <w:r w:rsidRPr="00CC644B">
        <w:rPr>
          <w:lang w:eastAsia="en-GB"/>
        </w:rPr>
        <w:t>(a)</w:t>
      </w:r>
      <w:r w:rsidR="001163C4" w:rsidRPr="00C679EB">
        <w:rPr>
          <w:rFonts w:ascii="inherit" w:hAnsi="inherit"/>
          <w:lang w:eastAsia="en-GB"/>
        </w:rPr>
        <w:tab/>
      </w:r>
      <w:r w:rsidRPr="00C679EB">
        <w:rPr>
          <w:lang w:eastAsia="en-GB"/>
        </w:rPr>
        <w:t>template SR.01.01.04 of Annex I, specifying the content of the submission, following the instructions set out in section S.01.01 of Annex III;</w:t>
      </w:r>
    </w:p>
    <w:p w14:paraId="5A5B62A7" w14:textId="77777777" w:rsidR="00FA1DD4" w:rsidRPr="00C679EB" w:rsidRDefault="001D1788" w:rsidP="001D1788">
      <w:pPr>
        <w:pStyle w:val="Point0"/>
        <w:ind w:left="567" w:hanging="567"/>
        <w:rPr>
          <w:lang w:eastAsia="en-GB"/>
        </w:rPr>
      </w:pPr>
      <w:r>
        <w:rPr>
          <w:lang w:eastAsia="en-GB"/>
        </w:rPr>
        <w:t>(b)</w:t>
      </w:r>
      <w:r w:rsidR="001163C4" w:rsidRPr="00C679EB">
        <w:rPr>
          <w:lang w:eastAsia="en-GB"/>
        </w:rPr>
        <w:tab/>
      </w:r>
      <w:r w:rsidR="00FA1DD4" w:rsidRPr="00C679EB">
        <w:rPr>
          <w:lang w:eastAsia="en-GB"/>
        </w:rPr>
        <w:t>where the group uses the standard formula for the calculation of the Solvency Capital Requirement, template SR.25.01.01 of Annex I, specifying the Solvency Capital Requirement, following the instructions set out in section S.25.01 of Annex III;</w:t>
      </w:r>
    </w:p>
    <w:p w14:paraId="5A5B62A8" w14:textId="77777777" w:rsidR="00FA1DD4" w:rsidRPr="00C679EB" w:rsidRDefault="001D1788" w:rsidP="001D1788">
      <w:pPr>
        <w:pStyle w:val="Point0"/>
        <w:ind w:left="567" w:hanging="567"/>
        <w:rPr>
          <w:lang w:eastAsia="en-GB"/>
        </w:rPr>
      </w:pPr>
      <w:r>
        <w:rPr>
          <w:lang w:eastAsia="en-GB"/>
        </w:rPr>
        <w:lastRenderedPageBreak/>
        <w:t>(c)</w:t>
      </w:r>
      <w:r w:rsidR="001163C4" w:rsidRPr="00C679EB">
        <w:rPr>
          <w:lang w:eastAsia="en-GB"/>
        </w:rPr>
        <w:tab/>
      </w:r>
      <w:r w:rsidR="00FA1DD4" w:rsidRPr="00C679EB">
        <w:rPr>
          <w:lang w:eastAsia="en-GB"/>
        </w:rPr>
        <w:t>where the group uses a partial internal model or a full internal model for the calculation of the Solvency Capital Requirement, template SR.25.05.01 of Annex I, specifying the Solvency Capital Requirement, following the instructions set out in section S.25.05 of Annex III;</w:t>
      </w:r>
    </w:p>
    <w:p w14:paraId="5A5B62A9" w14:textId="77777777" w:rsidR="00FA1DD4" w:rsidRPr="00C679EB" w:rsidRDefault="001D1788" w:rsidP="001D1788">
      <w:pPr>
        <w:pStyle w:val="Point0"/>
        <w:ind w:left="567" w:hanging="567"/>
        <w:rPr>
          <w:lang w:eastAsia="en-GB"/>
        </w:rPr>
      </w:pPr>
      <w:r>
        <w:rPr>
          <w:lang w:eastAsia="en-GB"/>
        </w:rPr>
        <w:t>(d)</w:t>
      </w:r>
      <w:r w:rsidR="001163C4" w:rsidRPr="00C679EB">
        <w:rPr>
          <w:lang w:eastAsia="en-GB"/>
        </w:rPr>
        <w:tab/>
      </w:r>
      <w:r w:rsidR="00FA1DD4" w:rsidRPr="00C679EB">
        <w:rPr>
          <w:lang w:eastAsia="en-GB"/>
        </w:rPr>
        <w:t>template SR.26.01.01 of Annex I, specifying information on market risk, following the instructions set out in section S.26.01 of Annex III;</w:t>
      </w:r>
    </w:p>
    <w:p w14:paraId="5A5B62AA" w14:textId="77777777" w:rsidR="00FA1DD4" w:rsidRPr="00C679EB" w:rsidRDefault="001D1788" w:rsidP="001D1788">
      <w:pPr>
        <w:pStyle w:val="Point0"/>
        <w:ind w:left="567" w:hanging="567"/>
        <w:rPr>
          <w:lang w:eastAsia="en-GB"/>
        </w:rPr>
      </w:pPr>
      <w:r>
        <w:rPr>
          <w:lang w:eastAsia="en-GB"/>
        </w:rPr>
        <w:t>(e)</w:t>
      </w:r>
      <w:r w:rsidR="001163C4" w:rsidRPr="00C679EB">
        <w:rPr>
          <w:lang w:eastAsia="en-GB"/>
        </w:rPr>
        <w:tab/>
      </w:r>
      <w:r w:rsidR="00FA1DD4" w:rsidRPr="00C679EB">
        <w:rPr>
          <w:lang w:eastAsia="en-GB"/>
        </w:rPr>
        <w:t>template SR.26.02.01 of Annex I, specifying information on counterparty default risk, following the instructions set out in section S.26.02 of Annex III;</w:t>
      </w:r>
    </w:p>
    <w:p w14:paraId="5A5B62AB" w14:textId="77777777" w:rsidR="00FA1DD4" w:rsidRPr="00C679EB" w:rsidRDefault="001D1788" w:rsidP="001D1788">
      <w:pPr>
        <w:pStyle w:val="Point0"/>
        <w:ind w:left="567" w:hanging="567"/>
        <w:rPr>
          <w:lang w:eastAsia="en-GB"/>
        </w:rPr>
      </w:pPr>
      <w:r>
        <w:rPr>
          <w:lang w:eastAsia="en-GB"/>
        </w:rPr>
        <w:t>(f)</w:t>
      </w:r>
      <w:r w:rsidR="001163C4" w:rsidRPr="00C679EB">
        <w:rPr>
          <w:lang w:eastAsia="en-GB"/>
        </w:rPr>
        <w:tab/>
      </w:r>
      <w:r w:rsidR="00FA1DD4" w:rsidRPr="00C679EB">
        <w:rPr>
          <w:lang w:eastAsia="en-GB"/>
        </w:rPr>
        <w:t>template SR.26.03.01 of Annex I, specifying information on life underwriting risk, following the instructions set out in section S.26.03 of Annex III;</w:t>
      </w:r>
    </w:p>
    <w:p w14:paraId="5A5B62AC" w14:textId="77777777" w:rsidR="00FA1DD4" w:rsidRPr="00C679EB" w:rsidRDefault="001D1788" w:rsidP="001D1788">
      <w:pPr>
        <w:pStyle w:val="Point0"/>
        <w:ind w:left="567" w:hanging="567"/>
        <w:rPr>
          <w:lang w:eastAsia="en-GB"/>
        </w:rPr>
      </w:pPr>
      <w:r>
        <w:rPr>
          <w:lang w:eastAsia="en-GB"/>
        </w:rPr>
        <w:t>(g)</w:t>
      </w:r>
      <w:r w:rsidR="001163C4" w:rsidRPr="00C679EB">
        <w:rPr>
          <w:lang w:eastAsia="en-GB"/>
        </w:rPr>
        <w:tab/>
      </w:r>
      <w:r w:rsidR="00FA1DD4" w:rsidRPr="00C679EB">
        <w:rPr>
          <w:lang w:eastAsia="en-GB"/>
        </w:rPr>
        <w:t>template SR.26.04.01 of Annex I, specifying information on health underwriting risk, following the instructions set out in section S.26.04 of Annex III;</w:t>
      </w:r>
    </w:p>
    <w:p w14:paraId="5A5B62AD" w14:textId="77777777" w:rsidR="00FA1DD4" w:rsidRPr="00C679EB" w:rsidRDefault="001D1788" w:rsidP="001D1788">
      <w:pPr>
        <w:pStyle w:val="Point0"/>
        <w:ind w:left="567" w:hanging="567"/>
        <w:rPr>
          <w:lang w:eastAsia="en-GB"/>
        </w:rPr>
      </w:pPr>
      <w:r>
        <w:rPr>
          <w:lang w:eastAsia="en-GB"/>
        </w:rPr>
        <w:t>(h)</w:t>
      </w:r>
      <w:r w:rsidR="001163C4" w:rsidRPr="00C679EB">
        <w:rPr>
          <w:lang w:eastAsia="en-GB"/>
        </w:rPr>
        <w:tab/>
      </w:r>
      <w:r w:rsidR="00FA1DD4" w:rsidRPr="00C679EB">
        <w:rPr>
          <w:lang w:eastAsia="en-GB"/>
        </w:rPr>
        <w:t>template SR.26.05.01 of Annex I, specifying information on non-life underwriting risk, following the instructions set out in section S.26.05 of Annex III;</w:t>
      </w:r>
    </w:p>
    <w:p w14:paraId="5A5B62AE" w14:textId="77777777" w:rsidR="00FA1DD4" w:rsidRPr="00C679EB" w:rsidRDefault="001D1788" w:rsidP="001D1788">
      <w:pPr>
        <w:pStyle w:val="Point0"/>
        <w:ind w:left="567" w:hanging="567"/>
        <w:rPr>
          <w:lang w:eastAsia="en-GB"/>
        </w:rPr>
      </w:pPr>
      <w:r>
        <w:rPr>
          <w:lang w:eastAsia="en-GB"/>
        </w:rPr>
        <w:t>(i)</w:t>
      </w:r>
      <w:r w:rsidR="001163C4" w:rsidRPr="00C679EB">
        <w:rPr>
          <w:lang w:eastAsia="en-GB"/>
        </w:rPr>
        <w:tab/>
      </w:r>
      <w:r w:rsidR="00FA1DD4" w:rsidRPr="00C679EB">
        <w:rPr>
          <w:lang w:eastAsia="en-GB"/>
        </w:rPr>
        <w:t>template SR.26.06.01 of Annex I, specifying information on operational risk following, the instructions set out in section S.26.06 of Annex III;</w:t>
      </w:r>
    </w:p>
    <w:p w14:paraId="5A5B62AF" w14:textId="77777777" w:rsidR="00FA1DD4" w:rsidRPr="00C679EB" w:rsidRDefault="001D1788" w:rsidP="001D1788">
      <w:pPr>
        <w:pStyle w:val="Point0"/>
        <w:ind w:left="567" w:hanging="567"/>
        <w:rPr>
          <w:lang w:eastAsia="en-GB"/>
        </w:rPr>
      </w:pPr>
      <w:r>
        <w:rPr>
          <w:lang w:eastAsia="en-GB"/>
        </w:rPr>
        <w:t>(j)</w:t>
      </w:r>
      <w:r w:rsidR="001163C4" w:rsidRPr="00C679EB">
        <w:rPr>
          <w:lang w:eastAsia="en-GB"/>
        </w:rPr>
        <w:tab/>
      </w:r>
      <w:r w:rsidR="00FA1DD4" w:rsidRPr="00C679EB">
        <w:rPr>
          <w:lang w:eastAsia="en-GB"/>
        </w:rPr>
        <w:t>template SR.26.07.01 of Annex I, specifying information on the simplifications used in the calculation of the Solvency Capital Requirement, following the instructions set out in section S.26.07 of Annex III;</w:t>
      </w:r>
    </w:p>
    <w:p w14:paraId="5A5B62B0" w14:textId="77777777" w:rsidR="00FA1DD4" w:rsidRPr="00C679EB" w:rsidRDefault="00FA1DD4" w:rsidP="001D1788">
      <w:pPr>
        <w:pStyle w:val="Point0"/>
        <w:ind w:left="567" w:hanging="567"/>
        <w:rPr>
          <w:lang w:eastAsia="en-GB"/>
        </w:rPr>
      </w:pPr>
      <w:r w:rsidRPr="00C679EB">
        <w:rPr>
          <w:lang w:eastAsia="en-GB"/>
        </w:rPr>
        <w:t>(</w:t>
      </w:r>
      <w:r w:rsidR="001D1788">
        <w:rPr>
          <w:lang w:eastAsia="en-GB"/>
        </w:rPr>
        <w:t>k)</w:t>
      </w:r>
      <w:r w:rsidR="001163C4" w:rsidRPr="00C679EB">
        <w:rPr>
          <w:lang w:eastAsia="en-GB"/>
        </w:rPr>
        <w:tab/>
      </w:r>
      <w:r w:rsidR="00952767">
        <w:rPr>
          <w:lang w:eastAsia="en-GB"/>
        </w:rPr>
        <w:t xml:space="preserve">template </w:t>
      </w:r>
      <w:r w:rsidRPr="00C679EB">
        <w:rPr>
          <w:lang w:eastAsia="en-GB"/>
        </w:rPr>
        <w:t>SR.26.08.01 of Annex I, specifying further information on the internal model used for the Solvency Capital Requirement, for undertakings using a partial internal model or a full internal model, following the instructions set out in section S.26.08 of Annex III;</w:t>
      </w:r>
    </w:p>
    <w:p w14:paraId="5A5B62B1" w14:textId="77777777" w:rsidR="00FA1DD4" w:rsidRPr="00C679EB" w:rsidRDefault="001D1788" w:rsidP="001D1788">
      <w:pPr>
        <w:pStyle w:val="Point0"/>
        <w:ind w:left="567" w:hanging="567"/>
        <w:rPr>
          <w:lang w:eastAsia="en-GB"/>
        </w:rPr>
      </w:pPr>
      <w:r>
        <w:rPr>
          <w:lang w:eastAsia="en-GB"/>
        </w:rPr>
        <w:t>(l)</w:t>
      </w:r>
      <w:r w:rsidR="001163C4" w:rsidRPr="00C679EB">
        <w:rPr>
          <w:lang w:eastAsia="en-GB"/>
        </w:rPr>
        <w:tab/>
      </w:r>
      <w:r w:rsidR="00FA1DD4" w:rsidRPr="00C679EB">
        <w:rPr>
          <w:lang w:eastAsia="en-GB"/>
        </w:rPr>
        <w:t>template SR.27.01.01 of Annex I, specifying information on non-life catastrophe risk, following the instructions set out in section S.27.01 of Annex III.</w:t>
      </w:r>
    </w:p>
    <w:p w14:paraId="5A5B62B2" w14:textId="77777777" w:rsidR="00FA1DD4" w:rsidRPr="001D1788"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2.</w:t>
      </w:r>
      <w:r>
        <w:rPr>
          <w:rFonts w:eastAsia="Times New Roman"/>
          <w:color w:val="000000"/>
          <w:szCs w:val="24"/>
          <w:lang w:eastAsia="en-GB"/>
        </w:rPr>
        <w:tab/>
      </w:r>
      <w:r w:rsidR="00FA1DD4" w:rsidRPr="001D1788">
        <w:rPr>
          <w:rFonts w:eastAsia="Times New Roman"/>
          <w:color w:val="000000"/>
          <w:szCs w:val="24"/>
          <w:lang w:eastAsia="en-GB"/>
        </w:rPr>
        <w:t>Where a partial internal model is used, the templates referred to in paragraph 1</w:t>
      </w:r>
      <w:r w:rsidR="00FC7E09">
        <w:rPr>
          <w:rFonts w:eastAsia="Times New Roman"/>
          <w:color w:val="000000"/>
          <w:szCs w:val="24"/>
          <w:lang w:eastAsia="en-GB"/>
        </w:rPr>
        <w:t>,</w:t>
      </w:r>
      <w:r w:rsidR="00FA1DD4" w:rsidRPr="001D1788">
        <w:rPr>
          <w:rFonts w:eastAsia="Times New Roman"/>
          <w:color w:val="000000"/>
          <w:szCs w:val="24"/>
          <w:lang w:eastAsia="en-GB"/>
        </w:rPr>
        <w:t xml:space="preserve"> </w:t>
      </w:r>
      <w:r w:rsidR="00FC7E09">
        <w:rPr>
          <w:rFonts w:eastAsia="Times New Roman"/>
          <w:color w:val="000000"/>
          <w:szCs w:val="24"/>
          <w:lang w:eastAsia="en-GB"/>
        </w:rPr>
        <w:t xml:space="preserve">points (d) to </w:t>
      </w:r>
      <w:r w:rsidR="00EC0792">
        <w:rPr>
          <w:rFonts w:eastAsia="Times New Roman"/>
          <w:color w:val="000000"/>
          <w:szCs w:val="24"/>
          <w:lang w:eastAsia="en-GB"/>
        </w:rPr>
        <w:t xml:space="preserve">(j) and </w:t>
      </w:r>
      <w:r w:rsidR="00FC7E09">
        <w:rPr>
          <w:rFonts w:eastAsia="Times New Roman"/>
          <w:color w:val="000000"/>
          <w:szCs w:val="24"/>
          <w:lang w:eastAsia="en-GB"/>
        </w:rPr>
        <w:t>(l),</w:t>
      </w:r>
      <w:r w:rsidR="00FC7E09" w:rsidRPr="001D1788">
        <w:rPr>
          <w:rFonts w:eastAsia="Times New Roman"/>
          <w:color w:val="000000"/>
          <w:szCs w:val="24"/>
          <w:lang w:eastAsia="en-GB"/>
        </w:rPr>
        <w:t xml:space="preserve"> </w:t>
      </w:r>
      <w:r w:rsidR="00FA1DD4" w:rsidRPr="001D1788">
        <w:rPr>
          <w:rFonts w:eastAsia="Times New Roman"/>
          <w:color w:val="000000"/>
          <w:szCs w:val="24"/>
          <w:lang w:eastAsia="en-GB"/>
        </w:rPr>
        <w:t xml:space="preserve">shall only be reported in relation to the risks covered by the standard formula and the template referred in </w:t>
      </w:r>
      <w:r w:rsidR="00FC7E09">
        <w:rPr>
          <w:rFonts w:eastAsia="Times New Roman"/>
          <w:color w:val="000000"/>
          <w:szCs w:val="24"/>
          <w:lang w:eastAsia="en-GB"/>
        </w:rPr>
        <w:t xml:space="preserve">paragraph 1, </w:t>
      </w:r>
      <w:r w:rsidR="00FA1DD4" w:rsidRPr="001D1788">
        <w:rPr>
          <w:rFonts w:eastAsia="Times New Roman"/>
          <w:color w:val="000000"/>
          <w:szCs w:val="24"/>
          <w:lang w:eastAsia="en-GB"/>
        </w:rPr>
        <w:t>point (k)</w:t>
      </w:r>
      <w:r w:rsidR="00FC7E09">
        <w:rPr>
          <w:rFonts w:eastAsia="Times New Roman"/>
          <w:color w:val="000000"/>
          <w:szCs w:val="24"/>
          <w:lang w:eastAsia="en-GB"/>
        </w:rPr>
        <w:t>,</w:t>
      </w:r>
      <w:r w:rsidR="00FA1DD4" w:rsidRPr="001D1788">
        <w:rPr>
          <w:rFonts w:eastAsia="Times New Roman"/>
          <w:color w:val="000000"/>
          <w:szCs w:val="24"/>
          <w:lang w:eastAsia="en-GB"/>
        </w:rPr>
        <w:t xml:space="preserve"> shall be reported in relation to the risks covered by the internal model.</w:t>
      </w:r>
    </w:p>
    <w:p w14:paraId="5A5B62B3" w14:textId="77777777" w:rsidR="00FA1DD4" w:rsidRPr="001D1788"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3.</w:t>
      </w:r>
      <w:r>
        <w:rPr>
          <w:rFonts w:eastAsia="Times New Roman"/>
          <w:color w:val="000000"/>
          <w:szCs w:val="24"/>
          <w:lang w:eastAsia="en-GB"/>
        </w:rPr>
        <w:tab/>
      </w:r>
      <w:r w:rsidR="00FA1DD4" w:rsidRPr="001D1788">
        <w:rPr>
          <w:rFonts w:eastAsia="Times New Roman"/>
          <w:color w:val="000000"/>
          <w:szCs w:val="24"/>
          <w:lang w:eastAsia="en-GB"/>
        </w:rPr>
        <w:t xml:space="preserve">Where a full internal model is used, the templates referred to in </w:t>
      </w:r>
      <w:r w:rsidR="00FC7E09">
        <w:rPr>
          <w:rFonts w:eastAsia="Times New Roman"/>
          <w:color w:val="000000"/>
          <w:szCs w:val="24"/>
          <w:lang w:eastAsia="en-GB"/>
        </w:rPr>
        <w:t xml:space="preserve">paragraph 1, </w:t>
      </w:r>
      <w:r w:rsidR="00FA1DD4" w:rsidRPr="001D1788">
        <w:rPr>
          <w:rFonts w:eastAsia="Times New Roman"/>
          <w:color w:val="000000"/>
          <w:szCs w:val="24"/>
          <w:lang w:eastAsia="en-GB"/>
        </w:rPr>
        <w:t xml:space="preserve">points (d) to </w:t>
      </w:r>
      <w:r w:rsidR="00EC0792">
        <w:rPr>
          <w:rFonts w:eastAsia="Times New Roman"/>
          <w:color w:val="000000"/>
          <w:szCs w:val="24"/>
          <w:lang w:eastAsia="en-GB"/>
        </w:rPr>
        <w:t xml:space="preserve">(j) and </w:t>
      </w:r>
      <w:r w:rsidR="00FA1DD4" w:rsidRPr="001D1788">
        <w:rPr>
          <w:rFonts w:eastAsia="Times New Roman"/>
          <w:color w:val="000000"/>
          <w:szCs w:val="24"/>
          <w:lang w:eastAsia="en-GB"/>
        </w:rPr>
        <w:t>(l)</w:t>
      </w:r>
      <w:r w:rsidR="00FC7E09">
        <w:rPr>
          <w:rFonts w:eastAsia="Times New Roman"/>
          <w:color w:val="000000"/>
          <w:szCs w:val="24"/>
          <w:lang w:eastAsia="en-GB"/>
        </w:rPr>
        <w:t>,</w:t>
      </w:r>
      <w:r w:rsidR="00FA1DD4" w:rsidRPr="001D1788">
        <w:rPr>
          <w:rFonts w:eastAsia="Times New Roman"/>
          <w:color w:val="000000"/>
          <w:szCs w:val="24"/>
          <w:lang w:eastAsia="en-GB"/>
        </w:rPr>
        <w:t xml:space="preserve"> shall not be reported and </w:t>
      </w:r>
      <w:r w:rsidR="00FC7E09">
        <w:rPr>
          <w:rFonts w:eastAsia="Times New Roman"/>
          <w:color w:val="000000"/>
          <w:szCs w:val="24"/>
          <w:lang w:eastAsia="en-GB"/>
        </w:rPr>
        <w:t xml:space="preserve">the </w:t>
      </w:r>
      <w:r w:rsidR="00FA1DD4" w:rsidRPr="001D1788">
        <w:rPr>
          <w:rFonts w:eastAsia="Times New Roman"/>
          <w:color w:val="000000"/>
          <w:szCs w:val="24"/>
          <w:lang w:eastAsia="en-GB"/>
        </w:rPr>
        <w:t xml:space="preserve">template referred to in </w:t>
      </w:r>
      <w:r w:rsidR="00FC7E09">
        <w:rPr>
          <w:rFonts w:eastAsia="Times New Roman"/>
          <w:color w:val="000000"/>
          <w:szCs w:val="24"/>
          <w:lang w:eastAsia="en-GB"/>
        </w:rPr>
        <w:t xml:space="preserve">paragraph 1, </w:t>
      </w:r>
      <w:r w:rsidR="00FA1DD4" w:rsidRPr="001D1788">
        <w:rPr>
          <w:rFonts w:eastAsia="Times New Roman"/>
          <w:color w:val="000000"/>
          <w:szCs w:val="24"/>
          <w:lang w:eastAsia="en-GB"/>
        </w:rPr>
        <w:t>point</w:t>
      </w:r>
      <w:r w:rsidR="00FC7E09">
        <w:rPr>
          <w:rFonts w:eastAsia="Times New Roman"/>
          <w:color w:val="000000"/>
          <w:szCs w:val="24"/>
          <w:lang w:eastAsia="en-GB"/>
        </w:rPr>
        <w:t> </w:t>
      </w:r>
      <w:r w:rsidR="00EC0792">
        <w:rPr>
          <w:rFonts w:eastAsia="Times New Roman"/>
          <w:color w:val="000000"/>
          <w:szCs w:val="24"/>
          <w:lang w:eastAsia="en-GB"/>
        </w:rPr>
        <w:t>(k</w:t>
      </w:r>
      <w:r w:rsidR="00FA1DD4" w:rsidRPr="001D1788">
        <w:rPr>
          <w:rFonts w:eastAsia="Times New Roman"/>
          <w:color w:val="000000"/>
          <w:szCs w:val="24"/>
          <w:lang w:eastAsia="en-GB"/>
        </w:rPr>
        <w:t>)</w:t>
      </w:r>
      <w:r w:rsidR="00FC7E09">
        <w:rPr>
          <w:rFonts w:eastAsia="Times New Roman"/>
          <w:color w:val="000000"/>
          <w:szCs w:val="24"/>
          <w:lang w:eastAsia="en-GB"/>
        </w:rPr>
        <w:t>,</w:t>
      </w:r>
      <w:r w:rsidR="00FA1DD4" w:rsidRPr="001D1788">
        <w:rPr>
          <w:rFonts w:eastAsia="Times New Roman"/>
          <w:color w:val="000000"/>
          <w:szCs w:val="24"/>
          <w:lang w:eastAsia="en-GB"/>
        </w:rPr>
        <w:t xml:space="preserve"> shall be reported.</w:t>
      </w:r>
    </w:p>
    <w:p w14:paraId="5A5B62B4" w14:textId="77777777" w:rsidR="00FA1DD4" w:rsidRPr="00CB57DC" w:rsidRDefault="001D1788" w:rsidP="001D1788">
      <w:pPr>
        <w:shd w:val="clear" w:color="auto" w:fill="FFFFFF"/>
        <w:tabs>
          <w:tab w:val="left" w:pos="567"/>
        </w:tabs>
        <w:spacing w:after="0"/>
        <w:rPr>
          <w:rFonts w:eastAsia="Times New Roman"/>
          <w:color w:val="000000"/>
          <w:szCs w:val="24"/>
          <w:lang w:eastAsia="en-GB"/>
        </w:rPr>
      </w:pPr>
      <w:r>
        <w:rPr>
          <w:rFonts w:eastAsia="Times New Roman"/>
          <w:color w:val="000000"/>
          <w:szCs w:val="24"/>
          <w:lang w:eastAsia="en-GB"/>
        </w:rPr>
        <w:t>4.</w:t>
      </w:r>
      <w:r>
        <w:rPr>
          <w:rFonts w:eastAsia="Times New Roman"/>
          <w:color w:val="000000"/>
          <w:szCs w:val="24"/>
          <w:lang w:eastAsia="en-GB"/>
        </w:rPr>
        <w:tab/>
      </w:r>
      <w:r w:rsidR="00FA1DD4" w:rsidRPr="001D1788">
        <w:rPr>
          <w:rFonts w:eastAsia="Times New Roman"/>
          <w:color w:val="000000"/>
          <w:szCs w:val="24"/>
          <w:lang w:eastAsia="en-GB"/>
        </w:rPr>
        <w:t xml:space="preserve">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in addition to the information submitted using </w:t>
      </w:r>
      <w:r w:rsidR="00FC7E09">
        <w:rPr>
          <w:rFonts w:eastAsia="Times New Roman"/>
          <w:color w:val="000000"/>
          <w:szCs w:val="24"/>
          <w:lang w:eastAsia="en-GB"/>
        </w:rPr>
        <w:t xml:space="preserve">the </w:t>
      </w:r>
      <w:r w:rsidR="00FA1DD4" w:rsidRPr="001D1788">
        <w:rPr>
          <w:rFonts w:eastAsia="Times New Roman"/>
          <w:color w:val="000000"/>
          <w:szCs w:val="24"/>
          <w:lang w:eastAsia="en-GB"/>
        </w:rPr>
        <w:t>templates referred to in paragraph 1, annually submit balance sheet information in relation to all material ring-fenced funds related to the part that is consolidated as referred to in Article 335(1)</w:t>
      </w:r>
      <w:r w:rsidR="00E84710">
        <w:rPr>
          <w:rFonts w:eastAsia="Times New Roman"/>
          <w:color w:val="000000"/>
          <w:szCs w:val="24"/>
          <w:lang w:eastAsia="en-GB"/>
        </w:rPr>
        <w:t>,</w:t>
      </w:r>
      <w:r w:rsidR="00FA1DD4" w:rsidRPr="001D1788">
        <w:rPr>
          <w:rFonts w:eastAsia="Times New Roman"/>
          <w:color w:val="000000"/>
          <w:szCs w:val="24"/>
          <w:lang w:eastAsia="en-GB"/>
        </w:rPr>
        <w:t xml:space="preserve"> </w:t>
      </w:r>
      <w:r w:rsidR="00E84710" w:rsidRPr="001D1788">
        <w:rPr>
          <w:rFonts w:eastAsia="Times New Roman"/>
          <w:color w:val="000000"/>
          <w:szCs w:val="24"/>
          <w:lang w:eastAsia="en-GB"/>
        </w:rPr>
        <w:t>points (a) or (c)</w:t>
      </w:r>
      <w:r w:rsidR="00E84710">
        <w:rPr>
          <w:rFonts w:eastAsia="Times New Roman"/>
          <w:color w:val="000000"/>
          <w:szCs w:val="24"/>
          <w:lang w:eastAsia="en-GB"/>
        </w:rPr>
        <w:t>,</w:t>
      </w:r>
      <w:r w:rsidR="00E84710" w:rsidRPr="001D1788">
        <w:rPr>
          <w:rFonts w:eastAsia="Times New Roman"/>
          <w:color w:val="000000"/>
          <w:szCs w:val="24"/>
          <w:lang w:eastAsia="en-GB"/>
        </w:rPr>
        <w:t xml:space="preserve"> </w:t>
      </w:r>
      <w:r w:rsidR="00FA1DD4" w:rsidRPr="001D1788">
        <w:rPr>
          <w:rFonts w:eastAsia="Times New Roman"/>
          <w:color w:val="000000"/>
          <w:szCs w:val="24"/>
          <w:lang w:eastAsia="en-GB"/>
        </w:rPr>
        <w:t>of Delegated Regulation (EU) 2015/35, as well as in relation to the remaining part, as referred to in Article 304(1)</w:t>
      </w:r>
      <w:r w:rsidR="00A73DF9">
        <w:rPr>
          <w:rFonts w:eastAsia="Times New Roman"/>
          <w:color w:val="000000"/>
          <w:szCs w:val="24"/>
          <w:lang w:eastAsia="en-GB"/>
        </w:rPr>
        <w:t>, point </w:t>
      </w:r>
      <w:r w:rsidR="00FA1DD4" w:rsidRPr="001D1788">
        <w:rPr>
          <w:rFonts w:eastAsia="Times New Roman"/>
          <w:color w:val="000000"/>
          <w:szCs w:val="24"/>
          <w:lang w:eastAsia="en-GB"/>
        </w:rPr>
        <w:t>(d)</w:t>
      </w:r>
      <w:r w:rsidR="00A73DF9">
        <w:rPr>
          <w:rFonts w:eastAsia="Times New Roman"/>
          <w:color w:val="000000"/>
          <w:szCs w:val="24"/>
          <w:lang w:eastAsia="en-GB"/>
        </w:rPr>
        <w:t>,</w:t>
      </w:r>
      <w:r w:rsidR="00FA1DD4" w:rsidRPr="001D1788">
        <w:rPr>
          <w:rFonts w:eastAsia="Times New Roman"/>
          <w:color w:val="000000"/>
          <w:szCs w:val="24"/>
          <w:lang w:eastAsia="en-GB"/>
        </w:rPr>
        <w:t xml:space="preserve"> of Delegated Regulation (EU) 2015/35, in conjunction with Article 372(1) of that Delegated Regulation, using template SR.02.01.01 of Annex I to this Regulation, following the instructions set out in section S.02.01 o</w:t>
      </w:r>
      <w:r w:rsidR="00BD6E83" w:rsidRPr="00CB57DC">
        <w:rPr>
          <w:rFonts w:eastAsia="Times New Roman"/>
          <w:color w:val="000000"/>
          <w:szCs w:val="24"/>
          <w:lang w:eastAsia="en-GB"/>
        </w:rPr>
        <w:t>f Annex III to this Regulation.</w:t>
      </w:r>
    </w:p>
    <w:p w14:paraId="5A5B62B5" w14:textId="3EC55EC6" w:rsidR="000D33AC" w:rsidRPr="00C679EB" w:rsidRDefault="000D33AC" w:rsidP="000D33AC">
      <w:pPr>
        <w:pStyle w:val="Titrearticle"/>
      </w:pPr>
      <w:r w:rsidRPr="00C679EB">
        <w:lastRenderedPageBreak/>
        <w:t xml:space="preserve">Article </w:t>
      </w:r>
      <w:r w:rsidR="00BD6E83" w:rsidRPr="00C679EB">
        <w:t>3</w:t>
      </w:r>
      <w:ins w:id="402" w:author="Author">
        <w:r w:rsidR="002002D2">
          <w:t>9</w:t>
        </w:r>
      </w:ins>
      <w:del w:id="403" w:author="Author">
        <w:r w:rsidR="00C9441D" w:rsidDel="002002D2">
          <w:delText>8</w:delText>
        </w:r>
      </w:del>
    </w:p>
    <w:p w14:paraId="5A5B62B6" w14:textId="77777777" w:rsidR="00BD6E83" w:rsidRPr="00C679EB" w:rsidRDefault="00BD6E83" w:rsidP="00BD6E8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Quantitative templates for groups — intra-group transactions and risk concentrations</w:t>
      </w:r>
    </w:p>
    <w:p w14:paraId="5A5B62B7" w14:textId="77777777" w:rsidR="00BD6E83" w:rsidRPr="00C679EB" w:rsidRDefault="00BD6E83" w:rsidP="00BD6E83">
      <w:pPr>
        <w:shd w:val="clear" w:color="auto" w:fill="FFFFFF"/>
        <w:spacing w:after="0"/>
        <w:rPr>
          <w:rFonts w:eastAsia="Times New Roman"/>
          <w:color w:val="000000"/>
          <w:szCs w:val="24"/>
          <w:lang w:eastAsia="en-GB"/>
        </w:rPr>
      </w:pPr>
      <w:r w:rsidRPr="00C679EB">
        <w:rPr>
          <w:rFonts w:eastAsia="Times New Roman"/>
          <w:color w:val="000000"/>
          <w:szCs w:val="24"/>
          <w:lang w:eastAsia="en-GB"/>
        </w:rPr>
        <w:t>Participating insurance and reinsurance undertakings, insurance holding companies and mixed financial holding companies shall report:</w:t>
      </w:r>
    </w:p>
    <w:p w14:paraId="5A5B62B8" w14:textId="77777777"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(a)</w:t>
      </w:r>
      <w:r w:rsidRPr="0075251A">
        <w:rPr>
          <w:rFonts w:eastAsia="Times New Roman"/>
          <w:color w:val="000000"/>
          <w:szCs w:val="24"/>
          <w:lang w:eastAsia="en-GB"/>
        </w:rPr>
        <w:tab/>
        <w:t xml:space="preserve">significant and very significant intra-group transactions </w:t>
      </w:r>
      <w:r w:rsidR="00C57712" w:rsidRPr="0075251A">
        <w:rPr>
          <w:rFonts w:eastAsia="Times New Roman"/>
          <w:color w:val="000000"/>
          <w:szCs w:val="24"/>
          <w:lang w:eastAsia="en-GB"/>
        </w:rPr>
        <w:t xml:space="preserve">as </w:t>
      </w:r>
      <w:r w:rsidRPr="0075251A">
        <w:rPr>
          <w:rFonts w:eastAsia="Times New Roman"/>
          <w:color w:val="000000"/>
          <w:szCs w:val="24"/>
          <w:lang w:eastAsia="en-GB"/>
        </w:rPr>
        <w:t>referred to in Article 245(2)</w:t>
      </w:r>
      <w:r w:rsidR="00C57712" w:rsidRPr="0075251A">
        <w:rPr>
          <w:rFonts w:eastAsia="Times New Roman"/>
          <w:color w:val="000000"/>
          <w:szCs w:val="24"/>
          <w:lang w:eastAsia="en-GB"/>
        </w:rPr>
        <w:t>,</w:t>
      </w:r>
      <w:r w:rsidRPr="0075251A">
        <w:rPr>
          <w:rFonts w:eastAsia="Times New Roman"/>
          <w:color w:val="000000"/>
          <w:szCs w:val="24"/>
          <w:lang w:eastAsia="en-GB"/>
        </w:rPr>
        <w:t xml:space="preserve"> </w:t>
      </w:r>
      <w:r w:rsidR="00C57712" w:rsidRPr="0075251A">
        <w:rPr>
          <w:rFonts w:eastAsia="Times New Roman"/>
          <w:color w:val="000000"/>
          <w:szCs w:val="24"/>
          <w:lang w:eastAsia="en-GB"/>
        </w:rPr>
        <w:t xml:space="preserve">first and second subparagraphs, </w:t>
      </w:r>
      <w:r w:rsidRPr="0075251A">
        <w:rPr>
          <w:rFonts w:eastAsia="Times New Roman"/>
          <w:color w:val="000000"/>
          <w:szCs w:val="24"/>
          <w:lang w:eastAsia="en-GB"/>
        </w:rPr>
        <w:t>of Directive 2009/138/EC</w:t>
      </w:r>
      <w:r w:rsidR="00C57712" w:rsidRPr="0075251A">
        <w:rPr>
          <w:rFonts w:eastAsia="Times New Roman"/>
          <w:color w:val="000000"/>
          <w:szCs w:val="24"/>
          <w:lang w:eastAsia="en-GB"/>
        </w:rPr>
        <w:t>,</w:t>
      </w:r>
      <w:r w:rsidRPr="0075251A">
        <w:rPr>
          <w:rFonts w:eastAsia="Times New Roman"/>
          <w:color w:val="000000"/>
          <w:szCs w:val="24"/>
          <w:lang w:eastAsia="en-GB"/>
        </w:rPr>
        <w:t xml:space="preserve"> and intra-group transactions to be reported in all circumstances </w:t>
      </w:r>
      <w:r w:rsidR="00C57712" w:rsidRPr="0075251A">
        <w:rPr>
          <w:rFonts w:eastAsia="Times New Roman"/>
          <w:color w:val="000000"/>
          <w:szCs w:val="24"/>
          <w:lang w:eastAsia="en-GB"/>
        </w:rPr>
        <w:t xml:space="preserve">as </w:t>
      </w:r>
      <w:r w:rsidRPr="0075251A">
        <w:rPr>
          <w:rFonts w:eastAsia="Times New Roman"/>
          <w:color w:val="000000"/>
          <w:szCs w:val="24"/>
          <w:lang w:eastAsia="en-GB"/>
        </w:rPr>
        <w:t>referred to in Article 245(3) of that Directive using, as appropriate, templates S.36.01.01, S.36.02.01, S.36.03.01, S.36.04.01 and S.36.05.01 of Annex I to this Regulation, following the instructions set out in section S.36.01 to S.36.05 of Annex III to this Regulation;</w:t>
      </w:r>
    </w:p>
    <w:p w14:paraId="5A5B62B9" w14:textId="15751796" w:rsidR="001D1788" w:rsidRPr="0075251A" w:rsidRDefault="001D1788" w:rsidP="001D1788">
      <w:pPr>
        <w:spacing w:after="0"/>
        <w:ind w:left="567" w:hanging="567"/>
        <w:rPr>
          <w:rFonts w:eastAsia="Times New Roman"/>
          <w:color w:val="000000"/>
          <w:szCs w:val="24"/>
          <w:lang w:eastAsia="en-GB"/>
        </w:rPr>
      </w:pPr>
      <w:r w:rsidRPr="0075251A">
        <w:rPr>
          <w:rFonts w:eastAsia="Times New Roman"/>
          <w:color w:val="000000"/>
          <w:szCs w:val="24"/>
          <w:lang w:eastAsia="en-GB"/>
        </w:rPr>
        <w:t>(b)</w:t>
      </w:r>
      <w:r w:rsidRPr="0075251A">
        <w:rPr>
          <w:rFonts w:eastAsia="Times New Roman"/>
          <w:color w:val="000000"/>
          <w:szCs w:val="24"/>
          <w:lang w:eastAsia="en-GB"/>
        </w:rPr>
        <w:tab/>
        <w:t xml:space="preserve">significant risk concentrations </w:t>
      </w:r>
      <w:r w:rsidR="00C57712" w:rsidRPr="0075251A">
        <w:rPr>
          <w:rFonts w:eastAsia="Times New Roman"/>
          <w:color w:val="000000"/>
          <w:szCs w:val="24"/>
          <w:lang w:eastAsia="en-GB"/>
        </w:rPr>
        <w:t xml:space="preserve">as </w:t>
      </w:r>
      <w:r w:rsidRPr="0075251A">
        <w:rPr>
          <w:rFonts w:eastAsia="Times New Roman"/>
          <w:color w:val="000000"/>
          <w:szCs w:val="24"/>
          <w:lang w:eastAsia="en-GB"/>
        </w:rPr>
        <w:t xml:space="preserve">referred to in Article 244(2) of Directive 2009/138/EC and risk concentrations to be reported in all circumstances </w:t>
      </w:r>
      <w:r w:rsidR="00C57712" w:rsidRPr="0075251A">
        <w:rPr>
          <w:rFonts w:eastAsia="Times New Roman"/>
          <w:color w:val="000000"/>
          <w:szCs w:val="24"/>
          <w:lang w:eastAsia="en-GB"/>
        </w:rPr>
        <w:t xml:space="preserve">as </w:t>
      </w:r>
      <w:r w:rsidRPr="0075251A">
        <w:rPr>
          <w:rFonts w:eastAsia="Times New Roman"/>
          <w:color w:val="000000"/>
          <w:szCs w:val="24"/>
          <w:lang w:eastAsia="en-GB"/>
        </w:rPr>
        <w:t>referred to in Article 244(3) of that Directive</w:t>
      </w:r>
      <w:r w:rsidR="00C57712" w:rsidRPr="0075251A">
        <w:rPr>
          <w:rFonts w:eastAsia="Times New Roman"/>
          <w:color w:val="000000"/>
          <w:szCs w:val="24"/>
          <w:lang w:eastAsia="en-GB"/>
        </w:rPr>
        <w:t>,</w:t>
      </w:r>
      <w:r w:rsidRPr="0075251A">
        <w:rPr>
          <w:rFonts w:eastAsia="Times New Roman"/>
          <w:color w:val="000000"/>
          <w:szCs w:val="24"/>
          <w:lang w:eastAsia="en-GB"/>
        </w:rPr>
        <w:t xml:space="preserve"> using template S.37.01.04 </w:t>
      </w:r>
      <w:ins w:id="404" w:author="Author">
        <w:r w:rsidR="002002D2">
          <w:rPr>
            <w:rFonts w:eastAsia="Times New Roman"/>
            <w:color w:val="000000"/>
            <w:szCs w:val="24"/>
            <w:lang w:eastAsia="en-GB"/>
          </w:rPr>
          <w:t xml:space="preserve">and S.37.02.04 </w:t>
        </w:r>
      </w:ins>
      <w:r w:rsidRPr="0075251A">
        <w:rPr>
          <w:rFonts w:eastAsia="Times New Roman"/>
          <w:color w:val="000000"/>
          <w:szCs w:val="24"/>
          <w:lang w:eastAsia="en-GB"/>
        </w:rPr>
        <w:t xml:space="preserve">of Annex I to this Regulation, following the instructions set out in section S.37.01 </w:t>
      </w:r>
      <w:ins w:id="405" w:author="Author">
        <w:r w:rsidR="002002D2">
          <w:rPr>
            <w:rFonts w:eastAsia="Times New Roman"/>
            <w:color w:val="000000"/>
            <w:szCs w:val="24"/>
            <w:lang w:eastAsia="en-GB"/>
          </w:rPr>
          <w:t xml:space="preserve">and S.37.02 </w:t>
        </w:r>
      </w:ins>
      <w:r w:rsidRPr="0075251A">
        <w:rPr>
          <w:rFonts w:eastAsia="Times New Roman"/>
          <w:color w:val="000000"/>
          <w:szCs w:val="24"/>
          <w:lang w:eastAsia="en-GB"/>
        </w:rPr>
        <w:t>of Annex III to this Regulation.</w:t>
      </w:r>
    </w:p>
    <w:p w14:paraId="5A5B62BA" w14:textId="77777777" w:rsidR="00BD6E83" w:rsidRPr="00C679EB" w:rsidRDefault="00BD6E83" w:rsidP="001D1788">
      <w:pPr>
        <w:pStyle w:val="ChapterTitle"/>
        <w:spacing w:before="360" w:after="120"/>
        <w:rPr>
          <w:rFonts w:eastAsia="Times New Roman"/>
          <w:bCs/>
          <w:color w:val="000000"/>
          <w:sz w:val="24"/>
          <w:szCs w:val="24"/>
          <w:lang w:eastAsia="en-GB"/>
        </w:rPr>
      </w:pPr>
      <w:r w:rsidRPr="00C679EB">
        <w:rPr>
          <w:rFonts w:eastAsia="Times New Roman"/>
          <w:bCs/>
          <w:color w:val="000000"/>
          <w:sz w:val="24"/>
          <w:szCs w:val="24"/>
          <w:lang w:eastAsia="en-GB"/>
        </w:rPr>
        <w:t>CHAPTER IV</w:t>
      </w:r>
    </w:p>
    <w:p w14:paraId="5A5B62BB" w14:textId="77777777" w:rsidR="00BD6E83" w:rsidRPr="00C679EB" w:rsidRDefault="00BD6E83" w:rsidP="00BD6E83">
      <w:pPr>
        <w:pStyle w:val="ChapterTitle"/>
        <w:rPr>
          <w:rFonts w:eastAsia="Times New Roman"/>
          <w:bCs/>
          <w:color w:val="000000"/>
          <w:sz w:val="24"/>
          <w:szCs w:val="24"/>
          <w:lang w:eastAsia="en-GB"/>
        </w:rPr>
      </w:pPr>
      <w:r w:rsidRPr="00C679EB">
        <w:rPr>
          <w:rFonts w:eastAsia="Times New Roman"/>
          <w:bCs/>
          <w:color w:val="000000"/>
          <w:sz w:val="24"/>
          <w:szCs w:val="24"/>
          <w:lang w:eastAsia="en-GB"/>
        </w:rPr>
        <w:t>FINAL PROVISIONS</w:t>
      </w:r>
    </w:p>
    <w:p w14:paraId="5A5B62BC" w14:textId="65D7E9F8" w:rsidR="000D33AC" w:rsidRPr="00C679EB" w:rsidRDefault="000D33AC" w:rsidP="000D33AC">
      <w:pPr>
        <w:pStyle w:val="Titrearticle"/>
      </w:pPr>
      <w:r w:rsidRPr="00C679EB">
        <w:t xml:space="preserve">Article </w:t>
      </w:r>
      <w:ins w:id="406" w:author="Author">
        <w:r w:rsidR="002002D2">
          <w:t>40</w:t>
        </w:r>
      </w:ins>
      <w:del w:id="407" w:author="Author">
        <w:r w:rsidR="00C9441D" w:rsidDel="002002D2">
          <w:delText>39</w:delText>
        </w:r>
      </w:del>
    </w:p>
    <w:p w14:paraId="5A5B62BD" w14:textId="7B0017A7" w:rsidR="00BD6E83" w:rsidRPr="00C679EB" w:rsidRDefault="00BD6E83" w:rsidP="00BD6E8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Repeal</w:t>
      </w:r>
      <w:r w:rsidR="00BC6794">
        <w:rPr>
          <w:rFonts w:eastAsia="Times New Roman"/>
          <w:b/>
          <w:bCs/>
          <w:color w:val="000000"/>
          <w:szCs w:val="24"/>
          <w:lang w:eastAsia="en-GB"/>
        </w:rPr>
        <w:t xml:space="preserve"> of Implementing Regulation (EU) 20</w:t>
      </w:r>
      <w:ins w:id="408" w:author="Author">
        <w:r w:rsidR="00107EA8">
          <w:rPr>
            <w:rFonts w:eastAsia="Times New Roman"/>
            <w:b/>
            <w:bCs/>
            <w:color w:val="000000"/>
            <w:szCs w:val="24"/>
            <w:lang w:eastAsia="en-GB"/>
          </w:rPr>
          <w:t>23</w:t>
        </w:r>
      </w:ins>
      <w:del w:id="409" w:author="Author">
        <w:r w:rsidR="00BC6794" w:rsidDel="00107EA8">
          <w:rPr>
            <w:rFonts w:eastAsia="Times New Roman"/>
            <w:b/>
            <w:bCs/>
            <w:color w:val="000000"/>
            <w:szCs w:val="24"/>
            <w:lang w:eastAsia="en-GB"/>
          </w:rPr>
          <w:delText>15</w:delText>
        </w:r>
      </w:del>
      <w:r w:rsidR="00BC6794">
        <w:rPr>
          <w:rFonts w:eastAsia="Times New Roman"/>
          <w:b/>
          <w:bCs/>
          <w:color w:val="000000"/>
          <w:szCs w:val="24"/>
          <w:lang w:eastAsia="en-GB"/>
        </w:rPr>
        <w:t>/</w:t>
      </w:r>
      <w:del w:id="410" w:author="Author">
        <w:r w:rsidR="00BC6794" w:rsidDel="00107EA8">
          <w:rPr>
            <w:rFonts w:eastAsia="Times New Roman"/>
            <w:b/>
            <w:bCs/>
            <w:color w:val="000000"/>
            <w:szCs w:val="24"/>
            <w:lang w:eastAsia="en-GB"/>
          </w:rPr>
          <w:delText>2450</w:delText>
        </w:r>
      </w:del>
      <w:ins w:id="411" w:author="Author">
        <w:r w:rsidR="00107EA8">
          <w:rPr>
            <w:rFonts w:eastAsia="Times New Roman"/>
            <w:b/>
            <w:bCs/>
            <w:color w:val="000000"/>
            <w:szCs w:val="24"/>
            <w:lang w:eastAsia="en-GB"/>
          </w:rPr>
          <w:t>894</w:t>
        </w:r>
      </w:ins>
    </w:p>
    <w:p w14:paraId="5A5B62BE" w14:textId="1C692944" w:rsidR="00BD6E83" w:rsidRDefault="00BD6E83" w:rsidP="00BD6E83">
      <w:pPr>
        <w:shd w:val="clear" w:color="auto" w:fill="FFFFFF"/>
        <w:spacing w:before="60"/>
        <w:rPr>
          <w:ins w:id="412" w:author="Author"/>
          <w:rFonts w:eastAsia="Times New Roman"/>
          <w:color w:val="000000"/>
          <w:szCs w:val="24"/>
          <w:lang w:eastAsia="en-GB"/>
        </w:rPr>
      </w:pPr>
      <w:r w:rsidRPr="00C679EB">
        <w:rPr>
          <w:rFonts w:eastAsia="Times New Roman"/>
          <w:color w:val="000000"/>
          <w:szCs w:val="24"/>
          <w:lang w:eastAsia="en-GB"/>
        </w:rPr>
        <w:t>Implementing Regulation (EU) 20</w:t>
      </w:r>
      <w:ins w:id="413" w:author="Author">
        <w:r w:rsidR="00107EA8">
          <w:rPr>
            <w:rFonts w:eastAsia="Times New Roman"/>
            <w:color w:val="000000"/>
            <w:szCs w:val="24"/>
            <w:lang w:eastAsia="en-GB"/>
          </w:rPr>
          <w:t>23</w:t>
        </w:r>
      </w:ins>
      <w:del w:id="414" w:author="Author">
        <w:r w:rsidRPr="00C679EB" w:rsidDel="00107EA8">
          <w:rPr>
            <w:rFonts w:eastAsia="Times New Roman"/>
            <w:color w:val="000000"/>
            <w:szCs w:val="24"/>
            <w:lang w:eastAsia="en-GB"/>
          </w:rPr>
          <w:delText>15</w:delText>
        </w:r>
      </w:del>
      <w:r w:rsidRPr="00C679EB">
        <w:rPr>
          <w:rFonts w:eastAsia="Times New Roman"/>
          <w:color w:val="000000"/>
          <w:szCs w:val="24"/>
          <w:lang w:eastAsia="en-GB"/>
        </w:rPr>
        <w:t>/</w:t>
      </w:r>
      <w:del w:id="415" w:author="Author">
        <w:r w:rsidRPr="00C679EB" w:rsidDel="00107EA8">
          <w:rPr>
            <w:rFonts w:eastAsia="Times New Roman"/>
            <w:color w:val="000000"/>
            <w:szCs w:val="24"/>
            <w:lang w:eastAsia="en-GB"/>
          </w:rPr>
          <w:delText>2450</w:delText>
        </w:r>
      </w:del>
      <w:ins w:id="416" w:author="Author">
        <w:r w:rsidR="00107EA8">
          <w:rPr>
            <w:rFonts w:eastAsia="Times New Roman"/>
            <w:color w:val="000000"/>
            <w:szCs w:val="24"/>
            <w:lang w:eastAsia="en-GB"/>
          </w:rPr>
          <w:t>894</w:t>
        </w:r>
      </w:ins>
      <w:r w:rsidRPr="00C679EB">
        <w:rPr>
          <w:rFonts w:eastAsia="Times New Roman"/>
          <w:color w:val="000000"/>
          <w:szCs w:val="24"/>
          <w:lang w:eastAsia="en-GB"/>
        </w:rPr>
        <w:t xml:space="preserve"> is repealed.</w:t>
      </w:r>
    </w:p>
    <w:p w14:paraId="189514CE" w14:textId="38DFA805" w:rsidR="00107EA8" w:rsidRPr="00C679EB" w:rsidDel="0026600C" w:rsidRDefault="00107EA8" w:rsidP="00BD6E83">
      <w:pPr>
        <w:shd w:val="clear" w:color="auto" w:fill="FFFFFF"/>
        <w:spacing w:before="60"/>
        <w:rPr>
          <w:del w:id="417" w:author="Author"/>
          <w:rFonts w:eastAsia="Times New Roman"/>
          <w:color w:val="000000"/>
          <w:szCs w:val="24"/>
          <w:lang w:eastAsia="en-GB"/>
        </w:rPr>
      </w:pPr>
      <w:ins w:id="418" w:author="Author">
        <w:del w:id="419" w:author="Author">
          <w:r w:rsidRPr="00107EA8" w:rsidDel="0026600C">
            <w:rPr>
              <w:rFonts w:eastAsia="Times New Roman"/>
              <w:color w:val="000000"/>
              <w:szCs w:val="24"/>
              <w:lang w:eastAsia="en-GB"/>
            </w:rPr>
            <w:delText>with effect from 3</w:delText>
          </w:r>
          <w:r w:rsidR="00041AE1" w:rsidDel="0026600C">
            <w:rPr>
              <w:rFonts w:eastAsia="Times New Roman"/>
              <w:color w:val="000000"/>
              <w:szCs w:val="24"/>
              <w:lang w:eastAsia="en-GB"/>
            </w:rPr>
            <w:delText>0 January</w:delText>
          </w:r>
          <w:r w:rsidRPr="00107EA8" w:rsidDel="0026600C">
            <w:rPr>
              <w:rFonts w:eastAsia="Times New Roman"/>
              <w:color w:val="000000"/>
              <w:szCs w:val="24"/>
              <w:lang w:eastAsia="en-GB"/>
            </w:rPr>
            <w:delText xml:space="preserve"> 202</w:delText>
          </w:r>
          <w:r w:rsidR="002002D2" w:rsidDel="0026600C">
            <w:rPr>
              <w:rFonts w:eastAsia="Times New Roman"/>
              <w:color w:val="000000"/>
              <w:szCs w:val="24"/>
              <w:lang w:eastAsia="en-GB"/>
            </w:rPr>
            <w:delText>7</w:delText>
          </w:r>
          <w:r w:rsidRPr="00107EA8" w:rsidDel="0026600C">
            <w:rPr>
              <w:rFonts w:eastAsia="Times New Roman"/>
              <w:color w:val="000000"/>
              <w:szCs w:val="24"/>
              <w:lang w:eastAsia="en-GB"/>
            </w:rPr>
            <w:delText xml:space="preserve">. </w:delText>
          </w:r>
        </w:del>
      </w:ins>
    </w:p>
    <w:p w14:paraId="5A5B62BF" w14:textId="77777777" w:rsidR="00BD6E83" w:rsidRPr="00C679EB" w:rsidRDefault="00BD6E83" w:rsidP="00BD6E83">
      <w:pPr>
        <w:pStyle w:val="Titrearticle"/>
      </w:pPr>
      <w:r w:rsidRPr="00C679EB">
        <w:t xml:space="preserve">Article </w:t>
      </w:r>
      <w:r w:rsidR="00C9441D">
        <w:t>40</w:t>
      </w:r>
    </w:p>
    <w:p w14:paraId="5A5B62C0" w14:textId="77777777" w:rsidR="00BD6E83" w:rsidRPr="00C679EB" w:rsidRDefault="00BD6E83" w:rsidP="00BD6E83">
      <w:pPr>
        <w:shd w:val="clear" w:color="auto" w:fill="FFFFFF"/>
        <w:spacing w:before="60"/>
        <w:jc w:val="center"/>
        <w:rPr>
          <w:rFonts w:eastAsia="Times New Roman"/>
          <w:b/>
          <w:bCs/>
          <w:color w:val="000000"/>
          <w:szCs w:val="24"/>
          <w:lang w:eastAsia="en-GB"/>
        </w:rPr>
      </w:pPr>
      <w:r w:rsidRPr="00C679EB">
        <w:rPr>
          <w:rFonts w:eastAsia="Times New Roman"/>
          <w:b/>
          <w:bCs/>
          <w:color w:val="000000"/>
          <w:szCs w:val="24"/>
          <w:lang w:eastAsia="en-GB"/>
        </w:rPr>
        <w:t>Entry into force</w:t>
      </w:r>
      <w:r w:rsidRPr="00C679EB">
        <w:t xml:space="preserve"> </w:t>
      </w:r>
      <w:r w:rsidRPr="00C679EB">
        <w:rPr>
          <w:rFonts w:eastAsia="Times New Roman"/>
          <w:b/>
          <w:bCs/>
          <w:color w:val="000000"/>
          <w:szCs w:val="24"/>
          <w:lang w:eastAsia="en-GB"/>
        </w:rPr>
        <w:t xml:space="preserve">and </w:t>
      </w:r>
      <w:r w:rsidR="00BC6794">
        <w:rPr>
          <w:rFonts w:eastAsia="Times New Roman"/>
          <w:b/>
          <w:bCs/>
          <w:color w:val="000000"/>
          <w:szCs w:val="24"/>
          <w:lang w:eastAsia="en-GB"/>
        </w:rPr>
        <w:t xml:space="preserve">date of </w:t>
      </w:r>
      <w:r w:rsidRPr="00C679EB">
        <w:rPr>
          <w:rFonts w:eastAsia="Times New Roman"/>
          <w:b/>
          <w:bCs/>
          <w:color w:val="000000"/>
          <w:szCs w:val="24"/>
          <w:lang w:eastAsia="en-GB"/>
        </w:rPr>
        <w:t>application</w:t>
      </w:r>
    </w:p>
    <w:p w14:paraId="5A5B62C1" w14:textId="5DA2EFE2" w:rsidR="00CB33FC" w:rsidRPr="00CC644B" w:rsidRDefault="00BD6E83" w:rsidP="00BD6E83">
      <w:pPr>
        <w:shd w:val="clear" w:color="auto" w:fill="FFFFFF"/>
        <w:spacing w:after="0"/>
        <w:rPr>
          <w:rFonts w:eastAsia="Times New Roman"/>
          <w:color w:val="000000"/>
          <w:szCs w:val="24"/>
          <w:lang w:eastAsia="en-GB"/>
        </w:rPr>
      </w:pPr>
      <w:r w:rsidRPr="00C679EB">
        <w:rPr>
          <w:rFonts w:eastAsia="Times New Roman"/>
          <w:color w:val="000000"/>
          <w:szCs w:val="24"/>
          <w:lang w:eastAsia="en-GB"/>
        </w:rPr>
        <w:t xml:space="preserve">This Regulation shall enter into force on the </w:t>
      </w:r>
      <w:ins w:id="420" w:author="Author">
        <w:r w:rsidR="0026600C">
          <w:rPr>
            <w:rFonts w:eastAsia="Times New Roman"/>
            <w:color w:val="000000"/>
            <w:szCs w:val="24"/>
            <w:lang w:eastAsia="en-GB"/>
          </w:rPr>
          <w:t xml:space="preserve">twentieth </w:t>
        </w:r>
      </w:ins>
      <w:r w:rsidRPr="00C679EB">
        <w:rPr>
          <w:rFonts w:eastAsia="Times New Roman"/>
          <w:color w:val="000000"/>
          <w:szCs w:val="24"/>
          <w:lang w:eastAsia="en-GB"/>
        </w:rPr>
        <w:t>day following that of its publication in the </w:t>
      </w:r>
      <w:r w:rsidRPr="00C679EB">
        <w:rPr>
          <w:rFonts w:eastAsia="Times New Roman"/>
          <w:i/>
          <w:iCs/>
          <w:color w:val="000000"/>
          <w:szCs w:val="24"/>
          <w:lang w:eastAsia="en-GB"/>
        </w:rPr>
        <w:t>Official Journal of the European Union</w:t>
      </w:r>
      <w:r w:rsidRPr="00CC644B">
        <w:rPr>
          <w:rFonts w:eastAsia="Times New Roman"/>
          <w:color w:val="000000"/>
          <w:szCs w:val="24"/>
          <w:lang w:eastAsia="en-GB"/>
        </w:rPr>
        <w:t>.</w:t>
      </w:r>
    </w:p>
    <w:p w14:paraId="5A5B62C2" w14:textId="700AB05D" w:rsidR="001240FB" w:rsidRPr="00C679EB" w:rsidRDefault="00D54F8C" w:rsidP="00BD6E83">
      <w:pPr>
        <w:shd w:val="clear" w:color="auto" w:fill="FFFFFF"/>
        <w:spacing w:after="0"/>
      </w:pPr>
      <w:r>
        <w:rPr>
          <w:rFonts w:eastAsia="Times New Roman"/>
          <w:color w:val="000000"/>
          <w:szCs w:val="24"/>
          <w:lang w:eastAsia="en-GB"/>
        </w:rPr>
        <w:t>It</w:t>
      </w:r>
      <w:r w:rsidR="00BD6E83" w:rsidRPr="00CC644B">
        <w:rPr>
          <w:rFonts w:eastAsia="Times New Roman"/>
          <w:color w:val="000000"/>
          <w:szCs w:val="24"/>
          <w:lang w:eastAsia="en-GB"/>
        </w:rPr>
        <w:t xml:space="preserve"> shall apply from </w:t>
      </w:r>
      <w:ins w:id="421" w:author="Author">
        <w:r w:rsidR="00041AE1">
          <w:rPr>
            <w:rFonts w:eastAsia="Times New Roman"/>
            <w:color w:val="000000"/>
            <w:szCs w:val="24"/>
            <w:lang w:eastAsia="en-GB"/>
          </w:rPr>
          <w:t>30</w:t>
        </w:r>
        <w:r w:rsidR="00107EA8">
          <w:rPr>
            <w:rFonts w:eastAsia="Times New Roman"/>
            <w:color w:val="000000"/>
            <w:szCs w:val="24"/>
            <w:lang w:eastAsia="en-GB"/>
          </w:rPr>
          <w:t xml:space="preserve"> January</w:t>
        </w:r>
      </w:ins>
      <w:del w:id="422" w:author="Author">
        <w:r w:rsidR="00BD6E83" w:rsidRPr="00CC644B" w:rsidDel="00107EA8">
          <w:rPr>
            <w:rFonts w:eastAsia="Times New Roman"/>
            <w:color w:val="000000"/>
            <w:szCs w:val="24"/>
            <w:lang w:eastAsia="en-GB"/>
          </w:rPr>
          <w:delText>31 December</w:delText>
        </w:r>
      </w:del>
      <w:r w:rsidR="00BD6E83" w:rsidRPr="00CC644B">
        <w:rPr>
          <w:rFonts w:eastAsia="Times New Roman"/>
          <w:color w:val="000000"/>
          <w:szCs w:val="24"/>
          <w:lang w:eastAsia="en-GB"/>
        </w:rPr>
        <w:t xml:space="preserve"> 202</w:t>
      </w:r>
      <w:ins w:id="423" w:author="Author">
        <w:r w:rsidR="002002D2">
          <w:rPr>
            <w:rFonts w:eastAsia="Times New Roman"/>
            <w:color w:val="000000"/>
            <w:szCs w:val="24"/>
            <w:lang w:eastAsia="en-GB"/>
          </w:rPr>
          <w:t>7</w:t>
        </w:r>
      </w:ins>
      <w:del w:id="424" w:author="Author">
        <w:r w:rsidR="00BD6E83" w:rsidRPr="00CC644B" w:rsidDel="00107EA8">
          <w:rPr>
            <w:rFonts w:eastAsia="Times New Roman"/>
            <w:color w:val="000000"/>
            <w:szCs w:val="24"/>
            <w:lang w:eastAsia="en-GB"/>
          </w:rPr>
          <w:delText>3</w:delText>
        </w:r>
      </w:del>
      <w:r w:rsidR="00BD6E83" w:rsidRPr="00CC644B">
        <w:rPr>
          <w:rFonts w:eastAsia="Times New Roman"/>
          <w:color w:val="000000"/>
          <w:szCs w:val="24"/>
          <w:lang w:eastAsia="en-GB"/>
        </w:rPr>
        <w:t>.</w:t>
      </w:r>
    </w:p>
    <w:p w14:paraId="5A5B62C3" w14:textId="77777777" w:rsidR="00B47E95" w:rsidRPr="00C679EB" w:rsidRDefault="00B47E95" w:rsidP="0043747E">
      <w:pPr>
        <w:pStyle w:val="Applicationdirecte"/>
      </w:pPr>
      <w:r w:rsidRPr="00C679EB">
        <w:t>This Regulation shall be binding in its entirety and directly applicable in all Member States.</w:t>
      </w:r>
    </w:p>
    <w:p w14:paraId="5A5B62C4" w14:textId="77777777" w:rsidR="00B47E95" w:rsidRPr="00C679EB" w:rsidRDefault="00DF1A88" w:rsidP="00DF1A88">
      <w:pPr>
        <w:pStyle w:val="Fait"/>
      </w:pPr>
      <w:r w:rsidRPr="00DF1A88">
        <w:t>Done at Brussels,</w:t>
      </w:r>
    </w:p>
    <w:p w14:paraId="5A5B62C5" w14:textId="77777777" w:rsidR="00B47E95" w:rsidRPr="00C679EB" w:rsidRDefault="00B47E95" w:rsidP="00B47E95">
      <w:pPr>
        <w:pStyle w:val="Institutionquisigne"/>
      </w:pPr>
      <w:r w:rsidRPr="00C679EB">
        <w:tab/>
        <w:t>For the Commission</w:t>
      </w:r>
    </w:p>
    <w:p w14:paraId="5A5B62C6" w14:textId="77777777" w:rsidR="00B47E95" w:rsidRPr="00E247B2" w:rsidRDefault="00B47E95" w:rsidP="00B47E95">
      <w:pPr>
        <w:pStyle w:val="Personnequisigne"/>
        <w:rPr>
          <w:lang w:val="de-DE"/>
        </w:rPr>
      </w:pPr>
      <w:r w:rsidRPr="00CC644B">
        <w:tab/>
      </w:r>
      <w:r w:rsidRPr="00E247B2">
        <w:rPr>
          <w:lang w:val="de-DE"/>
        </w:rPr>
        <w:t>The President</w:t>
      </w:r>
      <w:r w:rsidRPr="00E247B2">
        <w:rPr>
          <w:lang w:val="de-DE"/>
        </w:rPr>
        <w:br/>
      </w:r>
      <w:r w:rsidRPr="00E247B2">
        <w:rPr>
          <w:lang w:val="de-DE"/>
        </w:rPr>
        <w:tab/>
      </w:r>
      <w:r w:rsidR="00864B63" w:rsidRPr="00E247B2">
        <w:rPr>
          <w:lang w:val="de-DE"/>
        </w:rPr>
        <w:t>Ursula VON DER LEYEN</w:t>
      </w:r>
    </w:p>
    <w:sectPr w:rsidR="00B47E95" w:rsidRPr="00E247B2" w:rsidSect="006F6AF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98BA2" w14:textId="77777777" w:rsidR="000656DB" w:rsidRDefault="000656DB" w:rsidP="00B47E95">
      <w:pPr>
        <w:spacing w:before="0" w:after="0"/>
      </w:pPr>
      <w:r>
        <w:separator/>
      </w:r>
    </w:p>
  </w:endnote>
  <w:endnote w:type="continuationSeparator" w:id="0">
    <w:p w14:paraId="6826D04F" w14:textId="77777777" w:rsidR="000656DB" w:rsidRDefault="000656DB" w:rsidP="00B47E95">
      <w:pPr>
        <w:spacing w:before="0" w:after="0"/>
      </w:pPr>
      <w:r>
        <w:continuationSeparator/>
      </w:r>
    </w:p>
  </w:endnote>
  <w:endnote w:type="continuationNotice" w:id="1">
    <w:p w14:paraId="3F5BF09A" w14:textId="77777777" w:rsidR="000656DB" w:rsidRDefault="000656D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B62D1" w14:textId="55FDD757" w:rsidR="000656DB" w:rsidRPr="006F6AF8" w:rsidRDefault="006F6AF8" w:rsidP="006F6AF8">
    <w:pPr>
      <w:pStyle w:val="Footer"/>
      <w:rPr>
        <w:rFonts w:ascii="Arial" w:hAnsi="Arial" w:cs="Arial"/>
        <w:b/>
        <w:sz w:val="48"/>
      </w:rPr>
    </w:pPr>
    <w:r w:rsidRPr="006F6AF8">
      <w:rPr>
        <w:rFonts w:ascii="Arial" w:hAnsi="Arial" w:cs="Arial"/>
        <w:b/>
        <w:sz w:val="48"/>
      </w:rPr>
      <w:tab/>
    </w:r>
    <w:r w:rsidRPr="006F6AF8">
      <w:rPr>
        <w:rFonts w:ascii="Arial" w:hAnsi="Arial" w:cs="Arial"/>
        <w:b/>
        <w:sz w:val="48"/>
      </w:rPr>
      <w:tab/>
    </w:r>
    <w:r w:rsidRPr="006F6AF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B62D4" w14:textId="386BC2B8" w:rsidR="006F6AF8" w:rsidRPr="006F6AF8" w:rsidRDefault="006F6AF8" w:rsidP="006F6AF8">
    <w:pPr>
      <w:pStyle w:val="Footer"/>
      <w:rPr>
        <w:rFonts w:ascii="Arial" w:hAnsi="Arial" w:cs="Arial"/>
        <w:b/>
        <w:sz w:val="48"/>
      </w:rPr>
    </w:pPr>
    <w:r w:rsidRPr="006F6AF8">
      <w:rPr>
        <w:rFonts w:ascii="Arial" w:hAnsi="Arial" w:cs="Arial"/>
        <w:b/>
        <w:sz w:val="48"/>
      </w:rPr>
      <w:t>EN</w:t>
    </w:r>
    <w:r w:rsidRPr="006F6AF8">
      <w:rPr>
        <w:rFonts w:ascii="Arial" w:hAnsi="Arial" w:cs="Arial"/>
        <w:b/>
        <w:sz w:val="48"/>
      </w:rPr>
      <w:tab/>
    </w:r>
    <w:r>
      <w:fldChar w:fldCharType="begin"/>
    </w:r>
    <w:r>
      <w:instrText xml:space="preserve"> PAGE  \* MERGEFORMAT </w:instrText>
    </w:r>
    <w:r>
      <w:fldChar w:fldCharType="separate"/>
    </w:r>
    <w:r w:rsidR="007B109F">
      <w:rPr>
        <w:noProof/>
      </w:rPr>
      <w:t>26</w:t>
    </w:r>
    <w:r>
      <w:fldChar w:fldCharType="end"/>
    </w:r>
    <w:r>
      <w:tab/>
    </w:r>
    <w:r w:rsidRPr="006F6AF8">
      <w:tab/>
    </w:r>
    <w:r w:rsidRPr="006F6AF8">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B62D5" w14:textId="77777777" w:rsidR="006F6AF8" w:rsidRPr="006F6AF8" w:rsidRDefault="006F6AF8" w:rsidP="006F6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C0AC7" w14:textId="77777777" w:rsidR="000656DB" w:rsidRDefault="000656DB" w:rsidP="00B47E95">
      <w:pPr>
        <w:spacing w:before="0" w:after="0"/>
      </w:pPr>
      <w:r>
        <w:separator/>
      </w:r>
    </w:p>
  </w:footnote>
  <w:footnote w:type="continuationSeparator" w:id="0">
    <w:p w14:paraId="7A2578FB" w14:textId="77777777" w:rsidR="000656DB" w:rsidRDefault="000656DB" w:rsidP="00B47E95">
      <w:pPr>
        <w:spacing w:before="0" w:after="0"/>
      </w:pPr>
      <w:r>
        <w:continuationSeparator/>
      </w:r>
    </w:p>
  </w:footnote>
  <w:footnote w:type="continuationNotice" w:id="1">
    <w:p w14:paraId="1737BB14" w14:textId="77777777" w:rsidR="000656DB" w:rsidRDefault="000656DB">
      <w:pPr>
        <w:spacing w:before="0" w:after="0"/>
      </w:pPr>
    </w:p>
  </w:footnote>
  <w:footnote w:id="2">
    <w:p w14:paraId="5A5B62D6" w14:textId="77777777" w:rsidR="000656DB" w:rsidRDefault="000656DB" w:rsidP="0043747E">
      <w:pPr>
        <w:pStyle w:val="FootnoteText"/>
      </w:pPr>
      <w:r>
        <w:rPr>
          <w:rStyle w:val="FootnoteReference"/>
        </w:rPr>
        <w:footnoteRef/>
      </w:r>
      <w:r>
        <w:tab/>
      </w:r>
      <w:r w:rsidRPr="00500FF0">
        <w:t>OJ L 335, 17.12.2009, p. 1</w:t>
      </w:r>
    </w:p>
  </w:footnote>
  <w:footnote w:id="3">
    <w:p w14:paraId="61586060" w14:textId="672AFD4C" w:rsidR="0026600C" w:rsidRDefault="0026600C">
      <w:pPr>
        <w:pStyle w:val="FootnoteText"/>
      </w:pPr>
      <w:ins w:id="52" w:author="Author">
        <w:r>
          <w:rPr>
            <w:rStyle w:val="FootnoteReference"/>
          </w:rPr>
          <w:footnoteRef/>
        </w:r>
        <w:r>
          <w:t xml:space="preserve"> </w:t>
        </w:r>
        <w:r>
          <w:tab/>
        </w:r>
        <w:r w:rsidRPr="00E96270">
          <w:rPr>
            <w:rPrChange w:id="53" w:author="Author">
              <w:rPr>
                <w:b/>
                <w:bCs/>
              </w:rPr>
            </w:rPrChange>
          </w:rPr>
          <w:t xml:space="preserve">Commission Implementing Regulation (EU) 2023/894 of 4 April 2023 laying down implementing technical standards for the application of Directive 2009/138/EC of the European Parliament and the Council with regard to the templates for the submission by insurance and reinsurance undertakings to their supervisory authorities of information necessary for their supervision and repealing Implementing Regulation (EU) 2015/2450 </w:t>
        </w:r>
        <w:r w:rsidRPr="0026600C">
          <w:t>(</w:t>
        </w:r>
        <w:r w:rsidRPr="00E96270">
          <w:rPr>
            <w:rPrChange w:id="54" w:author="Author">
              <w:rPr>
                <w:i/>
                <w:iCs/>
              </w:rPr>
            </w:rPrChange>
          </w:rPr>
          <w:t>OJ L 120, 5.5.2023, p. 1–1596)</w:t>
        </w:r>
      </w:ins>
    </w:p>
  </w:footnote>
  <w:footnote w:id="4">
    <w:p w14:paraId="19015657" w14:textId="2A1D95B4" w:rsidR="0026600C" w:rsidRPr="0026600C" w:rsidRDefault="0026600C" w:rsidP="0026600C">
      <w:pPr>
        <w:pStyle w:val="FootnoteText"/>
        <w:rPr>
          <w:ins w:id="56" w:author="Author"/>
        </w:rPr>
      </w:pPr>
      <w:ins w:id="57" w:author="Author">
        <w:r>
          <w:rPr>
            <w:rStyle w:val="FootnoteReference"/>
          </w:rPr>
          <w:footnoteRef/>
        </w:r>
        <w:r>
          <w:t xml:space="preserve"> </w:t>
        </w:r>
        <w:r>
          <w:tab/>
        </w:r>
        <w:r w:rsidRPr="0026600C">
          <w:t>Directive 2009/138/EC of the European Parliament and of the Council of 25 November 2009 on the taking-up and pursuit of the business of Insurance and Reinsurance (Solvency II) (OJ L 335, 17.12.2009, p.1)</w:t>
        </w:r>
      </w:ins>
    </w:p>
    <w:p w14:paraId="02848347" w14:textId="6359F9F5" w:rsidR="0026600C" w:rsidRDefault="0026600C">
      <w:pPr>
        <w:pStyle w:val="FootnoteText"/>
      </w:pPr>
    </w:p>
  </w:footnote>
  <w:footnote w:id="5">
    <w:p w14:paraId="5A5B62D7" w14:textId="77777777" w:rsidR="000656DB" w:rsidRDefault="000656DB" w:rsidP="00A938EB">
      <w:pPr>
        <w:pStyle w:val="FootnoteText"/>
      </w:pPr>
      <w:r w:rsidRPr="0039481F">
        <w:rPr>
          <w:rStyle w:val="FootnoteReference"/>
        </w:rPr>
        <w:footnoteRef/>
      </w:r>
      <w:r>
        <w:tab/>
        <w:t>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94A416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576618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25E165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DB2245F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6EED44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5F25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89808F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B4470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2049066336">
    <w:abstractNumId w:val="7"/>
  </w:num>
  <w:num w:numId="2" w16cid:durableId="989401282">
    <w:abstractNumId w:val="5"/>
  </w:num>
  <w:num w:numId="3" w16cid:durableId="1829517365">
    <w:abstractNumId w:val="4"/>
  </w:num>
  <w:num w:numId="4" w16cid:durableId="172688032">
    <w:abstractNumId w:val="3"/>
  </w:num>
  <w:num w:numId="5" w16cid:durableId="424545178">
    <w:abstractNumId w:val="6"/>
  </w:num>
  <w:num w:numId="6" w16cid:durableId="529225466">
    <w:abstractNumId w:val="2"/>
  </w:num>
  <w:num w:numId="7" w16cid:durableId="2070374798">
    <w:abstractNumId w:val="1"/>
  </w:num>
  <w:num w:numId="8" w16cid:durableId="809633753">
    <w:abstractNumId w:val="0"/>
  </w:num>
  <w:num w:numId="9" w16cid:durableId="12930530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849942">
    <w:abstractNumId w:val="22"/>
    <w:lvlOverride w:ilvl="0">
      <w:startOverride w:val="1"/>
    </w:lvlOverride>
  </w:num>
  <w:num w:numId="11" w16cid:durableId="15880766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1849252">
    <w:abstractNumId w:val="19"/>
    <w:lvlOverride w:ilvl="0">
      <w:startOverride w:val="1"/>
    </w:lvlOverride>
  </w:num>
  <w:num w:numId="13" w16cid:durableId="1801605535">
    <w:abstractNumId w:val="19"/>
  </w:num>
  <w:num w:numId="14" w16cid:durableId="2027367204">
    <w:abstractNumId w:val="12"/>
  </w:num>
  <w:num w:numId="15" w16cid:durableId="578826362">
    <w:abstractNumId w:val="21"/>
  </w:num>
  <w:num w:numId="16" w16cid:durableId="1600214256">
    <w:abstractNumId w:val="11"/>
  </w:num>
  <w:num w:numId="17" w16cid:durableId="1356420122">
    <w:abstractNumId w:val="13"/>
  </w:num>
  <w:num w:numId="18" w16cid:durableId="2105110468">
    <w:abstractNumId w:val="14"/>
  </w:num>
  <w:num w:numId="19" w16cid:durableId="1789546889">
    <w:abstractNumId w:val="9"/>
  </w:num>
  <w:num w:numId="20" w16cid:durableId="831483353">
    <w:abstractNumId w:val="20"/>
  </w:num>
  <w:num w:numId="21" w16cid:durableId="602693446">
    <w:abstractNumId w:val="8"/>
  </w:num>
  <w:num w:numId="22" w16cid:durableId="1674381981">
    <w:abstractNumId w:val="15"/>
  </w:num>
  <w:num w:numId="23" w16cid:durableId="1549533528">
    <w:abstractNumId w:val="17"/>
  </w:num>
  <w:num w:numId="24" w16cid:durableId="1662349425">
    <w:abstractNumId w:val="18"/>
  </w:num>
  <w:num w:numId="25" w16cid:durableId="43452680">
    <w:abstractNumId w:val="10"/>
  </w:num>
  <w:num w:numId="26" w16cid:durableId="806777958">
    <w:abstractNumId w:val="16"/>
  </w:num>
  <w:num w:numId="27" w16cid:durableId="170081203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trackRevisions/>
  <w:defaultTabStop w:val="720"/>
  <w:hyphenationZone w:val="425"/>
  <w:characterSpacingControl w:val="doNotCompress"/>
  <w:hdrShapeDefaults>
    <o:shapedefaults v:ext="edit" spidmax="270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3-03-03 17:24:5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8D66112A-A026-47C7-919E-483FB84904E0"/>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Directive 2009/138/EC of the European Parliament and the Council with regard to the templates for the submission by insurance and reinsurance undertakings to their supervisory authorities of information necessary for their supervision and repealing Implementing Regulation (EU) 2015/2450"/>
    <w:docVar w:name="LW_TYPE.DOC.CP" w:val="COMMISSION IMPLEMENTING REGULATION (EU) \u8230?/..."/>
  </w:docVars>
  <w:rsids>
    <w:rsidRoot w:val="00B47E95"/>
    <w:rsid w:val="000021C8"/>
    <w:rsid w:val="00002A2E"/>
    <w:rsid w:val="00003A7C"/>
    <w:rsid w:val="00004135"/>
    <w:rsid w:val="00007999"/>
    <w:rsid w:val="000126AD"/>
    <w:rsid w:val="00022880"/>
    <w:rsid w:val="00022B17"/>
    <w:rsid w:val="00031F41"/>
    <w:rsid w:val="00035B20"/>
    <w:rsid w:val="00036807"/>
    <w:rsid w:val="00040E0F"/>
    <w:rsid w:val="00041AE1"/>
    <w:rsid w:val="000450B3"/>
    <w:rsid w:val="000457BB"/>
    <w:rsid w:val="00050905"/>
    <w:rsid w:val="00050B40"/>
    <w:rsid w:val="00052741"/>
    <w:rsid w:val="00055A3F"/>
    <w:rsid w:val="00057171"/>
    <w:rsid w:val="000656DB"/>
    <w:rsid w:val="00065725"/>
    <w:rsid w:val="00065C78"/>
    <w:rsid w:val="00075CAE"/>
    <w:rsid w:val="00083D91"/>
    <w:rsid w:val="000847DD"/>
    <w:rsid w:val="00085282"/>
    <w:rsid w:val="00085DB4"/>
    <w:rsid w:val="00087EAC"/>
    <w:rsid w:val="000903FD"/>
    <w:rsid w:val="0009163D"/>
    <w:rsid w:val="0009312A"/>
    <w:rsid w:val="000950B2"/>
    <w:rsid w:val="00096F02"/>
    <w:rsid w:val="00097123"/>
    <w:rsid w:val="000A1212"/>
    <w:rsid w:val="000A589B"/>
    <w:rsid w:val="000B1EBA"/>
    <w:rsid w:val="000B5DC7"/>
    <w:rsid w:val="000B7A7D"/>
    <w:rsid w:val="000B7B04"/>
    <w:rsid w:val="000C01F0"/>
    <w:rsid w:val="000C0A29"/>
    <w:rsid w:val="000C10CA"/>
    <w:rsid w:val="000C10E6"/>
    <w:rsid w:val="000C3E93"/>
    <w:rsid w:val="000C67E5"/>
    <w:rsid w:val="000C77BE"/>
    <w:rsid w:val="000D06F4"/>
    <w:rsid w:val="000D325B"/>
    <w:rsid w:val="000D33AC"/>
    <w:rsid w:val="000D5C4F"/>
    <w:rsid w:val="000E01F8"/>
    <w:rsid w:val="000E4C7A"/>
    <w:rsid w:val="000F341C"/>
    <w:rsid w:val="000F7133"/>
    <w:rsid w:val="001024FE"/>
    <w:rsid w:val="00102C76"/>
    <w:rsid w:val="0010670E"/>
    <w:rsid w:val="00107EA8"/>
    <w:rsid w:val="001133B2"/>
    <w:rsid w:val="00114388"/>
    <w:rsid w:val="00115C8F"/>
    <w:rsid w:val="001163C4"/>
    <w:rsid w:val="001165D1"/>
    <w:rsid w:val="001174A0"/>
    <w:rsid w:val="001205E7"/>
    <w:rsid w:val="00121EC2"/>
    <w:rsid w:val="001240FB"/>
    <w:rsid w:val="00124203"/>
    <w:rsid w:val="001243CD"/>
    <w:rsid w:val="001244E0"/>
    <w:rsid w:val="00127834"/>
    <w:rsid w:val="00140F8A"/>
    <w:rsid w:val="00143116"/>
    <w:rsid w:val="0014342E"/>
    <w:rsid w:val="00151344"/>
    <w:rsid w:val="00152894"/>
    <w:rsid w:val="0015319E"/>
    <w:rsid w:val="001547D7"/>
    <w:rsid w:val="00156335"/>
    <w:rsid w:val="001563E0"/>
    <w:rsid w:val="0015740F"/>
    <w:rsid w:val="001603D5"/>
    <w:rsid w:val="001674B0"/>
    <w:rsid w:val="001718A1"/>
    <w:rsid w:val="00173EBF"/>
    <w:rsid w:val="00175F98"/>
    <w:rsid w:val="00176E24"/>
    <w:rsid w:val="001775D4"/>
    <w:rsid w:val="00177D94"/>
    <w:rsid w:val="00181AD9"/>
    <w:rsid w:val="00182C5E"/>
    <w:rsid w:val="001836BC"/>
    <w:rsid w:val="001863C9"/>
    <w:rsid w:val="00186529"/>
    <w:rsid w:val="001870E2"/>
    <w:rsid w:val="00193825"/>
    <w:rsid w:val="001A33E0"/>
    <w:rsid w:val="001A75FF"/>
    <w:rsid w:val="001B2E26"/>
    <w:rsid w:val="001B576F"/>
    <w:rsid w:val="001B6DAB"/>
    <w:rsid w:val="001B7DD1"/>
    <w:rsid w:val="001C0FA4"/>
    <w:rsid w:val="001C2A19"/>
    <w:rsid w:val="001C3BE0"/>
    <w:rsid w:val="001C4EB6"/>
    <w:rsid w:val="001C4F7B"/>
    <w:rsid w:val="001C759F"/>
    <w:rsid w:val="001C7BFF"/>
    <w:rsid w:val="001D1788"/>
    <w:rsid w:val="001D74D3"/>
    <w:rsid w:val="001D7757"/>
    <w:rsid w:val="001D7D5D"/>
    <w:rsid w:val="001E2CD4"/>
    <w:rsid w:val="001E32F2"/>
    <w:rsid w:val="001F220A"/>
    <w:rsid w:val="001F3F51"/>
    <w:rsid w:val="002002D2"/>
    <w:rsid w:val="002014ED"/>
    <w:rsid w:val="00203ECB"/>
    <w:rsid w:val="0020582E"/>
    <w:rsid w:val="00206098"/>
    <w:rsid w:val="00212756"/>
    <w:rsid w:val="002130B3"/>
    <w:rsid w:val="00215CF8"/>
    <w:rsid w:val="00225864"/>
    <w:rsid w:val="002337C3"/>
    <w:rsid w:val="00237C8E"/>
    <w:rsid w:val="0024189D"/>
    <w:rsid w:val="002430C0"/>
    <w:rsid w:val="002505BE"/>
    <w:rsid w:val="002532D0"/>
    <w:rsid w:val="00257B77"/>
    <w:rsid w:val="00261155"/>
    <w:rsid w:val="002618F0"/>
    <w:rsid w:val="00265751"/>
    <w:rsid w:val="0026600C"/>
    <w:rsid w:val="00266B1F"/>
    <w:rsid w:val="00266BE8"/>
    <w:rsid w:val="002675CD"/>
    <w:rsid w:val="00270C38"/>
    <w:rsid w:val="00272838"/>
    <w:rsid w:val="00273226"/>
    <w:rsid w:val="00273478"/>
    <w:rsid w:val="00273E76"/>
    <w:rsid w:val="002829F2"/>
    <w:rsid w:val="002829F3"/>
    <w:rsid w:val="00286193"/>
    <w:rsid w:val="00287445"/>
    <w:rsid w:val="00290285"/>
    <w:rsid w:val="00291D8B"/>
    <w:rsid w:val="00292656"/>
    <w:rsid w:val="00296161"/>
    <w:rsid w:val="002A3FFA"/>
    <w:rsid w:val="002B14C1"/>
    <w:rsid w:val="002C2C18"/>
    <w:rsid w:val="002C5872"/>
    <w:rsid w:val="002C5916"/>
    <w:rsid w:val="002C74B3"/>
    <w:rsid w:val="002D09E7"/>
    <w:rsid w:val="002D1708"/>
    <w:rsid w:val="002E10D1"/>
    <w:rsid w:val="002F0611"/>
    <w:rsid w:val="0030582E"/>
    <w:rsid w:val="0032119E"/>
    <w:rsid w:val="00324224"/>
    <w:rsid w:val="00325DCA"/>
    <w:rsid w:val="003276B7"/>
    <w:rsid w:val="0033141C"/>
    <w:rsid w:val="0033160A"/>
    <w:rsid w:val="00347A93"/>
    <w:rsid w:val="00351EB0"/>
    <w:rsid w:val="00355ABF"/>
    <w:rsid w:val="00360479"/>
    <w:rsid w:val="003615F7"/>
    <w:rsid w:val="0036235B"/>
    <w:rsid w:val="003673D4"/>
    <w:rsid w:val="00374C84"/>
    <w:rsid w:val="00381D7F"/>
    <w:rsid w:val="00386FA3"/>
    <w:rsid w:val="00387176"/>
    <w:rsid w:val="00394655"/>
    <w:rsid w:val="0039481F"/>
    <w:rsid w:val="0039597E"/>
    <w:rsid w:val="00396ACD"/>
    <w:rsid w:val="00396B38"/>
    <w:rsid w:val="00397EC7"/>
    <w:rsid w:val="003A01A1"/>
    <w:rsid w:val="003B48D0"/>
    <w:rsid w:val="003B4A14"/>
    <w:rsid w:val="003B6C3B"/>
    <w:rsid w:val="003B74DD"/>
    <w:rsid w:val="003C2B1C"/>
    <w:rsid w:val="003C38A1"/>
    <w:rsid w:val="003D4A4C"/>
    <w:rsid w:val="003E121D"/>
    <w:rsid w:val="003E689D"/>
    <w:rsid w:val="003E77F2"/>
    <w:rsid w:val="003F2CC7"/>
    <w:rsid w:val="003F71CB"/>
    <w:rsid w:val="0040759A"/>
    <w:rsid w:val="00411957"/>
    <w:rsid w:val="00415F97"/>
    <w:rsid w:val="004216A9"/>
    <w:rsid w:val="0042451F"/>
    <w:rsid w:val="004250F4"/>
    <w:rsid w:val="004251E6"/>
    <w:rsid w:val="00425A89"/>
    <w:rsid w:val="00426891"/>
    <w:rsid w:val="0043747E"/>
    <w:rsid w:val="00437AA5"/>
    <w:rsid w:val="00437C8A"/>
    <w:rsid w:val="004465E0"/>
    <w:rsid w:val="0045222D"/>
    <w:rsid w:val="004546BE"/>
    <w:rsid w:val="00456B8D"/>
    <w:rsid w:val="00457C0D"/>
    <w:rsid w:val="0046123B"/>
    <w:rsid w:val="00461EAC"/>
    <w:rsid w:val="00462FD8"/>
    <w:rsid w:val="00471311"/>
    <w:rsid w:val="00471503"/>
    <w:rsid w:val="0047423B"/>
    <w:rsid w:val="004761D1"/>
    <w:rsid w:val="00477047"/>
    <w:rsid w:val="00477B0E"/>
    <w:rsid w:val="004827C0"/>
    <w:rsid w:val="004828C2"/>
    <w:rsid w:val="00485FBC"/>
    <w:rsid w:val="00491757"/>
    <w:rsid w:val="00492396"/>
    <w:rsid w:val="004959D0"/>
    <w:rsid w:val="004965D5"/>
    <w:rsid w:val="004A1C15"/>
    <w:rsid w:val="004A2B94"/>
    <w:rsid w:val="004B0FA6"/>
    <w:rsid w:val="004B5AB4"/>
    <w:rsid w:val="004B5B95"/>
    <w:rsid w:val="004B6534"/>
    <w:rsid w:val="004B715C"/>
    <w:rsid w:val="004C32DE"/>
    <w:rsid w:val="004C64C1"/>
    <w:rsid w:val="004C7497"/>
    <w:rsid w:val="004C78F5"/>
    <w:rsid w:val="004C7D23"/>
    <w:rsid w:val="004D44C0"/>
    <w:rsid w:val="004D6FAB"/>
    <w:rsid w:val="004D7068"/>
    <w:rsid w:val="004D7B12"/>
    <w:rsid w:val="004D7F00"/>
    <w:rsid w:val="004E19F9"/>
    <w:rsid w:val="004E322B"/>
    <w:rsid w:val="004E4F61"/>
    <w:rsid w:val="004E7499"/>
    <w:rsid w:val="004E762D"/>
    <w:rsid w:val="004F54B7"/>
    <w:rsid w:val="004F691B"/>
    <w:rsid w:val="00500FF0"/>
    <w:rsid w:val="00503CBF"/>
    <w:rsid w:val="005153CD"/>
    <w:rsid w:val="00516110"/>
    <w:rsid w:val="00516131"/>
    <w:rsid w:val="005164D4"/>
    <w:rsid w:val="00517205"/>
    <w:rsid w:val="00521395"/>
    <w:rsid w:val="00523626"/>
    <w:rsid w:val="00526DAE"/>
    <w:rsid w:val="00530647"/>
    <w:rsid w:val="0053106F"/>
    <w:rsid w:val="00531585"/>
    <w:rsid w:val="00540581"/>
    <w:rsid w:val="00542487"/>
    <w:rsid w:val="005446FC"/>
    <w:rsid w:val="005455C9"/>
    <w:rsid w:val="00545A10"/>
    <w:rsid w:val="00545A76"/>
    <w:rsid w:val="0054653B"/>
    <w:rsid w:val="00551DCB"/>
    <w:rsid w:val="00555D62"/>
    <w:rsid w:val="00557302"/>
    <w:rsid w:val="005615F3"/>
    <w:rsid w:val="00564311"/>
    <w:rsid w:val="00565D74"/>
    <w:rsid w:val="005750EC"/>
    <w:rsid w:val="005779D1"/>
    <w:rsid w:val="00582810"/>
    <w:rsid w:val="00586149"/>
    <w:rsid w:val="00586FF2"/>
    <w:rsid w:val="00587D49"/>
    <w:rsid w:val="00587E09"/>
    <w:rsid w:val="00590EA5"/>
    <w:rsid w:val="005941EE"/>
    <w:rsid w:val="00594B49"/>
    <w:rsid w:val="00594D85"/>
    <w:rsid w:val="00595486"/>
    <w:rsid w:val="00595540"/>
    <w:rsid w:val="00595EC5"/>
    <w:rsid w:val="005A4479"/>
    <w:rsid w:val="005B5FA6"/>
    <w:rsid w:val="005B7169"/>
    <w:rsid w:val="005B77DD"/>
    <w:rsid w:val="005C1F74"/>
    <w:rsid w:val="005C20F0"/>
    <w:rsid w:val="005D69C4"/>
    <w:rsid w:val="005E2D8B"/>
    <w:rsid w:val="005E468E"/>
    <w:rsid w:val="005F3D71"/>
    <w:rsid w:val="005F4F83"/>
    <w:rsid w:val="0060109C"/>
    <w:rsid w:val="0060260E"/>
    <w:rsid w:val="00603382"/>
    <w:rsid w:val="00610CF2"/>
    <w:rsid w:val="0062116C"/>
    <w:rsid w:val="00624C79"/>
    <w:rsid w:val="00632DD8"/>
    <w:rsid w:val="006415F6"/>
    <w:rsid w:val="00643F00"/>
    <w:rsid w:val="0064718F"/>
    <w:rsid w:val="006511DA"/>
    <w:rsid w:val="00655E2C"/>
    <w:rsid w:val="00656427"/>
    <w:rsid w:val="00656D85"/>
    <w:rsid w:val="00663D24"/>
    <w:rsid w:val="0066469A"/>
    <w:rsid w:val="006646BE"/>
    <w:rsid w:val="00664D8B"/>
    <w:rsid w:val="006654AB"/>
    <w:rsid w:val="00666D24"/>
    <w:rsid w:val="00673C3B"/>
    <w:rsid w:val="006808F6"/>
    <w:rsid w:val="00681CB9"/>
    <w:rsid w:val="00681D04"/>
    <w:rsid w:val="00684439"/>
    <w:rsid w:val="00691E06"/>
    <w:rsid w:val="00692784"/>
    <w:rsid w:val="00692F61"/>
    <w:rsid w:val="00696288"/>
    <w:rsid w:val="006A63DF"/>
    <w:rsid w:val="006B2049"/>
    <w:rsid w:val="006B20DB"/>
    <w:rsid w:val="006B458A"/>
    <w:rsid w:val="006B79BD"/>
    <w:rsid w:val="006C0C72"/>
    <w:rsid w:val="006C5753"/>
    <w:rsid w:val="006D374D"/>
    <w:rsid w:val="006D40FB"/>
    <w:rsid w:val="006D594C"/>
    <w:rsid w:val="006E1141"/>
    <w:rsid w:val="006E1D15"/>
    <w:rsid w:val="006E2A0A"/>
    <w:rsid w:val="006F6AF8"/>
    <w:rsid w:val="006F7EFE"/>
    <w:rsid w:val="00704089"/>
    <w:rsid w:val="00710FB0"/>
    <w:rsid w:val="007118D2"/>
    <w:rsid w:val="00713796"/>
    <w:rsid w:val="00716930"/>
    <w:rsid w:val="007215AE"/>
    <w:rsid w:val="00723F43"/>
    <w:rsid w:val="00725451"/>
    <w:rsid w:val="00726A64"/>
    <w:rsid w:val="00733781"/>
    <w:rsid w:val="0073424F"/>
    <w:rsid w:val="00736901"/>
    <w:rsid w:val="007374DE"/>
    <w:rsid w:val="00743D07"/>
    <w:rsid w:val="007467C2"/>
    <w:rsid w:val="00746A83"/>
    <w:rsid w:val="0075251A"/>
    <w:rsid w:val="00752B5B"/>
    <w:rsid w:val="007535ED"/>
    <w:rsid w:val="0075560E"/>
    <w:rsid w:val="00760425"/>
    <w:rsid w:val="007640AC"/>
    <w:rsid w:val="007654D3"/>
    <w:rsid w:val="007676F3"/>
    <w:rsid w:val="00770076"/>
    <w:rsid w:val="0077319C"/>
    <w:rsid w:val="00776C89"/>
    <w:rsid w:val="00781DF7"/>
    <w:rsid w:val="007837B0"/>
    <w:rsid w:val="007937F4"/>
    <w:rsid w:val="00794E61"/>
    <w:rsid w:val="00796C87"/>
    <w:rsid w:val="00796F58"/>
    <w:rsid w:val="007A0B88"/>
    <w:rsid w:val="007A515B"/>
    <w:rsid w:val="007B0392"/>
    <w:rsid w:val="007B109F"/>
    <w:rsid w:val="007B23BD"/>
    <w:rsid w:val="007B7A43"/>
    <w:rsid w:val="007B7DC6"/>
    <w:rsid w:val="007C30AD"/>
    <w:rsid w:val="007C6F12"/>
    <w:rsid w:val="007C76D4"/>
    <w:rsid w:val="007D0861"/>
    <w:rsid w:val="007D0B59"/>
    <w:rsid w:val="007E010B"/>
    <w:rsid w:val="007F37C7"/>
    <w:rsid w:val="007F417B"/>
    <w:rsid w:val="008000B3"/>
    <w:rsid w:val="00800DDC"/>
    <w:rsid w:val="00802FC2"/>
    <w:rsid w:val="0080633F"/>
    <w:rsid w:val="00813B7E"/>
    <w:rsid w:val="00823887"/>
    <w:rsid w:val="00826795"/>
    <w:rsid w:val="00827273"/>
    <w:rsid w:val="00830DC0"/>
    <w:rsid w:val="00832912"/>
    <w:rsid w:val="00832F8F"/>
    <w:rsid w:val="00835984"/>
    <w:rsid w:val="008377FC"/>
    <w:rsid w:val="00844A27"/>
    <w:rsid w:val="0084758B"/>
    <w:rsid w:val="00850C81"/>
    <w:rsid w:val="00853F2A"/>
    <w:rsid w:val="008617BC"/>
    <w:rsid w:val="00862188"/>
    <w:rsid w:val="008632E1"/>
    <w:rsid w:val="00864B63"/>
    <w:rsid w:val="0086550A"/>
    <w:rsid w:val="008661B6"/>
    <w:rsid w:val="008752E4"/>
    <w:rsid w:val="008813B3"/>
    <w:rsid w:val="00882AF0"/>
    <w:rsid w:val="008849C1"/>
    <w:rsid w:val="00885317"/>
    <w:rsid w:val="00887EE3"/>
    <w:rsid w:val="00891B41"/>
    <w:rsid w:val="00891D5F"/>
    <w:rsid w:val="00893B5C"/>
    <w:rsid w:val="00894A26"/>
    <w:rsid w:val="00894CC6"/>
    <w:rsid w:val="00895B69"/>
    <w:rsid w:val="008A1F77"/>
    <w:rsid w:val="008A22A6"/>
    <w:rsid w:val="008A46A9"/>
    <w:rsid w:val="008B0F7B"/>
    <w:rsid w:val="008B72F6"/>
    <w:rsid w:val="008C0AD4"/>
    <w:rsid w:val="008C0F13"/>
    <w:rsid w:val="008C250F"/>
    <w:rsid w:val="008C3266"/>
    <w:rsid w:val="008C5EFE"/>
    <w:rsid w:val="008D5D22"/>
    <w:rsid w:val="008D7032"/>
    <w:rsid w:val="008E2694"/>
    <w:rsid w:val="008E37EA"/>
    <w:rsid w:val="008E560A"/>
    <w:rsid w:val="008F34FB"/>
    <w:rsid w:val="008F65C1"/>
    <w:rsid w:val="00910882"/>
    <w:rsid w:val="00910B56"/>
    <w:rsid w:val="00912F4D"/>
    <w:rsid w:val="00923B1F"/>
    <w:rsid w:val="00925030"/>
    <w:rsid w:val="0092511F"/>
    <w:rsid w:val="00940731"/>
    <w:rsid w:val="00942813"/>
    <w:rsid w:val="00942C16"/>
    <w:rsid w:val="0094511A"/>
    <w:rsid w:val="00946BEF"/>
    <w:rsid w:val="00952767"/>
    <w:rsid w:val="00954218"/>
    <w:rsid w:val="00954230"/>
    <w:rsid w:val="009621D6"/>
    <w:rsid w:val="00963E2B"/>
    <w:rsid w:val="00970BFE"/>
    <w:rsid w:val="00980475"/>
    <w:rsid w:val="00981B4C"/>
    <w:rsid w:val="00990A4F"/>
    <w:rsid w:val="00990E5F"/>
    <w:rsid w:val="00994552"/>
    <w:rsid w:val="009957C5"/>
    <w:rsid w:val="0099794D"/>
    <w:rsid w:val="009A0EFB"/>
    <w:rsid w:val="009A4EBF"/>
    <w:rsid w:val="009A6A4B"/>
    <w:rsid w:val="009B0CD0"/>
    <w:rsid w:val="009B22D6"/>
    <w:rsid w:val="009C20E3"/>
    <w:rsid w:val="009C3F7D"/>
    <w:rsid w:val="009C4290"/>
    <w:rsid w:val="009C4F78"/>
    <w:rsid w:val="009C675E"/>
    <w:rsid w:val="009D53BA"/>
    <w:rsid w:val="009D5B77"/>
    <w:rsid w:val="009D77D3"/>
    <w:rsid w:val="009E0A78"/>
    <w:rsid w:val="009E24D8"/>
    <w:rsid w:val="009E6981"/>
    <w:rsid w:val="009E737C"/>
    <w:rsid w:val="009F0506"/>
    <w:rsid w:val="009F2C48"/>
    <w:rsid w:val="009F2E0E"/>
    <w:rsid w:val="009F596A"/>
    <w:rsid w:val="00A03F3F"/>
    <w:rsid w:val="00A04327"/>
    <w:rsid w:val="00A047B2"/>
    <w:rsid w:val="00A135FF"/>
    <w:rsid w:val="00A16C96"/>
    <w:rsid w:val="00A23695"/>
    <w:rsid w:val="00A35258"/>
    <w:rsid w:val="00A37D42"/>
    <w:rsid w:val="00A4076D"/>
    <w:rsid w:val="00A42D81"/>
    <w:rsid w:val="00A43252"/>
    <w:rsid w:val="00A43FA6"/>
    <w:rsid w:val="00A4453F"/>
    <w:rsid w:val="00A5047E"/>
    <w:rsid w:val="00A508D0"/>
    <w:rsid w:val="00A5115E"/>
    <w:rsid w:val="00A52AD6"/>
    <w:rsid w:val="00A565C7"/>
    <w:rsid w:val="00A633DE"/>
    <w:rsid w:val="00A663F2"/>
    <w:rsid w:val="00A67F22"/>
    <w:rsid w:val="00A7059D"/>
    <w:rsid w:val="00A726F9"/>
    <w:rsid w:val="00A73DF9"/>
    <w:rsid w:val="00A74160"/>
    <w:rsid w:val="00A74283"/>
    <w:rsid w:val="00A7779D"/>
    <w:rsid w:val="00A80C12"/>
    <w:rsid w:val="00A80E15"/>
    <w:rsid w:val="00A80F65"/>
    <w:rsid w:val="00A8322D"/>
    <w:rsid w:val="00A83D0B"/>
    <w:rsid w:val="00A863AC"/>
    <w:rsid w:val="00A92B6D"/>
    <w:rsid w:val="00A938EB"/>
    <w:rsid w:val="00A93A3F"/>
    <w:rsid w:val="00AA1EEE"/>
    <w:rsid w:val="00AA6109"/>
    <w:rsid w:val="00AA688E"/>
    <w:rsid w:val="00AA6A08"/>
    <w:rsid w:val="00AA6EDC"/>
    <w:rsid w:val="00AB1F36"/>
    <w:rsid w:val="00AB2439"/>
    <w:rsid w:val="00AB2E03"/>
    <w:rsid w:val="00AB46BD"/>
    <w:rsid w:val="00AC3FB1"/>
    <w:rsid w:val="00AC6ACD"/>
    <w:rsid w:val="00AC6CCE"/>
    <w:rsid w:val="00AD15A3"/>
    <w:rsid w:val="00AD2F4A"/>
    <w:rsid w:val="00AD6D94"/>
    <w:rsid w:val="00AD6F92"/>
    <w:rsid w:val="00AE00CF"/>
    <w:rsid w:val="00AE0484"/>
    <w:rsid w:val="00AE0C03"/>
    <w:rsid w:val="00AE56EF"/>
    <w:rsid w:val="00AE62FF"/>
    <w:rsid w:val="00AF2099"/>
    <w:rsid w:val="00B04CA2"/>
    <w:rsid w:val="00B10B58"/>
    <w:rsid w:val="00B10EF4"/>
    <w:rsid w:val="00B13690"/>
    <w:rsid w:val="00B152E5"/>
    <w:rsid w:val="00B15916"/>
    <w:rsid w:val="00B16286"/>
    <w:rsid w:val="00B175C6"/>
    <w:rsid w:val="00B17DDF"/>
    <w:rsid w:val="00B24C65"/>
    <w:rsid w:val="00B2631D"/>
    <w:rsid w:val="00B272B1"/>
    <w:rsid w:val="00B27ED6"/>
    <w:rsid w:val="00B32D52"/>
    <w:rsid w:val="00B40426"/>
    <w:rsid w:val="00B42C10"/>
    <w:rsid w:val="00B432CA"/>
    <w:rsid w:val="00B47E95"/>
    <w:rsid w:val="00B50E18"/>
    <w:rsid w:val="00B51616"/>
    <w:rsid w:val="00B52BEE"/>
    <w:rsid w:val="00B54700"/>
    <w:rsid w:val="00B55902"/>
    <w:rsid w:val="00B57D6D"/>
    <w:rsid w:val="00B6410A"/>
    <w:rsid w:val="00B64E78"/>
    <w:rsid w:val="00B719D5"/>
    <w:rsid w:val="00B75E6A"/>
    <w:rsid w:val="00B7705E"/>
    <w:rsid w:val="00B844AB"/>
    <w:rsid w:val="00B853D4"/>
    <w:rsid w:val="00B90339"/>
    <w:rsid w:val="00B9331D"/>
    <w:rsid w:val="00B93DD0"/>
    <w:rsid w:val="00B94739"/>
    <w:rsid w:val="00B956DB"/>
    <w:rsid w:val="00BA0563"/>
    <w:rsid w:val="00BA244A"/>
    <w:rsid w:val="00BA5D09"/>
    <w:rsid w:val="00BB4DC3"/>
    <w:rsid w:val="00BB55E8"/>
    <w:rsid w:val="00BC10AC"/>
    <w:rsid w:val="00BC655C"/>
    <w:rsid w:val="00BC6794"/>
    <w:rsid w:val="00BC6E99"/>
    <w:rsid w:val="00BD0F03"/>
    <w:rsid w:val="00BD14FE"/>
    <w:rsid w:val="00BD2036"/>
    <w:rsid w:val="00BD61B0"/>
    <w:rsid w:val="00BD6E83"/>
    <w:rsid w:val="00BD7D1E"/>
    <w:rsid w:val="00BD7F79"/>
    <w:rsid w:val="00BE0822"/>
    <w:rsid w:val="00BE2019"/>
    <w:rsid w:val="00BE2363"/>
    <w:rsid w:val="00BE31B2"/>
    <w:rsid w:val="00BE329D"/>
    <w:rsid w:val="00BE3648"/>
    <w:rsid w:val="00BF2880"/>
    <w:rsid w:val="00BF2FE2"/>
    <w:rsid w:val="00BF40BD"/>
    <w:rsid w:val="00BF51C4"/>
    <w:rsid w:val="00BF5C66"/>
    <w:rsid w:val="00C01046"/>
    <w:rsid w:val="00C03963"/>
    <w:rsid w:val="00C0584A"/>
    <w:rsid w:val="00C13ADE"/>
    <w:rsid w:val="00C14621"/>
    <w:rsid w:val="00C15254"/>
    <w:rsid w:val="00C1591D"/>
    <w:rsid w:val="00C210C6"/>
    <w:rsid w:val="00C22233"/>
    <w:rsid w:val="00C22258"/>
    <w:rsid w:val="00C3143B"/>
    <w:rsid w:val="00C32FFD"/>
    <w:rsid w:val="00C3731F"/>
    <w:rsid w:val="00C41EFC"/>
    <w:rsid w:val="00C47B16"/>
    <w:rsid w:val="00C5079E"/>
    <w:rsid w:val="00C54388"/>
    <w:rsid w:val="00C54A92"/>
    <w:rsid w:val="00C551D4"/>
    <w:rsid w:val="00C5530E"/>
    <w:rsid w:val="00C57712"/>
    <w:rsid w:val="00C679EB"/>
    <w:rsid w:val="00C7042B"/>
    <w:rsid w:val="00C74450"/>
    <w:rsid w:val="00C825C7"/>
    <w:rsid w:val="00C844F3"/>
    <w:rsid w:val="00C9441D"/>
    <w:rsid w:val="00CA3686"/>
    <w:rsid w:val="00CA6C84"/>
    <w:rsid w:val="00CA6FB5"/>
    <w:rsid w:val="00CA76ED"/>
    <w:rsid w:val="00CB33FC"/>
    <w:rsid w:val="00CB4738"/>
    <w:rsid w:val="00CB57DC"/>
    <w:rsid w:val="00CC06F7"/>
    <w:rsid w:val="00CC3479"/>
    <w:rsid w:val="00CC644B"/>
    <w:rsid w:val="00CC7009"/>
    <w:rsid w:val="00CD1E5C"/>
    <w:rsid w:val="00CD2E5F"/>
    <w:rsid w:val="00CD2FF6"/>
    <w:rsid w:val="00CD441E"/>
    <w:rsid w:val="00CD476A"/>
    <w:rsid w:val="00CE1EA7"/>
    <w:rsid w:val="00CE2AC7"/>
    <w:rsid w:val="00CE38F8"/>
    <w:rsid w:val="00CE6B38"/>
    <w:rsid w:val="00CF0339"/>
    <w:rsid w:val="00CF4C50"/>
    <w:rsid w:val="00D0437A"/>
    <w:rsid w:val="00D04925"/>
    <w:rsid w:val="00D14A9E"/>
    <w:rsid w:val="00D14F0F"/>
    <w:rsid w:val="00D15C7A"/>
    <w:rsid w:val="00D176AB"/>
    <w:rsid w:val="00D178FB"/>
    <w:rsid w:val="00D36CCA"/>
    <w:rsid w:val="00D40985"/>
    <w:rsid w:val="00D44D9E"/>
    <w:rsid w:val="00D4726D"/>
    <w:rsid w:val="00D523B0"/>
    <w:rsid w:val="00D52AAA"/>
    <w:rsid w:val="00D54F8C"/>
    <w:rsid w:val="00D562B8"/>
    <w:rsid w:val="00D56842"/>
    <w:rsid w:val="00D60740"/>
    <w:rsid w:val="00D6097B"/>
    <w:rsid w:val="00D60FD4"/>
    <w:rsid w:val="00D61E65"/>
    <w:rsid w:val="00D6387D"/>
    <w:rsid w:val="00D7203B"/>
    <w:rsid w:val="00D73435"/>
    <w:rsid w:val="00D758F4"/>
    <w:rsid w:val="00D76043"/>
    <w:rsid w:val="00D80FE7"/>
    <w:rsid w:val="00D81B03"/>
    <w:rsid w:val="00D82041"/>
    <w:rsid w:val="00D936BB"/>
    <w:rsid w:val="00D97E94"/>
    <w:rsid w:val="00DA0CA9"/>
    <w:rsid w:val="00DA0F19"/>
    <w:rsid w:val="00DA2C48"/>
    <w:rsid w:val="00DA4010"/>
    <w:rsid w:val="00DA5633"/>
    <w:rsid w:val="00DA6430"/>
    <w:rsid w:val="00DA6F4B"/>
    <w:rsid w:val="00DB4AAC"/>
    <w:rsid w:val="00DB4B20"/>
    <w:rsid w:val="00DB4B79"/>
    <w:rsid w:val="00DB4BE1"/>
    <w:rsid w:val="00DB6AF0"/>
    <w:rsid w:val="00DC39AC"/>
    <w:rsid w:val="00DC4761"/>
    <w:rsid w:val="00DC538A"/>
    <w:rsid w:val="00DD1070"/>
    <w:rsid w:val="00DD4951"/>
    <w:rsid w:val="00DE0690"/>
    <w:rsid w:val="00DE6AC0"/>
    <w:rsid w:val="00DE77A1"/>
    <w:rsid w:val="00DF168B"/>
    <w:rsid w:val="00DF1A88"/>
    <w:rsid w:val="00DF2729"/>
    <w:rsid w:val="00DF2E45"/>
    <w:rsid w:val="00DF37C5"/>
    <w:rsid w:val="00DF4DD6"/>
    <w:rsid w:val="00E0452C"/>
    <w:rsid w:val="00E05FC1"/>
    <w:rsid w:val="00E07235"/>
    <w:rsid w:val="00E07DBE"/>
    <w:rsid w:val="00E12419"/>
    <w:rsid w:val="00E13720"/>
    <w:rsid w:val="00E14997"/>
    <w:rsid w:val="00E17E12"/>
    <w:rsid w:val="00E221D7"/>
    <w:rsid w:val="00E22427"/>
    <w:rsid w:val="00E2297B"/>
    <w:rsid w:val="00E247B2"/>
    <w:rsid w:val="00E279E2"/>
    <w:rsid w:val="00E32D29"/>
    <w:rsid w:val="00E33C9F"/>
    <w:rsid w:val="00E34213"/>
    <w:rsid w:val="00E36D61"/>
    <w:rsid w:val="00E41006"/>
    <w:rsid w:val="00E446C8"/>
    <w:rsid w:val="00E5663E"/>
    <w:rsid w:val="00E618F7"/>
    <w:rsid w:val="00E6341B"/>
    <w:rsid w:val="00E63437"/>
    <w:rsid w:val="00E678B6"/>
    <w:rsid w:val="00E72A45"/>
    <w:rsid w:val="00E76B69"/>
    <w:rsid w:val="00E80496"/>
    <w:rsid w:val="00E81BC1"/>
    <w:rsid w:val="00E84710"/>
    <w:rsid w:val="00E862C9"/>
    <w:rsid w:val="00E93A8C"/>
    <w:rsid w:val="00E94FF6"/>
    <w:rsid w:val="00E96270"/>
    <w:rsid w:val="00E979AB"/>
    <w:rsid w:val="00E97C03"/>
    <w:rsid w:val="00E97C4A"/>
    <w:rsid w:val="00EA3F67"/>
    <w:rsid w:val="00EA4AAA"/>
    <w:rsid w:val="00EA6249"/>
    <w:rsid w:val="00EB2ED9"/>
    <w:rsid w:val="00EB33CE"/>
    <w:rsid w:val="00EB430D"/>
    <w:rsid w:val="00EB4562"/>
    <w:rsid w:val="00EB63DB"/>
    <w:rsid w:val="00EC0792"/>
    <w:rsid w:val="00EC092A"/>
    <w:rsid w:val="00EC39BC"/>
    <w:rsid w:val="00EC7A83"/>
    <w:rsid w:val="00ED012D"/>
    <w:rsid w:val="00ED0356"/>
    <w:rsid w:val="00ED1F4A"/>
    <w:rsid w:val="00ED7D40"/>
    <w:rsid w:val="00EE140B"/>
    <w:rsid w:val="00EE3DC7"/>
    <w:rsid w:val="00EE7802"/>
    <w:rsid w:val="00EF02DD"/>
    <w:rsid w:val="00EF0445"/>
    <w:rsid w:val="00EF0947"/>
    <w:rsid w:val="00EF0FCE"/>
    <w:rsid w:val="00EF16DE"/>
    <w:rsid w:val="00EF1E19"/>
    <w:rsid w:val="00EF52CF"/>
    <w:rsid w:val="00F000EA"/>
    <w:rsid w:val="00F0219E"/>
    <w:rsid w:val="00F02B34"/>
    <w:rsid w:val="00F04594"/>
    <w:rsid w:val="00F051FC"/>
    <w:rsid w:val="00F104CF"/>
    <w:rsid w:val="00F1085A"/>
    <w:rsid w:val="00F129FD"/>
    <w:rsid w:val="00F13921"/>
    <w:rsid w:val="00F13EF6"/>
    <w:rsid w:val="00F236DF"/>
    <w:rsid w:val="00F35DDC"/>
    <w:rsid w:val="00F36DC5"/>
    <w:rsid w:val="00F379C8"/>
    <w:rsid w:val="00F4177B"/>
    <w:rsid w:val="00F4199D"/>
    <w:rsid w:val="00F44FDC"/>
    <w:rsid w:val="00F46EAF"/>
    <w:rsid w:val="00F50DA4"/>
    <w:rsid w:val="00F52E04"/>
    <w:rsid w:val="00F5451A"/>
    <w:rsid w:val="00F55ACF"/>
    <w:rsid w:val="00F60853"/>
    <w:rsid w:val="00F61C54"/>
    <w:rsid w:val="00F623D5"/>
    <w:rsid w:val="00F6549A"/>
    <w:rsid w:val="00F704E8"/>
    <w:rsid w:val="00F70D56"/>
    <w:rsid w:val="00F7340D"/>
    <w:rsid w:val="00F76750"/>
    <w:rsid w:val="00F770C9"/>
    <w:rsid w:val="00F77652"/>
    <w:rsid w:val="00F779D1"/>
    <w:rsid w:val="00F8141C"/>
    <w:rsid w:val="00F83A0D"/>
    <w:rsid w:val="00F86826"/>
    <w:rsid w:val="00F92A02"/>
    <w:rsid w:val="00F92CB6"/>
    <w:rsid w:val="00F968C0"/>
    <w:rsid w:val="00FA094E"/>
    <w:rsid w:val="00FA1DD4"/>
    <w:rsid w:val="00FA47CC"/>
    <w:rsid w:val="00FA7B44"/>
    <w:rsid w:val="00FB2DF6"/>
    <w:rsid w:val="00FB6BB8"/>
    <w:rsid w:val="00FB7822"/>
    <w:rsid w:val="00FC2396"/>
    <w:rsid w:val="00FC786C"/>
    <w:rsid w:val="00FC7979"/>
    <w:rsid w:val="00FC7E09"/>
    <w:rsid w:val="00FD29BD"/>
    <w:rsid w:val="00FD6145"/>
    <w:rsid w:val="00FD6148"/>
    <w:rsid w:val="00FD70F3"/>
    <w:rsid w:val="00FE1AF9"/>
    <w:rsid w:val="00FE61D8"/>
    <w:rsid w:val="00FF5196"/>
    <w:rsid w:val="00FF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0337"/>
    <o:shapelayout v:ext="edit">
      <o:idmap v:ext="edit" data="1"/>
    </o:shapelayout>
  </w:shapeDefaults>
  <w:decimalSymbol w:val="."/>
  <w:listSeparator w:val=","/>
  <w14:docId w14:val="5A5B6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0"/>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B47E95"/>
    <w:pPr>
      <w:numPr>
        <w:numId w:val="1"/>
      </w:numPr>
    </w:pPr>
    <w:rPr>
      <w:rFonts w:eastAsia="Times New Roman"/>
      <w:lang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B47E95"/>
    <w:pPr>
      <w:spacing w:before="0" w:after="160" w:line="259" w:lineRule="auto"/>
      <w:ind w:left="720"/>
      <w:contextualSpacing/>
      <w:jc w:val="left"/>
    </w:pPr>
    <w:rPr>
      <w:rFonts w:asciiTheme="minorHAnsi" w:hAnsiTheme="minorHAnsi" w:cstheme="minorBidi"/>
      <w:sz w:val="22"/>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B47E95"/>
    <w:rPr>
      <w:lang w:val="en-GB"/>
    </w:rPr>
  </w:style>
  <w:style w:type="paragraph" w:styleId="ListBullet2">
    <w:name w:val="List Bullet 2"/>
    <w:basedOn w:val="Normal"/>
    <w:uiPriority w:val="99"/>
    <w:semiHidden/>
    <w:unhideWhenUsed/>
    <w:rsid w:val="00C3143B"/>
    <w:pPr>
      <w:numPr>
        <w:numId w:val="2"/>
      </w:numPr>
      <w:contextualSpacing/>
    </w:pPr>
  </w:style>
  <w:style w:type="paragraph" w:styleId="ListBullet3">
    <w:name w:val="List Bullet 3"/>
    <w:basedOn w:val="Normal"/>
    <w:uiPriority w:val="99"/>
    <w:semiHidden/>
    <w:unhideWhenUsed/>
    <w:rsid w:val="00C3143B"/>
    <w:pPr>
      <w:numPr>
        <w:numId w:val="3"/>
      </w:numPr>
      <w:contextualSpacing/>
    </w:pPr>
  </w:style>
  <w:style w:type="paragraph" w:styleId="ListBullet4">
    <w:name w:val="List Bullet 4"/>
    <w:basedOn w:val="Normal"/>
    <w:uiPriority w:val="99"/>
    <w:semiHidden/>
    <w:unhideWhenUsed/>
    <w:rsid w:val="00C3143B"/>
    <w:pPr>
      <w:numPr>
        <w:numId w:val="4"/>
      </w:numPr>
      <w:contextualSpacing/>
    </w:pPr>
  </w:style>
  <w:style w:type="paragraph" w:styleId="Caption">
    <w:name w:val="caption"/>
    <w:basedOn w:val="Normal"/>
    <w:next w:val="Normal"/>
    <w:uiPriority w:val="35"/>
    <w:semiHidden/>
    <w:unhideWhenUsed/>
    <w:qFormat/>
    <w:rsid w:val="00A726F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A726F9"/>
    <w:pPr>
      <w:spacing w:after="0"/>
    </w:pPr>
  </w:style>
  <w:style w:type="paragraph" w:styleId="ListNumber">
    <w:name w:val="List Number"/>
    <w:basedOn w:val="Normal"/>
    <w:uiPriority w:val="99"/>
    <w:semiHidden/>
    <w:unhideWhenUsed/>
    <w:rsid w:val="00A726F9"/>
    <w:pPr>
      <w:numPr>
        <w:numId w:val="5"/>
      </w:numPr>
      <w:contextualSpacing/>
    </w:pPr>
  </w:style>
  <w:style w:type="paragraph" w:styleId="ListNumber2">
    <w:name w:val="List Number 2"/>
    <w:basedOn w:val="Normal"/>
    <w:uiPriority w:val="99"/>
    <w:semiHidden/>
    <w:unhideWhenUsed/>
    <w:rsid w:val="00A726F9"/>
    <w:pPr>
      <w:numPr>
        <w:numId w:val="6"/>
      </w:numPr>
      <w:contextualSpacing/>
    </w:pPr>
  </w:style>
  <w:style w:type="paragraph" w:styleId="ListNumber3">
    <w:name w:val="List Number 3"/>
    <w:basedOn w:val="Normal"/>
    <w:uiPriority w:val="99"/>
    <w:semiHidden/>
    <w:unhideWhenUsed/>
    <w:rsid w:val="00A726F9"/>
    <w:pPr>
      <w:numPr>
        <w:numId w:val="7"/>
      </w:numPr>
      <w:contextualSpacing/>
    </w:pPr>
  </w:style>
  <w:style w:type="paragraph" w:styleId="ListNumber4">
    <w:name w:val="List Number 4"/>
    <w:basedOn w:val="Normal"/>
    <w:uiPriority w:val="99"/>
    <w:semiHidden/>
    <w:unhideWhenUsed/>
    <w:rsid w:val="00A726F9"/>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83D0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D0B"/>
    <w:rPr>
      <w:rFonts w:ascii="Segoe UI" w:hAnsi="Segoe UI" w:cs="Segoe UI"/>
      <w:sz w:val="18"/>
      <w:szCs w:val="18"/>
      <w:lang w:val="en-GB"/>
    </w:rPr>
  </w:style>
  <w:style w:type="paragraph" w:styleId="Revision">
    <w:name w:val="Revision"/>
    <w:hidden/>
    <w:uiPriority w:val="99"/>
    <w:semiHidden/>
    <w:rsid w:val="00A83D0B"/>
    <w:pPr>
      <w:spacing w:after="0" w:line="240" w:lineRule="auto"/>
    </w:pPr>
    <w:rPr>
      <w:rFonts w:ascii="Times New Roman" w:hAnsi="Times New Roman" w:cs="Times New Roman"/>
      <w:sz w:val="24"/>
      <w:lang w:val="en-GB"/>
    </w:rPr>
  </w:style>
  <w:style w:type="paragraph" w:styleId="CommentSubject">
    <w:name w:val="annotation subject"/>
    <w:basedOn w:val="CommentText"/>
    <w:next w:val="CommentText"/>
    <w:link w:val="CommentSubjectChar"/>
    <w:uiPriority w:val="99"/>
    <w:semiHidden/>
    <w:unhideWhenUsed/>
    <w:rsid w:val="004E762D"/>
    <w:rPr>
      <w:b/>
      <w:bCs/>
    </w:rPr>
  </w:style>
  <w:style w:type="character" w:customStyle="1" w:styleId="CommentSubjectChar">
    <w:name w:val="Comment Subject Char"/>
    <w:basedOn w:val="CommentTextChar"/>
    <w:link w:val="CommentSubject"/>
    <w:uiPriority w:val="99"/>
    <w:semiHidden/>
    <w:rsid w:val="004E762D"/>
    <w:rPr>
      <w:rFonts w:ascii="Times New Roman" w:hAnsi="Times New Roman" w:cs="Times New Roman"/>
      <w:b/>
      <w:bCs/>
      <w:sz w:val="20"/>
      <w:szCs w:val="20"/>
      <w:lang w:val="en-GB"/>
    </w:rPr>
  </w:style>
  <w:style w:type="paragraph" w:customStyle="1" w:styleId="Ii">
    <w:name w:val="I(i)"/>
    <w:basedOn w:val="Point0letter"/>
    <w:rsid w:val="00291D8B"/>
    <w:rPr>
      <w:lang w:eastAsia="en-GB"/>
    </w:rPr>
  </w:style>
  <w:style w:type="character" w:styleId="Hyperlink">
    <w:name w:val="Hyperlink"/>
    <w:basedOn w:val="DefaultParagraphFont"/>
    <w:uiPriority w:val="99"/>
    <w:unhideWhenUsed/>
    <w:rsid w:val="00F13EF6"/>
    <w:rPr>
      <w:color w:val="0000FF" w:themeColor="hyperlink"/>
      <w:u w:val="single"/>
    </w:rPr>
  </w:style>
  <w:style w:type="paragraph" w:customStyle="1" w:styleId="CM1">
    <w:name w:val="CM1"/>
    <w:basedOn w:val="Normal"/>
    <w:next w:val="Normal"/>
    <w:uiPriority w:val="99"/>
    <w:rsid w:val="008000B3"/>
    <w:pPr>
      <w:autoSpaceDE w:val="0"/>
      <w:autoSpaceDN w:val="0"/>
      <w:adjustRightInd w:val="0"/>
      <w:spacing w:before="0" w:after="0"/>
      <w:jc w:val="left"/>
    </w:pPr>
    <w:rPr>
      <w:szCs w:val="24"/>
    </w:rPr>
  </w:style>
  <w:style w:type="paragraph" w:customStyle="1" w:styleId="CM3">
    <w:name w:val="CM3"/>
    <w:basedOn w:val="Normal"/>
    <w:next w:val="Normal"/>
    <w:uiPriority w:val="99"/>
    <w:rsid w:val="008000B3"/>
    <w:pPr>
      <w:autoSpaceDE w:val="0"/>
      <w:autoSpaceDN w:val="0"/>
      <w:adjustRightInd w:val="0"/>
      <w:spacing w:before="0" w:after="0"/>
      <w:jc w:val="left"/>
    </w:pPr>
    <w:rPr>
      <w:szCs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3"/>
      </w:numPr>
    </w:pPr>
  </w:style>
  <w:style w:type="paragraph" w:customStyle="1" w:styleId="Tiret1">
    <w:name w:val="Tiret 1"/>
    <w:basedOn w:val="Point1"/>
    <w:pPr>
      <w:numPr>
        <w:numId w:val="14"/>
      </w:numPr>
    </w:pPr>
  </w:style>
  <w:style w:type="paragraph" w:customStyle="1" w:styleId="Tiret2">
    <w:name w:val="Tiret 2"/>
    <w:basedOn w:val="Point2"/>
    <w:pPr>
      <w:numPr>
        <w:numId w:val="15"/>
      </w:numPr>
    </w:pPr>
  </w:style>
  <w:style w:type="paragraph" w:customStyle="1" w:styleId="Tiret3">
    <w:name w:val="Tiret 3"/>
    <w:basedOn w:val="Point3"/>
    <w:pPr>
      <w:numPr>
        <w:numId w:val="16"/>
      </w:numPr>
    </w:pPr>
  </w:style>
  <w:style w:type="paragraph" w:customStyle="1" w:styleId="Tiret4">
    <w:name w:val="Tiret 4"/>
    <w:basedOn w:val="Point4"/>
    <w:pPr>
      <w:numPr>
        <w:numId w:val="17"/>
      </w:numPr>
    </w:pPr>
  </w:style>
  <w:style w:type="paragraph" w:customStyle="1" w:styleId="Tiret5">
    <w:name w:val="Tiret 5"/>
    <w:basedOn w:val="Point5"/>
    <w:pPr>
      <w:numPr>
        <w:numId w:val="1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9"/>
      </w:numPr>
    </w:pPr>
  </w:style>
  <w:style w:type="paragraph" w:customStyle="1" w:styleId="NumPar2">
    <w:name w:val="NumPar 2"/>
    <w:basedOn w:val="Normal"/>
    <w:next w:val="Text1"/>
    <w:pPr>
      <w:numPr>
        <w:ilvl w:val="1"/>
        <w:numId w:val="19"/>
      </w:numPr>
    </w:pPr>
  </w:style>
  <w:style w:type="paragraph" w:customStyle="1" w:styleId="NumPar3">
    <w:name w:val="NumPar 3"/>
    <w:basedOn w:val="Normal"/>
    <w:next w:val="Text1"/>
    <w:pPr>
      <w:numPr>
        <w:ilvl w:val="2"/>
        <w:numId w:val="19"/>
      </w:numPr>
    </w:pPr>
  </w:style>
  <w:style w:type="paragraph" w:customStyle="1" w:styleId="NumPar4">
    <w:name w:val="NumPar 4"/>
    <w:basedOn w:val="Normal"/>
    <w:next w:val="Text1"/>
    <w:pPr>
      <w:numPr>
        <w:ilvl w:val="3"/>
        <w:numId w:val="19"/>
      </w:numPr>
    </w:pPr>
  </w:style>
  <w:style w:type="paragraph" w:customStyle="1" w:styleId="NumPar5">
    <w:name w:val="NumPar 5"/>
    <w:basedOn w:val="Normal"/>
    <w:next w:val="Text2"/>
    <w:pPr>
      <w:numPr>
        <w:ilvl w:val="4"/>
        <w:numId w:val="19"/>
      </w:numPr>
    </w:pPr>
  </w:style>
  <w:style w:type="paragraph" w:customStyle="1" w:styleId="NumPar6">
    <w:name w:val="NumPar 6"/>
    <w:basedOn w:val="Normal"/>
    <w:next w:val="Text2"/>
    <w:pPr>
      <w:numPr>
        <w:ilvl w:val="5"/>
        <w:numId w:val="19"/>
      </w:numPr>
    </w:pPr>
  </w:style>
  <w:style w:type="paragraph" w:customStyle="1" w:styleId="NumPar7">
    <w:name w:val="NumPar 7"/>
    <w:basedOn w:val="Normal"/>
    <w:next w:val="Text2"/>
    <w:pPr>
      <w:numPr>
        <w:ilvl w:val="6"/>
        <w:numId w:val="1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uiPriority w:val="99"/>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1"/>
      </w:numPr>
    </w:pPr>
  </w:style>
  <w:style w:type="paragraph" w:customStyle="1" w:styleId="Point1number">
    <w:name w:val="Point 1 (number)"/>
    <w:basedOn w:val="Normal"/>
    <w:pPr>
      <w:numPr>
        <w:ilvl w:val="2"/>
        <w:numId w:val="21"/>
      </w:numPr>
    </w:pPr>
  </w:style>
  <w:style w:type="paragraph" w:customStyle="1" w:styleId="Point2number">
    <w:name w:val="Point 2 (number)"/>
    <w:basedOn w:val="Normal"/>
    <w:pPr>
      <w:numPr>
        <w:ilvl w:val="4"/>
        <w:numId w:val="21"/>
      </w:numPr>
    </w:pPr>
  </w:style>
  <w:style w:type="paragraph" w:customStyle="1" w:styleId="Point3number">
    <w:name w:val="Point 3 (number)"/>
    <w:basedOn w:val="Normal"/>
    <w:pPr>
      <w:numPr>
        <w:ilvl w:val="6"/>
        <w:numId w:val="21"/>
      </w:numPr>
    </w:pPr>
  </w:style>
  <w:style w:type="paragraph" w:customStyle="1" w:styleId="Point0letter">
    <w:name w:val="Point 0 (letter)"/>
    <w:basedOn w:val="Normal"/>
    <w:pPr>
      <w:numPr>
        <w:ilvl w:val="1"/>
        <w:numId w:val="21"/>
      </w:numPr>
    </w:pPr>
  </w:style>
  <w:style w:type="paragraph" w:customStyle="1" w:styleId="Point1letter">
    <w:name w:val="Point 1 (letter)"/>
    <w:basedOn w:val="Normal"/>
    <w:pPr>
      <w:numPr>
        <w:ilvl w:val="3"/>
        <w:numId w:val="21"/>
      </w:numPr>
    </w:pPr>
  </w:style>
  <w:style w:type="paragraph" w:customStyle="1" w:styleId="Point2letter">
    <w:name w:val="Point 2 (letter)"/>
    <w:basedOn w:val="Normal"/>
    <w:pPr>
      <w:numPr>
        <w:ilvl w:val="5"/>
        <w:numId w:val="21"/>
      </w:numPr>
    </w:pPr>
  </w:style>
  <w:style w:type="paragraph" w:customStyle="1" w:styleId="Point3letter">
    <w:name w:val="Point 3 (letter)"/>
    <w:basedOn w:val="Normal"/>
    <w:pPr>
      <w:numPr>
        <w:ilvl w:val="7"/>
        <w:numId w:val="21"/>
      </w:numPr>
    </w:pPr>
  </w:style>
  <w:style w:type="paragraph" w:customStyle="1" w:styleId="Point4letter">
    <w:name w:val="Point 4 (letter)"/>
    <w:basedOn w:val="Normal"/>
    <w:pPr>
      <w:numPr>
        <w:ilvl w:val="8"/>
        <w:numId w:val="21"/>
      </w:numPr>
    </w:pPr>
  </w:style>
  <w:style w:type="paragraph" w:customStyle="1" w:styleId="Bullet0">
    <w:name w:val="Bullet 0"/>
    <w:basedOn w:val="Normal"/>
    <w:pPr>
      <w:numPr>
        <w:numId w:val="22"/>
      </w:numPr>
    </w:pPr>
  </w:style>
  <w:style w:type="paragraph" w:customStyle="1" w:styleId="Bullet1">
    <w:name w:val="Bullet 1"/>
    <w:basedOn w:val="Normal"/>
    <w:pPr>
      <w:numPr>
        <w:numId w:val="23"/>
      </w:numPr>
    </w:pPr>
  </w:style>
  <w:style w:type="paragraph" w:customStyle="1" w:styleId="Bullet2">
    <w:name w:val="Bullet 2"/>
    <w:basedOn w:val="Normal"/>
    <w:pPr>
      <w:numPr>
        <w:numId w:val="24"/>
      </w:numPr>
    </w:pPr>
  </w:style>
  <w:style w:type="paragraph" w:customStyle="1" w:styleId="Bullet3">
    <w:name w:val="Bullet 3"/>
    <w:basedOn w:val="Normal"/>
    <w:pPr>
      <w:numPr>
        <w:numId w:val="25"/>
      </w:numPr>
    </w:pPr>
  </w:style>
  <w:style w:type="paragraph" w:customStyle="1" w:styleId="Bullet4">
    <w:name w:val="Bullet 4"/>
    <w:basedOn w:val="Normal"/>
    <w:pPr>
      <w:numPr>
        <w:numId w:val="2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Title">
    <w:name w:val="Title"/>
    <w:basedOn w:val="Normal"/>
    <w:next w:val="Normal"/>
    <w:link w:val="TitleChar"/>
    <w:uiPriority w:val="10"/>
    <w:qFormat/>
    <w:rsid w:val="00CF033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339"/>
    <w:rPr>
      <w:rFonts w:asciiTheme="majorHAnsi" w:eastAsiaTheme="majorEastAsia" w:hAnsiTheme="majorHAnsi" w:cstheme="majorBidi"/>
      <w:spacing w:val="-10"/>
      <w:kern w:val="28"/>
      <w:sz w:val="56"/>
      <w:szCs w:val="56"/>
      <w:lang w:val="en-GB"/>
    </w:rPr>
  </w:style>
  <w:style w:type="table" w:styleId="TableGrid">
    <w:name w:val="Table Grid"/>
    <w:basedOn w:val="TableNormal"/>
    <w:uiPriority w:val="59"/>
    <w:rsid w:val="00CF0339"/>
    <w:pPr>
      <w:spacing w:after="0" w:line="240" w:lineRule="auto"/>
    </w:pPr>
    <w:rPr>
      <w:rFonts w:ascii="Cambria" w:eastAsia="Cambria"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
    <w:name w:val="Style10"/>
    <w:basedOn w:val="DefaultParagraphFont"/>
    <w:uiPriority w:val="1"/>
    <w:rsid w:val="00CF0339"/>
    <w:rPr>
      <w:rFonts w:asciiTheme="minorHAnsi" w:hAnsiTheme="minorHAnsi"/>
      <w:b/>
      <w:caps/>
      <w:smallCaps w:val="0"/>
      <w:color w:val="EEECE1" w:themeColor="background2"/>
      <w:sz w:val="48"/>
      <w:u w:val="none"/>
    </w:rPr>
  </w:style>
  <w:style w:type="character" w:styleId="FollowedHyperlink">
    <w:name w:val="FollowedHyperlink"/>
    <w:basedOn w:val="DefaultParagraphFont"/>
    <w:uiPriority w:val="99"/>
    <w:semiHidden/>
    <w:unhideWhenUsed/>
    <w:rsid w:val="00CF0339"/>
    <w:rPr>
      <w:color w:val="800080" w:themeColor="followedHyperlink"/>
      <w:u w:val="single"/>
    </w:rPr>
  </w:style>
  <w:style w:type="character" w:styleId="PlaceholderText">
    <w:name w:val="Placeholder Text"/>
    <w:uiPriority w:val="99"/>
    <w:semiHidden/>
    <w:rsid w:val="00CF0339"/>
    <w:rPr>
      <w:color w:val="808080"/>
      <w:bdr w:val="none" w:sz="0" w:space="0" w:color="auto"/>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677244">
      <w:bodyDiv w:val="1"/>
      <w:marLeft w:val="0"/>
      <w:marRight w:val="0"/>
      <w:marTop w:val="0"/>
      <w:marBottom w:val="0"/>
      <w:divBdr>
        <w:top w:val="none" w:sz="0" w:space="0" w:color="auto"/>
        <w:left w:val="none" w:sz="0" w:space="0" w:color="auto"/>
        <w:bottom w:val="none" w:sz="0" w:space="0" w:color="auto"/>
        <w:right w:val="none" w:sz="0" w:space="0" w:color="auto"/>
      </w:divBdr>
      <w:divsChild>
        <w:div w:id="947546109">
          <w:marLeft w:val="1138"/>
          <w:marRight w:val="0"/>
          <w:marTop w:val="240"/>
          <w:marBottom w:val="0"/>
          <w:divBdr>
            <w:top w:val="none" w:sz="0" w:space="0" w:color="auto"/>
            <w:left w:val="none" w:sz="0" w:space="0" w:color="auto"/>
            <w:bottom w:val="none" w:sz="0" w:space="0" w:color="auto"/>
            <w:right w:val="none" w:sz="0" w:space="0" w:color="auto"/>
          </w:divBdr>
        </w:div>
        <w:div w:id="762916141">
          <w:marLeft w:val="1138"/>
          <w:marRight w:val="0"/>
          <w:marTop w:val="240"/>
          <w:marBottom w:val="0"/>
          <w:divBdr>
            <w:top w:val="none" w:sz="0" w:space="0" w:color="auto"/>
            <w:left w:val="none" w:sz="0" w:space="0" w:color="auto"/>
            <w:bottom w:val="none" w:sz="0" w:space="0" w:color="auto"/>
            <w:right w:val="none" w:sz="0" w:space="0" w:color="auto"/>
          </w:divBdr>
        </w:div>
      </w:divsChild>
    </w:div>
    <w:div w:id="564607534">
      <w:bodyDiv w:val="1"/>
      <w:marLeft w:val="0"/>
      <w:marRight w:val="0"/>
      <w:marTop w:val="0"/>
      <w:marBottom w:val="0"/>
      <w:divBdr>
        <w:top w:val="none" w:sz="0" w:space="0" w:color="auto"/>
        <w:left w:val="none" w:sz="0" w:space="0" w:color="auto"/>
        <w:bottom w:val="none" w:sz="0" w:space="0" w:color="auto"/>
        <w:right w:val="none" w:sz="0" w:space="0" w:color="auto"/>
      </w:divBdr>
      <w:divsChild>
        <w:div w:id="1790972605">
          <w:marLeft w:val="288"/>
          <w:marRight w:val="0"/>
          <w:marTop w:val="240"/>
          <w:marBottom w:val="0"/>
          <w:divBdr>
            <w:top w:val="none" w:sz="0" w:space="0" w:color="auto"/>
            <w:left w:val="none" w:sz="0" w:space="0" w:color="auto"/>
            <w:bottom w:val="none" w:sz="0" w:space="0" w:color="auto"/>
            <w:right w:val="none" w:sz="0" w:space="0" w:color="auto"/>
          </w:divBdr>
        </w:div>
        <w:div w:id="1025325039">
          <w:marLeft w:val="288"/>
          <w:marRight w:val="0"/>
          <w:marTop w:val="240"/>
          <w:marBottom w:val="0"/>
          <w:divBdr>
            <w:top w:val="none" w:sz="0" w:space="0" w:color="auto"/>
            <w:left w:val="none" w:sz="0" w:space="0" w:color="auto"/>
            <w:bottom w:val="none" w:sz="0" w:space="0" w:color="auto"/>
            <w:right w:val="none" w:sz="0" w:space="0" w:color="auto"/>
          </w:divBdr>
        </w:div>
        <w:div w:id="61297077">
          <w:marLeft w:val="288"/>
          <w:marRight w:val="0"/>
          <w:marTop w:val="240"/>
          <w:marBottom w:val="0"/>
          <w:divBdr>
            <w:top w:val="none" w:sz="0" w:space="0" w:color="auto"/>
            <w:left w:val="none" w:sz="0" w:space="0" w:color="auto"/>
            <w:bottom w:val="none" w:sz="0" w:space="0" w:color="auto"/>
            <w:right w:val="none" w:sz="0" w:space="0" w:color="auto"/>
          </w:divBdr>
        </w:div>
        <w:div w:id="1507090856">
          <w:marLeft w:val="288"/>
          <w:marRight w:val="0"/>
          <w:marTop w:val="240"/>
          <w:marBottom w:val="0"/>
          <w:divBdr>
            <w:top w:val="none" w:sz="0" w:space="0" w:color="auto"/>
            <w:left w:val="none" w:sz="0" w:space="0" w:color="auto"/>
            <w:bottom w:val="none" w:sz="0" w:space="0" w:color="auto"/>
            <w:right w:val="none" w:sz="0" w:space="0" w:color="auto"/>
          </w:divBdr>
        </w:div>
      </w:divsChild>
    </w:div>
    <w:div w:id="623728378">
      <w:bodyDiv w:val="1"/>
      <w:marLeft w:val="0"/>
      <w:marRight w:val="0"/>
      <w:marTop w:val="0"/>
      <w:marBottom w:val="0"/>
      <w:divBdr>
        <w:top w:val="none" w:sz="0" w:space="0" w:color="auto"/>
        <w:left w:val="none" w:sz="0" w:space="0" w:color="auto"/>
        <w:bottom w:val="none" w:sz="0" w:space="0" w:color="auto"/>
        <w:right w:val="none" w:sz="0" w:space="0" w:color="auto"/>
      </w:divBdr>
    </w:div>
    <w:div w:id="750783854">
      <w:bodyDiv w:val="1"/>
      <w:marLeft w:val="0"/>
      <w:marRight w:val="0"/>
      <w:marTop w:val="0"/>
      <w:marBottom w:val="0"/>
      <w:divBdr>
        <w:top w:val="none" w:sz="0" w:space="0" w:color="auto"/>
        <w:left w:val="none" w:sz="0" w:space="0" w:color="auto"/>
        <w:bottom w:val="none" w:sz="0" w:space="0" w:color="auto"/>
        <w:right w:val="none" w:sz="0" w:space="0" w:color="auto"/>
      </w:divBdr>
    </w:div>
    <w:div w:id="838499285">
      <w:bodyDiv w:val="1"/>
      <w:marLeft w:val="0"/>
      <w:marRight w:val="0"/>
      <w:marTop w:val="0"/>
      <w:marBottom w:val="0"/>
      <w:divBdr>
        <w:top w:val="none" w:sz="0" w:space="0" w:color="auto"/>
        <w:left w:val="none" w:sz="0" w:space="0" w:color="auto"/>
        <w:bottom w:val="none" w:sz="0" w:space="0" w:color="auto"/>
        <w:right w:val="none" w:sz="0" w:space="0" w:color="auto"/>
      </w:divBdr>
    </w:div>
    <w:div w:id="1179001640">
      <w:bodyDiv w:val="1"/>
      <w:marLeft w:val="0"/>
      <w:marRight w:val="0"/>
      <w:marTop w:val="0"/>
      <w:marBottom w:val="0"/>
      <w:divBdr>
        <w:top w:val="none" w:sz="0" w:space="0" w:color="auto"/>
        <w:left w:val="none" w:sz="0" w:space="0" w:color="auto"/>
        <w:bottom w:val="none" w:sz="0" w:space="0" w:color="auto"/>
        <w:right w:val="none" w:sz="0" w:space="0" w:color="auto"/>
      </w:divBdr>
    </w:div>
    <w:div w:id="1226725330">
      <w:bodyDiv w:val="1"/>
      <w:marLeft w:val="0"/>
      <w:marRight w:val="0"/>
      <w:marTop w:val="0"/>
      <w:marBottom w:val="0"/>
      <w:divBdr>
        <w:top w:val="none" w:sz="0" w:space="0" w:color="auto"/>
        <w:left w:val="none" w:sz="0" w:space="0" w:color="auto"/>
        <w:bottom w:val="none" w:sz="0" w:space="0" w:color="auto"/>
        <w:right w:val="none" w:sz="0" w:space="0" w:color="auto"/>
      </w:divBdr>
      <w:divsChild>
        <w:div w:id="839081726">
          <w:marLeft w:val="562"/>
          <w:marRight w:val="0"/>
          <w:marTop w:val="240"/>
          <w:marBottom w:val="0"/>
          <w:divBdr>
            <w:top w:val="none" w:sz="0" w:space="0" w:color="auto"/>
            <w:left w:val="none" w:sz="0" w:space="0" w:color="auto"/>
            <w:bottom w:val="none" w:sz="0" w:space="0" w:color="auto"/>
            <w:right w:val="none" w:sz="0" w:space="0" w:color="auto"/>
          </w:divBdr>
        </w:div>
      </w:divsChild>
    </w:div>
    <w:div w:id="209631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ur-lex.europa.eu/legal-content/EN/TXT/HTML/?uri=CELEX:32015R2450&amp;from=EN"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2745CDAD4643FCA5464602BCEBF4DE"/>
        <w:category>
          <w:name w:val="General"/>
          <w:gallery w:val="placeholder"/>
        </w:category>
        <w:types>
          <w:type w:val="bbPlcHdr"/>
        </w:types>
        <w:behaviors>
          <w:behavior w:val="content"/>
        </w:behaviors>
        <w:guid w:val="{DACDD0B9-F00E-474A-AC4B-E160B8CEF891}"/>
      </w:docPartPr>
      <w:docPartBody>
        <w:p w:rsidR="004A5042" w:rsidRDefault="004A5042" w:rsidP="004A5042">
          <w:pPr>
            <w:pStyle w:val="DE2745CDAD4643FCA5464602BCEBF4DE"/>
          </w:pPr>
          <w:r w:rsidRPr="00DD4118">
            <w:rPr>
              <w:rStyle w:val="PlaceholderText"/>
            </w:rPr>
            <w:t>[Confidentiality Level]</w:t>
          </w:r>
        </w:p>
      </w:docPartBody>
    </w:docPart>
    <w:docPart>
      <w:docPartPr>
        <w:name w:val="FEDE58632D7A49748826F640DDFD245A"/>
        <w:category>
          <w:name w:val="General"/>
          <w:gallery w:val="placeholder"/>
        </w:category>
        <w:types>
          <w:type w:val="bbPlcHdr"/>
        </w:types>
        <w:behaviors>
          <w:behavior w:val="content"/>
        </w:behaviors>
        <w:guid w:val="{79DC0E55-CF14-4FE6-989F-BDE884377D2E}"/>
      </w:docPartPr>
      <w:docPartBody>
        <w:p w:rsidR="004A5042" w:rsidRDefault="004A5042" w:rsidP="004A5042">
          <w:pPr>
            <w:pStyle w:val="FEDE58632D7A49748826F640DDFD245A"/>
          </w:pPr>
          <w:r w:rsidRPr="00510389">
            <w:rPr>
              <w:rStyle w:val="PlaceholderText"/>
            </w:rPr>
            <w:t>Click or tap to enter a date.</w:t>
          </w:r>
        </w:p>
      </w:docPartBody>
    </w:docPart>
    <w:docPart>
      <w:docPartPr>
        <w:name w:val="A5EC7E669E444718A05CC127D900EA69"/>
        <w:category>
          <w:name w:val="General"/>
          <w:gallery w:val="placeholder"/>
        </w:category>
        <w:types>
          <w:type w:val="bbPlcHdr"/>
        </w:types>
        <w:behaviors>
          <w:behavior w:val="content"/>
        </w:behaviors>
        <w:guid w:val="{D1B078D6-964C-45F4-8FCE-307B9F8999C1}"/>
      </w:docPartPr>
      <w:docPartBody>
        <w:p w:rsidR="004A5042" w:rsidRDefault="004A5042" w:rsidP="004A5042">
          <w:pPr>
            <w:pStyle w:val="A5EC7E669E444718A05CC127D900EA69"/>
          </w:pPr>
          <w:r>
            <w:rPr>
              <w:rStyle w:val="PlaceholderText"/>
            </w:rPr>
            <w:t>Insert Subtitle or delete field</w:t>
          </w:r>
          <w:r w:rsidRPr="002C31A4">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42"/>
    <w:rsid w:val="00007999"/>
    <w:rsid w:val="000724CE"/>
    <w:rsid w:val="000C10E6"/>
    <w:rsid w:val="00181AD9"/>
    <w:rsid w:val="00242876"/>
    <w:rsid w:val="00263404"/>
    <w:rsid w:val="002B14C1"/>
    <w:rsid w:val="004A5042"/>
    <w:rsid w:val="00545A76"/>
    <w:rsid w:val="0059503F"/>
    <w:rsid w:val="006047B9"/>
    <w:rsid w:val="006511DA"/>
    <w:rsid w:val="006B458A"/>
    <w:rsid w:val="0073177B"/>
    <w:rsid w:val="00796C87"/>
    <w:rsid w:val="00937223"/>
    <w:rsid w:val="00942813"/>
    <w:rsid w:val="00954230"/>
    <w:rsid w:val="009607F8"/>
    <w:rsid w:val="00A4200A"/>
    <w:rsid w:val="00A663F2"/>
    <w:rsid w:val="00B175C6"/>
    <w:rsid w:val="00B52BEE"/>
    <w:rsid w:val="00C64A31"/>
    <w:rsid w:val="00C844F3"/>
    <w:rsid w:val="00CD1E5C"/>
    <w:rsid w:val="00D36CCA"/>
    <w:rsid w:val="00D97E94"/>
    <w:rsid w:val="00DB4BE1"/>
    <w:rsid w:val="00E862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047B9"/>
    <w:rPr>
      <w:color w:val="808080"/>
      <w:bdr w:val="none" w:sz="0" w:space="0" w:color="auto"/>
      <w:shd w:val="clear" w:color="auto" w:fill="FFFFFF" w:themeFill="background1"/>
    </w:rPr>
  </w:style>
  <w:style w:type="paragraph" w:customStyle="1" w:styleId="DE2745CDAD4643FCA5464602BCEBF4DE">
    <w:name w:val="DE2745CDAD4643FCA5464602BCEBF4DE"/>
    <w:rsid w:val="004A5042"/>
  </w:style>
  <w:style w:type="paragraph" w:customStyle="1" w:styleId="FEDE58632D7A49748826F640DDFD245A">
    <w:name w:val="FEDE58632D7A49748826F640DDFD245A"/>
    <w:rsid w:val="004A5042"/>
  </w:style>
  <w:style w:type="paragraph" w:customStyle="1" w:styleId="A5EC7E669E444718A05CC127D900EA69">
    <w:name w:val="A5EC7E669E444718A05CC127D900EA69"/>
    <w:rsid w:val="004A50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EIOPA(2025)0138479</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SharedWithUsers xmlns="7d3a43e0-6a6d-43c3-be80-d9064606a4a9">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Display>DocumentLibraryForm</Display>
  <Edit>DocumentLibraryForm</Edit>
  <New>DocumentLibraryForm</New>
  <MobileDisplayFormUrl/>
  <MobileEditFormUrl/>
  <MobileNewFormUrl/>
</FormTemplates>
</file>

<file path=customXml/item5.xml><?xml version="1.0" encoding="utf-8"?>
<?mso-contentType ?>
<FormTemplates xmlns="http://schemas.microsoft.com/sharepoint/v3/contenttype/forms">
  <Display>NFListDisplayForm</Display>
  <Edit>NFListEditForm</Edit>
  <New>NFListEditForm</New>
</FormTemplates>
</file>

<file path=customXml/item6.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Props1.xml><?xml version="1.0" encoding="utf-8"?>
<ds:datastoreItem xmlns:ds="http://schemas.openxmlformats.org/officeDocument/2006/customXml" ds:itemID="{C302309F-951C-4607-8E9A-913517DB05E4}">
  <ds:schemaRefs>
    <ds:schemaRef ds:uri="http://schemas.microsoft.com/office/infopath/2007/PartnerControls"/>
    <ds:schemaRef ds:uri="http://schemas.microsoft.com/office/2006/metadata/properties"/>
    <ds:schemaRef ds:uri="http://schemas.microsoft.com/sharepoint/v3"/>
    <ds:schemaRef ds:uri="http://purl.org/dc/terms/"/>
    <ds:schemaRef ds:uri="http://purl.org/dc/elements/1.1/"/>
    <ds:schemaRef ds:uri="http://schemas.openxmlformats.org/package/2006/metadata/core-properties"/>
    <ds:schemaRef ds:uri="08acf695-f66a-4768-b3cf-48c5dc920dbe"/>
    <ds:schemaRef ds:uri="7d3a43e0-6a6d-43c3-be80-d9064606a4a9"/>
    <ds:schemaRef ds:uri="http://schemas.microsoft.com/office/2006/documentManagement/types"/>
    <ds:schemaRef ds:uri="http://schemas.microsoft.com/sharepoint/v4"/>
    <ds:schemaRef ds:uri="http://www.w3.org/XML/1998/namespace"/>
    <ds:schemaRef ds:uri="http://purl.org/dc/dcmitype/"/>
  </ds:schemaRefs>
</ds:datastoreItem>
</file>

<file path=customXml/itemProps2.xml><?xml version="1.0" encoding="utf-8"?>
<ds:datastoreItem xmlns:ds="http://schemas.openxmlformats.org/officeDocument/2006/customXml" ds:itemID="{173CDE7C-12A9-4802-8266-A056DA5B31F9}">
  <ds:schemaRefs>
    <ds:schemaRef ds:uri="http://schemas.openxmlformats.org/officeDocument/2006/bibliography"/>
  </ds:schemaRefs>
</ds:datastoreItem>
</file>

<file path=customXml/itemProps3.xml><?xml version="1.0" encoding="utf-8"?>
<ds:datastoreItem xmlns:ds="http://schemas.openxmlformats.org/officeDocument/2006/customXml" ds:itemID="{10CA0770-02B5-4724-8DBA-1FBEB9D10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1BA07E-F921-461C-85A2-AA31BCABD10A}">
  <ds:schemaRefs/>
</ds:datastoreItem>
</file>

<file path=customXml/itemProps5.xml><?xml version="1.0" encoding="utf-8"?>
<ds:datastoreItem xmlns:ds="http://schemas.openxmlformats.org/officeDocument/2006/customXml" ds:itemID="{0C94DF6F-0B7C-48B9-9E1D-2E882191712C}">
  <ds:schemaRefs>
    <ds:schemaRef ds:uri="http://schemas.microsoft.com/sharepoint/v3/contenttype/forms"/>
  </ds:schemaRefs>
</ds:datastoreItem>
</file>

<file path=customXml/itemProps6.xml><?xml version="1.0" encoding="utf-8"?>
<ds:datastoreItem xmlns:ds="http://schemas.openxmlformats.org/officeDocument/2006/customXml" ds:itemID="{4F4104F8-4143-4C48-A09F-C39EC93C665B}">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15208</Words>
  <Characters>86690</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2025-06-05T11:17:00Z</dcterms:created>
  <dcterms:modified xsi:type="dcterms:W3CDTF">2025-06-05T15:07:00Z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3" name="ERIS_Department">
    <vt:lpwstr>9;#Supervisory Processes Department|3a9db3ad-f1a2-49c0-8c29-af39c608fb30</vt:lpwstr>
  </property>
  <property fmtid="{D5CDD505-2E9C-101B-9397-08002B2CF9AE}" pid="4" name="RecordPoint_WorkflowType">
    <vt:lpwstr>ActiveSubmitStub</vt:lpwstr>
  </property>
  <property fmtid="{D5CDD505-2E9C-101B-9397-08002B2CF9AE}" pid="5" name="ERIS_DocumentType">
    <vt:lpwstr>42;#Consultation/Discussion Paper|d6165307-c9dd-4b86-89b7-c1e302d608ac</vt:lpwstr>
  </property>
  <property fmtid="{D5CDD505-2E9C-101B-9397-08002B2CF9AE}" pid="6" name="ERIS_Language">
    <vt:lpwstr>3;#English|2741a941-2920-4ba4-aa70-d8ed6ac1785d</vt:lpwstr>
  </property>
  <property fmtid="{D5CDD505-2E9C-101B-9397-08002B2CF9AE}" pid="7" name="MDU">
    <vt:lpwstr/>
  </property>
  <property fmtid="{D5CDD505-2E9C-101B-9397-08002B2CF9AE}" pid="8" name="RecordPoint_ActiveItemUniqueId">
    <vt:lpwstr>{63f707f2-c5e7-4b24-a968-1b2c1071b5ed}</vt:lpwstr>
  </property>
  <property fmtid="{D5CDD505-2E9C-101B-9397-08002B2CF9AE}" pid="9" name="RecordPoint_SubmissionCompleted">
    <vt:lpwstr>2025-06-05T17:08:41.5472648+02:00</vt:lpwstr>
  </property>
  <property fmtid="{D5CDD505-2E9C-101B-9397-08002B2CF9AE}" pid="10" name="ERIS_Keywords">
    <vt:lpwstr>8;#Quantitative Reporting Templates|d7753427-b1c9-4f72-b6a6-10b2a5ee67e3;#4;#Prudential Policy|43245a93-b13b-4262-9edd-8f7887118150;#5;#Regulatory Framework Monitoring|c95f4284-c8c2-4a99-bcad-302f92cd1745</vt:lpwstr>
  </property>
  <property fmtid="{D5CDD505-2E9C-101B-9397-08002B2CF9AE}" pid="11" name="RecordPoint_ActiveItemWebId">
    <vt:lpwstr>{7d3a43e0-6a6d-43c3-be80-d9064606a4a9}</vt:lpwstr>
  </property>
  <property fmtid="{D5CDD505-2E9C-101B-9397-08002B2CF9AE}" pid="12" name="RecordPoint_ActiveItemSiteId">
    <vt:lpwstr>{7a172dfa-c9d6-41b8-93a6-13c75f55ec66}</vt:lpwstr>
  </property>
  <property fmtid="{D5CDD505-2E9C-101B-9397-08002B2CF9AE}" pid="13" name="RecordPoint_ActiveItemListId">
    <vt:lpwstr>{335d190b-d285-4fb9-b9c4-fd3b7459182d}</vt:lpwstr>
  </property>
  <property fmtid="{D5CDD505-2E9C-101B-9397-08002B2CF9AE}" pid="14" name="RecordPoint_RecordNumberSubmitted">
    <vt:lpwstr>EIOPA(2025)0138479</vt:lpwstr>
  </property>
</Properties>
</file>